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C51DAF" w14:textId="77777777" w:rsidTr="00D74AE1">
        <w:trPr>
          <w:trHeight w:hRule="exact" w:val="2948"/>
        </w:trPr>
        <w:tc>
          <w:tcPr>
            <w:tcW w:w="11185" w:type="dxa"/>
            <w:vAlign w:val="center"/>
          </w:tcPr>
          <w:p w14:paraId="09D04A7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3107860" w14:textId="77777777" w:rsidR="008972C3" w:rsidRDefault="008972C3" w:rsidP="003274DB"/>
    <w:p w14:paraId="49E6BE63" w14:textId="77777777" w:rsidR="00D74AE1" w:rsidRDefault="00D74AE1" w:rsidP="003274DB"/>
    <w:p w14:paraId="3422A8B1" w14:textId="77777777" w:rsidR="0093492E" w:rsidRDefault="0026038D" w:rsidP="0026038D">
      <w:pPr>
        <w:pStyle w:val="Documentnumber"/>
      </w:pPr>
      <w:r>
        <w:t>1</w:t>
      </w:r>
      <w:r w:rsidR="001A777B">
        <w:t>111-1</w:t>
      </w:r>
    </w:p>
    <w:p w14:paraId="30AE6824" w14:textId="77777777" w:rsidR="0026038D" w:rsidRDefault="0026038D" w:rsidP="003274DB"/>
    <w:p w14:paraId="2DDDFEC0" w14:textId="77777777" w:rsidR="00776004" w:rsidRPr="00ED4450" w:rsidRDefault="001A777B" w:rsidP="006218E8">
      <w:pPr>
        <w:pStyle w:val="Documentname"/>
      </w:pPr>
      <w:r w:rsidRPr="006325BF">
        <w:t>Producing Functional and Performance Requirements for the Core VTS system</w:t>
      </w:r>
    </w:p>
    <w:p w14:paraId="3882E524" w14:textId="77777777" w:rsidR="00CF49CC" w:rsidRDefault="00CF49CC" w:rsidP="00D74AE1"/>
    <w:p w14:paraId="109D644E" w14:textId="77777777" w:rsidR="004E0BBB" w:rsidRDefault="004E0BBB" w:rsidP="00D74AE1"/>
    <w:p w14:paraId="011DD018" w14:textId="77777777" w:rsidR="004E0BBB" w:rsidRDefault="004E0BBB" w:rsidP="00D74AE1"/>
    <w:p w14:paraId="6FC4CE55" w14:textId="77777777" w:rsidR="004E0BBB" w:rsidRDefault="004E0BBB" w:rsidP="00D74AE1"/>
    <w:p w14:paraId="6C2C73C3" w14:textId="77777777" w:rsidR="004E0BBB" w:rsidRDefault="004E0BBB" w:rsidP="00D74AE1"/>
    <w:p w14:paraId="0061DFFA" w14:textId="77777777" w:rsidR="004E0BBB" w:rsidRDefault="004E0BBB" w:rsidP="00D74AE1"/>
    <w:p w14:paraId="45DA2F18" w14:textId="77777777" w:rsidR="004E0BBB" w:rsidRDefault="004E0BBB" w:rsidP="00D74AE1"/>
    <w:p w14:paraId="5E4D8B2D" w14:textId="77777777" w:rsidR="004E0BBB" w:rsidRDefault="004E0BBB" w:rsidP="00D74AE1"/>
    <w:p w14:paraId="5FE1354E" w14:textId="77777777" w:rsidR="004E0BBB" w:rsidRDefault="004E0BBB" w:rsidP="00D74AE1"/>
    <w:p w14:paraId="5DC6EA1E" w14:textId="77777777" w:rsidR="004E0BBB" w:rsidRDefault="004E0BBB" w:rsidP="00D74AE1"/>
    <w:p w14:paraId="3310799C" w14:textId="77777777" w:rsidR="004E0BBB" w:rsidRDefault="004E0BBB" w:rsidP="00D74AE1"/>
    <w:p w14:paraId="1A16210D" w14:textId="77777777" w:rsidR="004E0BBB" w:rsidRDefault="004E0BBB" w:rsidP="00D74AE1"/>
    <w:p w14:paraId="5DFEBF38" w14:textId="77777777" w:rsidR="004E0BBB" w:rsidRDefault="004E0BBB" w:rsidP="00D74AE1"/>
    <w:p w14:paraId="10FABCD6" w14:textId="77777777" w:rsidR="004E0BBB" w:rsidRDefault="004E0BBB" w:rsidP="00D74AE1"/>
    <w:p w14:paraId="7E2B0A05" w14:textId="77777777" w:rsidR="004E0BBB" w:rsidRDefault="004E0BBB" w:rsidP="00D74AE1"/>
    <w:p w14:paraId="542C6F6E" w14:textId="77777777" w:rsidR="004E0BBB" w:rsidRDefault="004E0BBB" w:rsidP="00D74AE1"/>
    <w:p w14:paraId="47BBB47D" w14:textId="77777777" w:rsidR="004E0BBB" w:rsidRDefault="004E0BBB" w:rsidP="00D74AE1"/>
    <w:p w14:paraId="0707FDF9" w14:textId="77777777" w:rsidR="004E0BBB" w:rsidRDefault="004E0BBB" w:rsidP="00D74AE1"/>
    <w:p w14:paraId="58A6F5C6" w14:textId="77777777" w:rsidR="004E0BBB" w:rsidRDefault="004E0BBB" w:rsidP="004E0BBB">
      <w:pPr>
        <w:pStyle w:val="Editionnumber"/>
      </w:pPr>
      <w:r>
        <w:t xml:space="preserve">Edition </w:t>
      </w:r>
      <w:r w:rsidR="001A777B">
        <w:t>2</w:t>
      </w:r>
      <w:commentRangeStart w:id="1"/>
      <w:r>
        <w:t>.0</w:t>
      </w:r>
      <w:commentRangeEnd w:id="1"/>
      <w:r w:rsidR="00600C2B">
        <w:rPr>
          <w:rStyle w:val="CommentReference"/>
          <w:b w:val="0"/>
          <w:color w:val="auto"/>
        </w:rPr>
        <w:commentReference w:id="1"/>
      </w:r>
    </w:p>
    <w:p w14:paraId="182F8F3D"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7396D69F" w14:textId="77777777" w:rsidR="00BC27F6" w:rsidRDefault="00BC27F6" w:rsidP="00D74AE1">
      <w:pPr>
        <w:sectPr w:rsidR="00BC27F6"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7CB48C3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F581D3B" w14:textId="77777777" w:rsidTr="005E4659">
        <w:tc>
          <w:tcPr>
            <w:tcW w:w="1908" w:type="dxa"/>
          </w:tcPr>
          <w:p w14:paraId="35732C83" w14:textId="77777777" w:rsidR="00914E26" w:rsidRPr="00460028" w:rsidRDefault="00914E26" w:rsidP="00414698">
            <w:pPr>
              <w:pStyle w:val="Tableheading"/>
            </w:pPr>
            <w:r w:rsidRPr="00460028">
              <w:t>Date</w:t>
            </w:r>
          </w:p>
        </w:tc>
        <w:tc>
          <w:tcPr>
            <w:tcW w:w="3576" w:type="dxa"/>
          </w:tcPr>
          <w:p w14:paraId="1E7F690C" w14:textId="77777777" w:rsidR="00914E26" w:rsidRPr="00460028" w:rsidRDefault="00914E26" w:rsidP="00414698">
            <w:pPr>
              <w:pStyle w:val="Tableheading"/>
            </w:pPr>
            <w:r w:rsidRPr="00460028">
              <w:t>Page / Section Revised</w:t>
            </w:r>
          </w:p>
        </w:tc>
        <w:tc>
          <w:tcPr>
            <w:tcW w:w="5001" w:type="dxa"/>
          </w:tcPr>
          <w:p w14:paraId="18EDA177" w14:textId="77777777" w:rsidR="00914E26" w:rsidRPr="00460028" w:rsidRDefault="00914E26" w:rsidP="00414698">
            <w:pPr>
              <w:pStyle w:val="Tableheading"/>
            </w:pPr>
            <w:r w:rsidRPr="00460028">
              <w:t>Requirement for Revision</w:t>
            </w:r>
          </w:p>
        </w:tc>
      </w:tr>
      <w:tr w:rsidR="005E4659" w:rsidRPr="00460028" w14:paraId="1BE4F456" w14:textId="77777777" w:rsidTr="005E4659">
        <w:trPr>
          <w:trHeight w:val="851"/>
        </w:trPr>
        <w:tc>
          <w:tcPr>
            <w:tcW w:w="1908" w:type="dxa"/>
            <w:vAlign w:val="center"/>
          </w:tcPr>
          <w:p w14:paraId="226659D2" w14:textId="77777777" w:rsidR="00914E26" w:rsidRPr="00C27E08" w:rsidRDefault="006218E8" w:rsidP="00914E26">
            <w:pPr>
              <w:pStyle w:val="Tabletext"/>
            </w:pPr>
            <w:r>
              <w:t>month/year approved by Council</w:t>
            </w:r>
          </w:p>
        </w:tc>
        <w:tc>
          <w:tcPr>
            <w:tcW w:w="3576" w:type="dxa"/>
            <w:vAlign w:val="center"/>
          </w:tcPr>
          <w:p w14:paraId="4B908AA8" w14:textId="77777777" w:rsidR="00914E26" w:rsidRPr="00C27E08" w:rsidRDefault="006218E8" w:rsidP="00914E26">
            <w:pPr>
              <w:pStyle w:val="Tabletext"/>
            </w:pPr>
            <w:r>
              <w:t>aaaaa</w:t>
            </w:r>
          </w:p>
        </w:tc>
        <w:tc>
          <w:tcPr>
            <w:tcW w:w="5001" w:type="dxa"/>
            <w:vAlign w:val="center"/>
          </w:tcPr>
          <w:p w14:paraId="03241FCF" w14:textId="77777777" w:rsidR="00914E26" w:rsidRPr="00460028" w:rsidRDefault="006218E8" w:rsidP="00914E26">
            <w:pPr>
              <w:pStyle w:val="Tabletext"/>
            </w:pPr>
            <w:r>
              <w:t>aaaaaa</w:t>
            </w:r>
          </w:p>
        </w:tc>
      </w:tr>
      <w:tr w:rsidR="005E4659" w:rsidRPr="00460028" w14:paraId="4086EC35" w14:textId="77777777" w:rsidTr="005E4659">
        <w:trPr>
          <w:trHeight w:val="851"/>
        </w:trPr>
        <w:tc>
          <w:tcPr>
            <w:tcW w:w="1908" w:type="dxa"/>
            <w:vAlign w:val="center"/>
          </w:tcPr>
          <w:p w14:paraId="397E3A32" w14:textId="77777777" w:rsidR="00914E26" w:rsidRPr="00460028" w:rsidRDefault="00914E26" w:rsidP="00914E26">
            <w:pPr>
              <w:pStyle w:val="Tabletext"/>
            </w:pPr>
          </w:p>
        </w:tc>
        <w:tc>
          <w:tcPr>
            <w:tcW w:w="3576" w:type="dxa"/>
            <w:vAlign w:val="center"/>
          </w:tcPr>
          <w:p w14:paraId="3A8B6E6D" w14:textId="77777777" w:rsidR="00914E26" w:rsidRPr="00460028" w:rsidRDefault="00914E26" w:rsidP="00914E26">
            <w:pPr>
              <w:pStyle w:val="Tabletext"/>
            </w:pPr>
          </w:p>
        </w:tc>
        <w:tc>
          <w:tcPr>
            <w:tcW w:w="5001" w:type="dxa"/>
            <w:vAlign w:val="center"/>
          </w:tcPr>
          <w:p w14:paraId="12181268" w14:textId="77777777" w:rsidR="00914E26" w:rsidRPr="00460028" w:rsidRDefault="00914E26" w:rsidP="00914E26">
            <w:pPr>
              <w:pStyle w:val="Tabletext"/>
            </w:pPr>
          </w:p>
        </w:tc>
      </w:tr>
      <w:tr w:rsidR="005E4659" w:rsidRPr="00460028" w14:paraId="65DE7B74" w14:textId="77777777" w:rsidTr="005E4659">
        <w:trPr>
          <w:trHeight w:val="851"/>
        </w:trPr>
        <w:tc>
          <w:tcPr>
            <w:tcW w:w="1908" w:type="dxa"/>
            <w:vAlign w:val="center"/>
          </w:tcPr>
          <w:p w14:paraId="13209196" w14:textId="77777777" w:rsidR="00914E26" w:rsidRPr="00460028" w:rsidRDefault="00914E26" w:rsidP="00914E26">
            <w:pPr>
              <w:pStyle w:val="Tabletext"/>
            </w:pPr>
          </w:p>
        </w:tc>
        <w:tc>
          <w:tcPr>
            <w:tcW w:w="3576" w:type="dxa"/>
            <w:vAlign w:val="center"/>
          </w:tcPr>
          <w:p w14:paraId="637DE348" w14:textId="77777777" w:rsidR="00914E26" w:rsidRPr="00460028" w:rsidRDefault="00914E26" w:rsidP="00914E26">
            <w:pPr>
              <w:pStyle w:val="Tabletext"/>
            </w:pPr>
          </w:p>
        </w:tc>
        <w:tc>
          <w:tcPr>
            <w:tcW w:w="5001" w:type="dxa"/>
            <w:vAlign w:val="center"/>
          </w:tcPr>
          <w:p w14:paraId="6F853F68" w14:textId="77777777" w:rsidR="00914E26" w:rsidRPr="00460028" w:rsidRDefault="00914E26" w:rsidP="00914E26">
            <w:pPr>
              <w:pStyle w:val="Tabletext"/>
            </w:pPr>
          </w:p>
        </w:tc>
      </w:tr>
      <w:tr w:rsidR="005E4659" w:rsidRPr="00460028" w14:paraId="65DE3BAF" w14:textId="77777777" w:rsidTr="005E4659">
        <w:trPr>
          <w:trHeight w:val="851"/>
        </w:trPr>
        <w:tc>
          <w:tcPr>
            <w:tcW w:w="1908" w:type="dxa"/>
            <w:vAlign w:val="center"/>
          </w:tcPr>
          <w:p w14:paraId="233308F4" w14:textId="77777777" w:rsidR="00914E26" w:rsidRPr="00460028" w:rsidRDefault="00914E26" w:rsidP="00914E26">
            <w:pPr>
              <w:pStyle w:val="Tabletext"/>
            </w:pPr>
          </w:p>
        </w:tc>
        <w:tc>
          <w:tcPr>
            <w:tcW w:w="3576" w:type="dxa"/>
            <w:vAlign w:val="center"/>
          </w:tcPr>
          <w:p w14:paraId="77EB3D1F" w14:textId="77777777" w:rsidR="00914E26" w:rsidRPr="00460028" w:rsidRDefault="00914E26" w:rsidP="00914E26">
            <w:pPr>
              <w:pStyle w:val="Tabletext"/>
            </w:pPr>
          </w:p>
        </w:tc>
        <w:tc>
          <w:tcPr>
            <w:tcW w:w="5001" w:type="dxa"/>
            <w:vAlign w:val="center"/>
          </w:tcPr>
          <w:p w14:paraId="1694CF37" w14:textId="77777777" w:rsidR="00914E26" w:rsidRPr="00460028" w:rsidRDefault="00914E26" w:rsidP="00914E26">
            <w:pPr>
              <w:pStyle w:val="Tabletext"/>
            </w:pPr>
          </w:p>
        </w:tc>
      </w:tr>
      <w:tr w:rsidR="005E4659" w:rsidRPr="00460028" w14:paraId="733FF19A" w14:textId="77777777" w:rsidTr="005E4659">
        <w:trPr>
          <w:trHeight w:val="851"/>
        </w:trPr>
        <w:tc>
          <w:tcPr>
            <w:tcW w:w="1908" w:type="dxa"/>
            <w:vAlign w:val="center"/>
          </w:tcPr>
          <w:p w14:paraId="19A48616" w14:textId="77777777" w:rsidR="00914E26" w:rsidRPr="00460028" w:rsidRDefault="00914E26" w:rsidP="00914E26">
            <w:pPr>
              <w:pStyle w:val="Tabletext"/>
            </w:pPr>
          </w:p>
        </w:tc>
        <w:tc>
          <w:tcPr>
            <w:tcW w:w="3576" w:type="dxa"/>
            <w:vAlign w:val="center"/>
          </w:tcPr>
          <w:p w14:paraId="57B8C7D7" w14:textId="77777777" w:rsidR="00914E26" w:rsidRPr="00460028" w:rsidRDefault="00914E26" w:rsidP="00914E26">
            <w:pPr>
              <w:pStyle w:val="Tabletext"/>
            </w:pPr>
          </w:p>
        </w:tc>
        <w:tc>
          <w:tcPr>
            <w:tcW w:w="5001" w:type="dxa"/>
            <w:vAlign w:val="center"/>
          </w:tcPr>
          <w:p w14:paraId="66D778BE" w14:textId="77777777" w:rsidR="00914E26" w:rsidRPr="00460028" w:rsidRDefault="00914E26" w:rsidP="00914E26">
            <w:pPr>
              <w:pStyle w:val="Tabletext"/>
            </w:pPr>
          </w:p>
        </w:tc>
      </w:tr>
      <w:tr w:rsidR="005E4659" w:rsidRPr="00460028" w14:paraId="45B08F34" w14:textId="77777777" w:rsidTr="005E4659">
        <w:trPr>
          <w:trHeight w:val="851"/>
        </w:trPr>
        <w:tc>
          <w:tcPr>
            <w:tcW w:w="1908" w:type="dxa"/>
            <w:vAlign w:val="center"/>
          </w:tcPr>
          <w:p w14:paraId="7724A651" w14:textId="77777777" w:rsidR="00914E26" w:rsidRPr="00460028" w:rsidRDefault="00914E26" w:rsidP="00914E26">
            <w:pPr>
              <w:pStyle w:val="Tabletext"/>
            </w:pPr>
          </w:p>
        </w:tc>
        <w:tc>
          <w:tcPr>
            <w:tcW w:w="3576" w:type="dxa"/>
            <w:vAlign w:val="center"/>
          </w:tcPr>
          <w:p w14:paraId="540D578D" w14:textId="77777777" w:rsidR="00914E26" w:rsidRPr="00460028" w:rsidRDefault="00914E26" w:rsidP="00914E26">
            <w:pPr>
              <w:pStyle w:val="Tabletext"/>
            </w:pPr>
          </w:p>
        </w:tc>
        <w:tc>
          <w:tcPr>
            <w:tcW w:w="5001" w:type="dxa"/>
            <w:vAlign w:val="center"/>
          </w:tcPr>
          <w:p w14:paraId="1EE4AC3E" w14:textId="77777777" w:rsidR="00914E26" w:rsidRPr="00460028" w:rsidRDefault="00914E26" w:rsidP="00914E26">
            <w:pPr>
              <w:pStyle w:val="Tabletext"/>
            </w:pPr>
          </w:p>
        </w:tc>
      </w:tr>
      <w:tr w:rsidR="005E4659" w:rsidRPr="00460028" w14:paraId="1A4BFE20" w14:textId="77777777" w:rsidTr="005E4659">
        <w:trPr>
          <w:trHeight w:val="851"/>
        </w:trPr>
        <w:tc>
          <w:tcPr>
            <w:tcW w:w="1908" w:type="dxa"/>
            <w:vAlign w:val="center"/>
          </w:tcPr>
          <w:p w14:paraId="21729F13" w14:textId="77777777" w:rsidR="00914E26" w:rsidRPr="00460028" w:rsidRDefault="00914E26" w:rsidP="00914E26">
            <w:pPr>
              <w:pStyle w:val="Tabletext"/>
            </w:pPr>
          </w:p>
        </w:tc>
        <w:tc>
          <w:tcPr>
            <w:tcW w:w="3576" w:type="dxa"/>
            <w:vAlign w:val="center"/>
          </w:tcPr>
          <w:p w14:paraId="454D65EE" w14:textId="77777777" w:rsidR="00914E26" w:rsidRPr="00460028" w:rsidRDefault="00914E26" w:rsidP="00914E26">
            <w:pPr>
              <w:pStyle w:val="Tabletext"/>
            </w:pPr>
          </w:p>
        </w:tc>
        <w:tc>
          <w:tcPr>
            <w:tcW w:w="5001" w:type="dxa"/>
            <w:vAlign w:val="center"/>
          </w:tcPr>
          <w:p w14:paraId="454C46FC" w14:textId="77777777" w:rsidR="00914E26" w:rsidRPr="00460028" w:rsidRDefault="00914E26" w:rsidP="00914E26">
            <w:pPr>
              <w:pStyle w:val="Tabletext"/>
            </w:pPr>
          </w:p>
        </w:tc>
      </w:tr>
    </w:tbl>
    <w:p w14:paraId="7060DD86" w14:textId="77777777" w:rsidR="00914E26" w:rsidRDefault="00914E26" w:rsidP="00D74AE1"/>
    <w:p w14:paraId="4F1F5DF5" w14:textId="77777777" w:rsidR="005E4659" w:rsidRDefault="005E4659" w:rsidP="00914E26">
      <w:pPr>
        <w:spacing w:after="200" w:line="276" w:lineRule="auto"/>
        <w:sectPr w:rsidR="005E4659"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4ACB4ED2" w14:textId="36878AB6" w:rsidR="00F3332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3332F">
        <w:t>1</w:t>
      </w:r>
      <w:r w:rsidR="00F3332F">
        <w:rPr>
          <w:rFonts w:eastAsiaTheme="minorEastAsia"/>
          <w:b w:val="0"/>
          <w:color w:val="auto"/>
          <w:lang w:eastAsia="en-GB"/>
        </w:rPr>
        <w:tab/>
      </w:r>
      <w:r w:rsidR="00F3332F">
        <w:t>INTRODUCTION</w:t>
      </w:r>
      <w:r w:rsidR="00F3332F">
        <w:tab/>
      </w:r>
      <w:r w:rsidR="00F3332F">
        <w:fldChar w:fldCharType="begin"/>
      </w:r>
      <w:r w:rsidR="00F3332F">
        <w:instrText xml:space="preserve"> PAGEREF _Toc67491715 \h </w:instrText>
      </w:r>
      <w:r w:rsidR="00F3332F">
        <w:fldChar w:fldCharType="separate"/>
      </w:r>
      <w:r w:rsidR="00F3332F">
        <w:t>6</w:t>
      </w:r>
      <w:r w:rsidR="00F3332F">
        <w:fldChar w:fldCharType="end"/>
      </w:r>
    </w:p>
    <w:p w14:paraId="749BBB4F" w14:textId="2D835EE2" w:rsidR="00F3332F" w:rsidRDefault="00F3332F" w:rsidP="00F3332F">
      <w:pPr>
        <w:pStyle w:val="TOC2"/>
        <w:rPr>
          <w:rFonts w:eastAsiaTheme="minorEastAsia"/>
          <w:color w:val="auto"/>
          <w:lang w:eastAsia="en-GB"/>
        </w:rPr>
      </w:pPr>
      <w:r>
        <w:t>1.1</w:t>
      </w:r>
      <w:r>
        <w:rPr>
          <w:rFonts w:eastAsiaTheme="minorEastAsia"/>
          <w:color w:val="auto"/>
          <w:lang w:eastAsia="en-GB"/>
        </w:rPr>
        <w:tab/>
      </w:r>
      <w:r>
        <w:t>Definitions</w:t>
      </w:r>
      <w:r>
        <w:tab/>
      </w:r>
      <w:r>
        <w:fldChar w:fldCharType="begin"/>
      </w:r>
      <w:r>
        <w:instrText xml:space="preserve"> PAGEREF _Toc67491716 \h </w:instrText>
      </w:r>
      <w:r>
        <w:fldChar w:fldCharType="separate"/>
      </w:r>
      <w:r>
        <w:t>6</w:t>
      </w:r>
      <w:r>
        <w:fldChar w:fldCharType="end"/>
      </w:r>
    </w:p>
    <w:p w14:paraId="156DAA8E" w14:textId="59A2BD52" w:rsidR="00F3332F" w:rsidRDefault="00F3332F" w:rsidP="00F3332F">
      <w:pPr>
        <w:pStyle w:val="TOC2"/>
        <w:rPr>
          <w:rFonts w:eastAsiaTheme="minorEastAsia"/>
          <w:color w:val="auto"/>
          <w:lang w:eastAsia="en-GB"/>
        </w:rPr>
      </w:pPr>
      <w:r>
        <w:t>1.2</w:t>
      </w:r>
      <w:r>
        <w:rPr>
          <w:rFonts w:eastAsiaTheme="minorEastAsia"/>
          <w:color w:val="auto"/>
          <w:lang w:eastAsia="en-GB"/>
        </w:rPr>
        <w:tab/>
      </w:r>
      <w:r>
        <w:t>References</w:t>
      </w:r>
      <w:r>
        <w:tab/>
      </w:r>
      <w:r>
        <w:fldChar w:fldCharType="begin"/>
      </w:r>
      <w:r>
        <w:instrText xml:space="preserve"> PAGEREF _Toc67491717 \h </w:instrText>
      </w:r>
      <w:r>
        <w:fldChar w:fldCharType="separate"/>
      </w:r>
      <w:r>
        <w:t>6</w:t>
      </w:r>
      <w:r>
        <w:fldChar w:fldCharType="end"/>
      </w:r>
    </w:p>
    <w:p w14:paraId="2B34CFF2" w14:textId="263C556B" w:rsidR="00F3332F" w:rsidRDefault="00F3332F">
      <w:pPr>
        <w:pStyle w:val="TOC1"/>
        <w:rPr>
          <w:rFonts w:eastAsiaTheme="minorEastAsia"/>
          <w:b w:val="0"/>
          <w:color w:val="auto"/>
          <w:lang w:eastAsia="en-GB"/>
        </w:rPr>
      </w:pPr>
      <w:r>
        <w:t>2</w:t>
      </w:r>
      <w:r>
        <w:rPr>
          <w:rFonts w:eastAsiaTheme="minorEastAsia"/>
          <w:b w:val="0"/>
          <w:color w:val="auto"/>
          <w:lang w:eastAsia="en-GB"/>
        </w:rPr>
        <w:tab/>
      </w:r>
      <w:r>
        <w:t>User Interface</w:t>
      </w:r>
      <w:r>
        <w:tab/>
      </w:r>
      <w:r>
        <w:fldChar w:fldCharType="begin"/>
      </w:r>
      <w:r>
        <w:instrText xml:space="preserve"> PAGEREF _Toc67491718 \h </w:instrText>
      </w:r>
      <w:r>
        <w:fldChar w:fldCharType="separate"/>
      </w:r>
      <w:r>
        <w:t>7</w:t>
      </w:r>
      <w:r>
        <w:fldChar w:fldCharType="end"/>
      </w:r>
    </w:p>
    <w:p w14:paraId="241A3FE5" w14:textId="24022D69" w:rsidR="00F3332F" w:rsidRDefault="00F3332F" w:rsidP="00F3332F">
      <w:pPr>
        <w:pStyle w:val="TOC2"/>
        <w:rPr>
          <w:rFonts w:eastAsiaTheme="minorEastAsia"/>
          <w:color w:val="auto"/>
          <w:lang w:eastAsia="en-GB"/>
        </w:rPr>
      </w:pPr>
      <w:r>
        <w:rPr>
          <w:lang w:eastAsia="de-DE"/>
        </w:rPr>
        <w:t>2.1</w:t>
      </w:r>
      <w:r>
        <w:rPr>
          <w:rFonts w:eastAsiaTheme="minorEastAsia"/>
          <w:color w:val="auto"/>
          <w:lang w:eastAsia="en-GB"/>
        </w:rPr>
        <w:tab/>
      </w:r>
      <w:r>
        <w:rPr>
          <w:lang w:eastAsia="de-DE"/>
        </w:rPr>
        <w:t>Introduction</w:t>
      </w:r>
      <w:r>
        <w:tab/>
      </w:r>
      <w:r>
        <w:fldChar w:fldCharType="begin"/>
      </w:r>
      <w:r>
        <w:instrText xml:space="preserve"> PAGEREF _Toc67491719 \h </w:instrText>
      </w:r>
      <w:r>
        <w:fldChar w:fldCharType="separate"/>
      </w:r>
      <w:r>
        <w:t>7</w:t>
      </w:r>
      <w:r>
        <w:fldChar w:fldCharType="end"/>
      </w:r>
    </w:p>
    <w:p w14:paraId="1E120AE3" w14:textId="4937B263" w:rsidR="00F3332F" w:rsidRDefault="00F3332F" w:rsidP="00F3332F">
      <w:pPr>
        <w:pStyle w:val="TOC2"/>
        <w:rPr>
          <w:rFonts w:eastAsiaTheme="minorEastAsia"/>
          <w:color w:val="auto"/>
          <w:lang w:eastAsia="en-GB"/>
        </w:rPr>
      </w:pPr>
      <w:r>
        <w:rPr>
          <w:lang w:eastAsia="de-DE"/>
        </w:rPr>
        <w:t>2.2</w:t>
      </w:r>
      <w:r>
        <w:rPr>
          <w:rFonts w:eastAsiaTheme="minorEastAsia"/>
          <w:color w:val="auto"/>
          <w:lang w:eastAsia="en-GB"/>
        </w:rPr>
        <w:tab/>
      </w:r>
      <w:r>
        <w:rPr>
          <w:lang w:eastAsia="de-DE"/>
        </w:rPr>
        <w:t>Definitions and References</w:t>
      </w:r>
      <w:r>
        <w:tab/>
      </w:r>
      <w:r>
        <w:fldChar w:fldCharType="begin"/>
      </w:r>
      <w:r>
        <w:instrText xml:space="preserve"> PAGEREF _Toc67491720 \h </w:instrText>
      </w:r>
      <w:r>
        <w:fldChar w:fldCharType="separate"/>
      </w:r>
      <w:r>
        <w:t>7</w:t>
      </w:r>
      <w:r>
        <w:fldChar w:fldCharType="end"/>
      </w:r>
    </w:p>
    <w:p w14:paraId="35386003" w14:textId="5724396E" w:rsidR="00F3332F" w:rsidRDefault="00F3332F">
      <w:pPr>
        <w:pStyle w:val="TOC3"/>
        <w:tabs>
          <w:tab w:val="left" w:pos="1134"/>
          <w:tab w:val="right" w:leader="dot" w:pos="10195"/>
        </w:tabs>
        <w:rPr>
          <w:rFonts w:eastAsiaTheme="minorEastAsia"/>
          <w:noProof/>
          <w:sz w:val="22"/>
          <w:lang w:eastAsia="en-GB"/>
        </w:rPr>
      </w:pPr>
      <w:r>
        <w:rPr>
          <w:noProof/>
        </w:rPr>
        <w:t>2.2.1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_Toc67491721 \h </w:instrText>
      </w:r>
      <w:r>
        <w:rPr>
          <w:noProof/>
        </w:rPr>
      </w:r>
      <w:r>
        <w:rPr>
          <w:noProof/>
        </w:rPr>
        <w:fldChar w:fldCharType="separate"/>
      </w:r>
      <w:r>
        <w:rPr>
          <w:noProof/>
        </w:rPr>
        <w:t>7</w:t>
      </w:r>
      <w:r>
        <w:rPr>
          <w:noProof/>
        </w:rPr>
        <w:fldChar w:fldCharType="end"/>
      </w:r>
    </w:p>
    <w:p w14:paraId="4EC819BF" w14:textId="2475C030" w:rsidR="00F3332F" w:rsidRDefault="00F3332F">
      <w:pPr>
        <w:pStyle w:val="TOC3"/>
        <w:tabs>
          <w:tab w:val="left" w:pos="1134"/>
          <w:tab w:val="right" w:leader="dot" w:pos="10195"/>
        </w:tabs>
        <w:rPr>
          <w:rFonts w:eastAsiaTheme="minorEastAsia"/>
          <w:noProof/>
          <w:sz w:val="22"/>
          <w:lang w:eastAsia="en-GB"/>
        </w:rPr>
      </w:pPr>
      <w:r>
        <w:rPr>
          <w:noProof/>
        </w:rPr>
        <w:t>2.2.2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_Toc67491722 \h </w:instrText>
      </w:r>
      <w:r>
        <w:rPr>
          <w:noProof/>
        </w:rPr>
      </w:r>
      <w:r>
        <w:rPr>
          <w:noProof/>
        </w:rPr>
        <w:fldChar w:fldCharType="separate"/>
      </w:r>
      <w:r>
        <w:rPr>
          <w:noProof/>
        </w:rPr>
        <w:t>7</w:t>
      </w:r>
      <w:r>
        <w:rPr>
          <w:noProof/>
        </w:rPr>
        <w:fldChar w:fldCharType="end"/>
      </w:r>
    </w:p>
    <w:p w14:paraId="6D90993D" w14:textId="0AD17294" w:rsidR="00F3332F" w:rsidRDefault="00F3332F" w:rsidP="00F3332F">
      <w:pPr>
        <w:pStyle w:val="TOC2"/>
        <w:rPr>
          <w:rFonts w:eastAsiaTheme="minorEastAsia"/>
          <w:color w:val="auto"/>
          <w:lang w:eastAsia="en-GB"/>
        </w:rPr>
      </w:pPr>
      <w:r>
        <w:rPr>
          <w:lang w:eastAsia="de-DE"/>
        </w:rPr>
        <w:t>2.3</w:t>
      </w:r>
      <w:r>
        <w:rPr>
          <w:rFonts w:eastAsiaTheme="minorEastAsia"/>
          <w:color w:val="auto"/>
          <w:lang w:eastAsia="en-GB"/>
        </w:rPr>
        <w:tab/>
      </w:r>
      <w:r>
        <w:rPr>
          <w:lang w:eastAsia="de-DE"/>
        </w:rPr>
        <w:t>Characteristics of User Interface</w:t>
      </w:r>
      <w:r>
        <w:tab/>
      </w:r>
      <w:r>
        <w:fldChar w:fldCharType="begin"/>
      </w:r>
      <w:r>
        <w:instrText xml:space="preserve"> PAGEREF _Toc67491723 \h </w:instrText>
      </w:r>
      <w:r>
        <w:fldChar w:fldCharType="separate"/>
      </w:r>
      <w:r>
        <w:t>7</w:t>
      </w:r>
      <w:r>
        <w:fldChar w:fldCharType="end"/>
      </w:r>
    </w:p>
    <w:p w14:paraId="5F53A5BB" w14:textId="06A4FCAB" w:rsidR="00F3332F" w:rsidRDefault="00F3332F" w:rsidP="00F3332F">
      <w:pPr>
        <w:pStyle w:val="TOC2"/>
        <w:rPr>
          <w:rFonts w:eastAsiaTheme="minorEastAsia"/>
          <w:color w:val="auto"/>
          <w:lang w:eastAsia="en-GB"/>
        </w:rPr>
      </w:pPr>
      <w:r>
        <w:rPr>
          <w:lang w:eastAsia="de-DE"/>
        </w:rPr>
        <w:t>2.4</w:t>
      </w:r>
      <w:r>
        <w:rPr>
          <w:rFonts w:eastAsiaTheme="minorEastAsia"/>
          <w:color w:val="auto"/>
          <w:lang w:eastAsia="en-GB"/>
        </w:rPr>
        <w:tab/>
      </w:r>
      <w:r>
        <w:rPr>
          <w:lang w:eastAsia="de-DE"/>
        </w:rPr>
        <w:t>Operational Requirements</w:t>
      </w:r>
      <w:r>
        <w:tab/>
      </w:r>
      <w:r>
        <w:fldChar w:fldCharType="begin"/>
      </w:r>
      <w:r>
        <w:instrText xml:space="preserve"> PAGEREF _Toc67491724 \h </w:instrText>
      </w:r>
      <w:r>
        <w:fldChar w:fldCharType="separate"/>
      </w:r>
      <w:r>
        <w:t>8</w:t>
      </w:r>
      <w:r>
        <w:fldChar w:fldCharType="end"/>
      </w:r>
    </w:p>
    <w:p w14:paraId="2709D86B" w14:textId="1CE1E280" w:rsidR="00F3332F" w:rsidRDefault="00F3332F">
      <w:pPr>
        <w:pStyle w:val="TOC3"/>
        <w:tabs>
          <w:tab w:val="left" w:pos="1134"/>
          <w:tab w:val="right" w:leader="dot" w:pos="10195"/>
        </w:tabs>
        <w:rPr>
          <w:rFonts w:eastAsiaTheme="minorEastAsia"/>
          <w:noProof/>
          <w:sz w:val="22"/>
          <w:lang w:eastAsia="en-GB"/>
        </w:rPr>
      </w:pPr>
      <w:r>
        <w:rPr>
          <w:noProof/>
        </w:rPr>
        <w:t>2.4.1</w:t>
      </w:r>
      <w:r>
        <w:rPr>
          <w:rFonts w:eastAsiaTheme="minorEastAsia"/>
          <w:noProof/>
          <w:sz w:val="22"/>
          <w:lang w:eastAsia="en-GB"/>
        </w:rPr>
        <w:tab/>
      </w:r>
      <w:r>
        <w:rPr>
          <w:noProof/>
        </w:rPr>
        <w:t>Traffic Image</w:t>
      </w:r>
      <w:r>
        <w:rPr>
          <w:noProof/>
        </w:rPr>
        <w:tab/>
      </w:r>
      <w:r>
        <w:rPr>
          <w:noProof/>
        </w:rPr>
        <w:fldChar w:fldCharType="begin"/>
      </w:r>
      <w:r>
        <w:rPr>
          <w:noProof/>
        </w:rPr>
        <w:instrText xml:space="preserve"> PAGEREF _Toc67491725 \h </w:instrText>
      </w:r>
      <w:r>
        <w:rPr>
          <w:noProof/>
        </w:rPr>
      </w:r>
      <w:r>
        <w:rPr>
          <w:noProof/>
        </w:rPr>
        <w:fldChar w:fldCharType="separate"/>
      </w:r>
      <w:r>
        <w:rPr>
          <w:noProof/>
        </w:rPr>
        <w:t>8</w:t>
      </w:r>
      <w:r>
        <w:rPr>
          <w:noProof/>
        </w:rPr>
        <w:fldChar w:fldCharType="end"/>
      </w:r>
    </w:p>
    <w:p w14:paraId="3FC04069" w14:textId="6D9D7D0D" w:rsidR="00F3332F" w:rsidRDefault="00F3332F">
      <w:pPr>
        <w:pStyle w:val="TOC3"/>
        <w:tabs>
          <w:tab w:val="left" w:pos="1134"/>
          <w:tab w:val="right" w:leader="dot" w:pos="10195"/>
        </w:tabs>
        <w:rPr>
          <w:rFonts w:eastAsiaTheme="minorEastAsia"/>
          <w:noProof/>
          <w:sz w:val="22"/>
          <w:lang w:eastAsia="en-GB"/>
        </w:rPr>
      </w:pPr>
      <w:r>
        <w:rPr>
          <w:noProof/>
        </w:rPr>
        <w:t>2.4.2</w:t>
      </w:r>
      <w:r>
        <w:rPr>
          <w:rFonts w:eastAsiaTheme="minorEastAsia"/>
          <w:noProof/>
          <w:sz w:val="22"/>
          <w:lang w:eastAsia="en-GB"/>
        </w:rPr>
        <w:tab/>
      </w:r>
      <w:r>
        <w:rPr>
          <w:noProof/>
        </w:rPr>
        <w:t>Voice communication Display and Control</w:t>
      </w:r>
      <w:r>
        <w:rPr>
          <w:noProof/>
        </w:rPr>
        <w:tab/>
      </w:r>
      <w:r>
        <w:rPr>
          <w:noProof/>
        </w:rPr>
        <w:fldChar w:fldCharType="begin"/>
      </w:r>
      <w:r>
        <w:rPr>
          <w:noProof/>
        </w:rPr>
        <w:instrText xml:space="preserve"> PAGEREF _Toc67491726 \h </w:instrText>
      </w:r>
      <w:r>
        <w:rPr>
          <w:noProof/>
        </w:rPr>
      </w:r>
      <w:r>
        <w:rPr>
          <w:noProof/>
        </w:rPr>
        <w:fldChar w:fldCharType="separate"/>
      </w:r>
      <w:r>
        <w:rPr>
          <w:noProof/>
        </w:rPr>
        <w:t>9</w:t>
      </w:r>
      <w:r>
        <w:rPr>
          <w:noProof/>
        </w:rPr>
        <w:fldChar w:fldCharType="end"/>
      </w:r>
    </w:p>
    <w:p w14:paraId="4D73D72F" w14:textId="0FA11846" w:rsidR="00F3332F" w:rsidRDefault="00F3332F">
      <w:pPr>
        <w:pStyle w:val="TOC3"/>
        <w:tabs>
          <w:tab w:val="left" w:pos="1134"/>
          <w:tab w:val="right" w:leader="dot" w:pos="10195"/>
        </w:tabs>
        <w:rPr>
          <w:rFonts w:eastAsiaTheme="minorEastAsia"/>
          <w:noProof/>
          <w:sz w:val="22"/>
          <w:lang w:eastAsia="en-GB"/>
        </w:rPr>
      </w:pPr>
      <w:r>
        <w:rPr>
          <w:noProof/>
        </w:rPr>
        <w:t>2.4.3</w:t>
      </w:r>
      <w:r>
        <w:rPr>
          <w:rFonts w:eastAsiaTheme="minorEastAsia"/>
          <w:noProof/>
          <w:sz w:val="22"/>
          <w:lang w:eastAsia="en-GB"/>
        </w:rPr>
        <w:tab/>
      </w:r>
      <w:r>
        <w:rPr>
          <w:noProof/>
        </w:rPr>
        <w:t>Replay Display and Control</w:t>
      </w:r>
      <w:r>
        <w:rPr>
          <w:noProof/>
        </w:rPr>
        <w:tab/>
      </w:r>
      <w:r>
        <w:rPr>
          <w:noProof/>
        </w:rPr>
        <w:fldChar w:fldCharType="begin"/>
      </w:r>
      <w:r>
        <w:rPr>
          <w:noProof/>
        </w:rPr>
        <w:instrText xml:space="preserve"> PAGEREF _Toc67491727 \h </w:instrText>
      </w:r>
      <w:r>
        <w:rPr>
          <w:noProof/>
        </w:rPr>
      </w:r>
      <w:r>
        <w:rPr>
          <w:noProof/>
        </w:rPr>
        <w:fldChar w:fldCharType="separate"/>
      </w:r>
      <w:r>
        <w:rPr>
          <w:noProof/>
        </w:rPr>
        <w:t>10</w:t>
      </w:r>
      <w:r>
        <w:rPr>
          <w:noProof/>
        </w:rPr>
        <w:fldChar w:fldCharType="end"/>
      </w:r>
    </w:p>
    <w:p w14:paraId="7012F426" w14:textId="7099B0A2" w:rsidR="00F3332F" w:rsidRDefault="00F3332F">
      <w:pPr>
        <w:pStyle w:val="TOC3"/>
        <w:tabs>
          <w:tab w:val="left" w:pos="1134"/>
          <w:tab w:val="right" w:leader="dot" w:pos="10195"/>
        </w:tabs>
        <w:rPr>
          <w:rFonts w:eastAsiaTheme="minorEastAsia"/>
          <w:noProof/>
          <w:sz w:val="22"/>
          <w:lang w:eastAsia="en-GB"/>
        </w:rPr>
      </w:pPr>
      <w:r>
        <w:rPr>
          <w:noProof/>
        </w:rPr>
        <w:t>2.4.4</w:t>
      </w:r>
      <w:r>
        <w:rPr>
          <w:rFonts w:eastAsiaTheme="minorEastAsia"/>
          <w:noProof/>
          <w:sz w:val="22"/>
          <w:lang w:eastAsia="en-GB"/>
        </w:rPr>
        <w:tab/>
      </w:r>
      <w:r>
        <w:rPr>
          <w:noProof/>
        </w:rPr>
        <w:t>Radar Data Display and Control</w:t>
      </w:r>
      <w:r>
        <w:rPr>
          <w:noProof/>
        </w:rPr>
        <w:tab/>
      </w:r>
      <w:r>
        <w:rPr>
          <w:noProof/>
        </w:rPr>
        <w:fldChar w:fldCharType="begin"/>
      </w:r>
      <w:r>
        <w:rPr>
          <w:noProof/>
        </w:rPr>
        <w:instrText xml:space="preserve"> PAGEREF _Toc67491728 \h </w:instrText>
      </w:r>
      <w:r>
        <w:rPr>
          <w:noProof/>
        </w:rPr>
      </w:r>
      <w:r>
        <w:rPr>
          <w:noProof/>
        </w:rPr>
        <w:fldChar w:fldCharType="separate"/>
      </w:r>
      <w:r>
        <w:rPr>
          <w:noProof/>
        </w:rPr>
        <w:t>10</w:t>
      </w:r>
      <w:r>
        <w:rPr>
          <w:noProof/>
        </w:rPr>
        <w:fldChar w:fldCharType="end"/>
      </w:r>
    </w:p>
    <w:p w14:paraId="222D39FC" w14:textId="242BF3F2" w:rsidR="00F3332F" w:rsidRDefault="00F3332F">
      <w:pPr>
        <w:pStyle w:val="TOC3"/>
        <w:tabs>
          <w:tab w:val="left" w:pos="1134"/>
          <w:tab w:val="right" w:leader="dot" w:pos="10195"/>
        </w:tabs>
        <w:rPr>
          <w:rFonts w:eastAsiaTheme="minorEastAsia"/>
          <w:noProof/>
          <w:sz w:val="22"/>
          <w:lang w:eastAsia="en-GB"/>
        </w:rPr>
      </w:pPr>
      <w:r>
        <w:rPr>
          <w:noProof/>
        </w:rPr>
        <w:t>2.4.5</w:t>
      </w:r>
      <w:r>
        <w:rPr>
          <w:rFonts w:eastAsiaTheme="minorEastAsia"/>
          <w:noProof/>
          <w:sz w:val="22"/>
          <w:lang w:eastAsia="en-GB"/>
        </w:rPr>
        <w:tab/>
      </w:r>
      <w:r>
        <w:rPr>
          <w:noProof/>
        </w:rPr>
        <w:t>AIS Display and Control</w:t>
      </w:r>
      <w:r>
        <w:rPr>
          <w:noProof/>
        </w:rPr>
        <w:tab/>
      </w:r>
      <w:r>
        <w:rPr>
          <w:noProof/>
        </w:rPr>
        <w:fldChar w:fldCharType="begin"/>
      </w:r>
      <w:r>
        <w:rPr>
          <w:noProof/>
        </w:rPr>
        <w:instrText xml:space="preserve"> PAGEREF _Toc67491729 \h </w:instrText>
      </w:r>
      <w:r>
        <w:rPr>
          <w:noProof/>
        </w:rPr>
      </w:r>
      <w:r>
        <w:rPr>
          <w:noProof/>
        </w:rPr>
        <w:fldChar w:fldCharType="separate"/>
      </w:r>
      <w:r>
        <w:rPr>
          <w:noProof/>
        </w:rPr>
        <w:t>11</w:t>
      </w:r>
      <w:r>
        <w:rPr>
          <w:noProof/>
        </w:rPr>
        <w:fldChar w:fldCharType="end"/>
      </w:r>
    </w:p>
    <w:p w14:paraId="3C164CD7" w14:textId="5FD9A7C7" w:rsidR="00F3332F" w:rsidRDefault="00F3332F">
      <w:pPr>
        <w:pStyle w:val="TOC3"/>
        <w:tabs>
          <w:tab w:val="left" w:pos="1134"/>
          <w:tab w:val="right" w:leader="dot" w:pos="10195"/>
        </w:tabs>
        <w:rPr>
          <w:rFonts w:eastAsiaTheme="minorEastAsia"/>
          <w:noProof/>
          <w:sz w:val="22"/>
          <w:lang w:eastAsia="en-GB"/>
        </w:rPr>
      </w:pPr>
      <w:r>
        <w:rPr>
          <w:noProof/>
        </w:rPr>
        <w:t>2.4.6</w:t>
      </w:r>
      <w:r>
        <w:rPr>
          <w:rFonts w:eastAsiaTheme="minorEastAsia"/>
          <w:noProof/>
          <w:sz w:val="22"/>
          <w:lang w:eastAsia="en-GB"/>
        </w:rPr>
        <w:tab/>
      </w:r>
      <w:r>
        <w:rPr>
          <w:noProof/>
        </w:rPr>
        <w:t>Electro-Optical Sensor Data Display and Control</w:t>
      </w:r>
      <w:r>
        <w:rPr>
          <w:noProof/>
        </w:rPr>
        <w:tab/>
      </w:r>
      <w:r>
        <w:rPr>
          <w:noProof/>
        </w:rPr>
        <w:fldChar w:fldCharType="begin"/>
      </w:r>
      <w:r>
        <w:rPr>
          <w:noProof/>
        </w:rPr>
        <w:instrText xml:space="preserve"> PAGEREF _Toc67491730 \h </w:instrText>
      </w:r>
      <w:r>
        <w:rPr>
          <w:noProof/>
        </w:rPr>
      </w:r>
      <w:r>
        <w:rPr>
          <w:noProof/>
        </w:rPr>
        <w:fldChar w:fldCharType="separate"/>
      </w:r>
      <w:r>
        <w:rPr>
          <w:noProof/>
        </w:rPr>
        <w:t>12</w:t>
      </w:r>
      <w:r>
        <w:rPr>
          <w:noProof/>
        </w:rPr>
        <w:fldChar w:fldCharType="end"/>
      </w:r>
    </w:p>
    <w:p w14:paraId="3E8EBB35" w14:textId="4F7B0F66"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2.4.7</w:t>
      </w:r>
      <w:r>
        <w:rPr>
          <w:rFonts w:eastAsiaTheme="minorEastAsia"/>
          <w:noProof/>
          <w:sz w:val="22"/>
          <w:lang w:eastAsia="en-GB"/>
        </w:rPr>
        <w:tab/>
      </w:r>
      <w:r w:rsidRPr="0028243A">
        <w:rPr>
          <w:noProof/>
          <w:highlight w:val="yellow"/>
        </w:rPr>
        <w:t>Radio Direction Finder Sensor Data Display and Control</w:t>
      </w:r>
      <w:r>
        <w:rPr>
          <w:noProof/>
        </w:rPr>
        <w:tab/>
      </w:r>
      <w:r>
        <w:rPr>
          <w:noProof/>
        </w:rPr>
        <w:fldChar w:fldCharType="begin"/>
      </w:r>
      <w:r>
        <w:rPr>
          <w:noProof/>
        </w:rPr>
        <w:instrText xml:space="preserve"> PAGEREF _Toc67491731 \h </w:instrText>
      </w:r>
      <w:r>
        <w:rPr>
          <w:noProof/>
        </w:rPr>
      </w:r>
      <w:r>
        <w:rPr>
          <w:noProof/>
        </w:rPr>
        <w:fldChar w:fldCharType="separate"/>
      </w:r>
      <w:r>
        <w:rPr>
          <w:noProof/>
        </w:rPr>
        <w:t>12</w:t>
      </w:r>
      <w:r>
        <w:rPr>
          <w:noProof/>
        </w:rPr>
        <w:fldChar w:fldCharType="end"/>
      </w:r>
    </w:p>
    <w:p w14:paraId="04B0B7B3" w14:textId="25E92BC5" w:rsidR="00F3332F" w:rsidRDefault="00F3332F">
      <w:pPr>
        <w:pStyle w:val="TOC3"/>
        <w:tabs>
          <w:tab w:val="left" w:pos="1134"/>
          <w:tab w:val="right" w:leader="dot" w:pos="10195"/>
        </w:tabs>
        <w:rPr>
          <w:rFonts w:eastAsiaTheme="minorEastAsia"/>
          <w:noProof/>
          <w:sz w:val="22"/>
          <w:lang w:eastAsia="en-GB"/>
        </w:rPr>
      </w:pPr>
      <w:r>
        <w:rPr>
          <w:noProof/>
        </w:rPr>
        <w:t>2.4.8</w:t>
      </w:r>
      <w:r>
        <w:rPr>
          <w:rFonts w:eastAsiaTheme="minorEastAsia"/>
          <w:noProof/>
          <w:sz w:val="22"/>
          <w:lang w:eastAsia="en-GB"/>
        </w:rPr>
        <w:tab/>
      </w:r>
      <w:r>
        <w:rPr>
          <w:noProof/>
        </w:rPr>
        <w:t>Environmental Information</w:t>
      </w:r>
      <w:r>
        <w:rPr>
          <w:noProof/>
        </w:rPr>
        <w:tab/>
      </w:r>
      <w:r>
        <w:rPr>
          <w:noProof/>
        </w:rPr>
        <w:fldChar w:fldCharType="begin"/>
      </w:r>
      <w:r>
        <w:rPr>
          <w:noProof/>
        </w:rPr>
        <w:instrText xml:space="preserve"> PAGEREF _Toc67491732 \h </w:instrText>
      </w:r>
      <w:r>
        <w:rPr>
          <w:noProof/>
        </w:rPr>
      </w:r>
      <w:r>
        <w:rPr>
          <w:noProof/>
        </w:rPr>
        <w:fldChar w:fldCharType="separate"/>
      </w:r>
      <w:r>
        <w:rPr>
          <w:noProof/>
        </w:rPr>
        <w:t>12</w:t>
      </w:r>
      <w:r>
        <w:rPr>
          <w:noProof/>
        </w:rPr>
        <w:fldChar w:fldCharType="end"/>
      </w:r>
    </w:p>
    <w:p w14:paraId="0A840088" w14:textId="32E44905" w:rsidR="00F3332F" w:rsidRDefault="00F3332F">
      <w:pPr>
        <w:pStyle w:val="TOC3"/>
        <w:tabs>
          <w:tab w:val="left" w:pos="1134"/>
          <w:tab w:val="right" w:leader="dot" w:pos="10195"/>
        </w:tabs>
        <w:rPr>
          <w:rFonts w:eastAsiaTheme="minorEastAsia"/>
          <w:noProof/>
          <w:sz w:val="22"/>
          <w:lang w:eastAsia="en-GB"/>
        </w:rPr>
      </w:pPr>
      <w:r>
        <w:rPr>
          <w:noProof/>
        </w:rPr>
        <w:t>2.4.9</w:t>
      </w:r>
      <w:r>
        <w:rPr>
          <w:rFonts w:eastAsiaTheme="minorEastAsia"/>
          <w:noProof/>
          <w:sz w:val="22"/>
          <w:lang w:eastAsia="en-GB"/>
        </w:rPr>
        <w:tab/>
      </w:r>
      <w:r>
        <w:rPr>
          <w:noProof/>
        </w:rPr>
        <w:t>Decision Support Tools Portrayal</w:t>
      </w:r>
      <w:r>
        <w:rPr>
          <w:noProof/>
        </w:rPr>
        <w:tab/>
      </w:r>
      <w:r>
        <w:rPr>
          <w:noProof/>
        </w:rPr>
        <w:fldChar w:fldCharType="begin"/>
      </w:r>
      <w:r>
        <w:rPr>
          <w:noProof/>
        </w:rPr>
        <w:instrText xml:space="preserve"> PAGEREF _Toc67491733 \h </w:instrText>
      </w:r>
      <w:r>
        <w:rPr>
          <w:noProof/>
        </w:rPr>
      </w:r>
      <w:r>
        <w:rPr>
          <w:noProof/>
        </w:rPr>
        <w:fldChar w:fldCharType="separate"/>
      </w:r>
      <w:r>
        <w:rPr>
          <w:noProof/>
        </w:rPr>
        <w:t>12</w:t>
      </w:r>
      <w:r>
        <w:rPr>
          <w:noProof/>
        </w:rPr>
        <w:fldChar w:fldCharType="end"/>
      </w:r>
    </w:p>
    <w:p w14:paraId="05152538" w14:textId="697497BE" w:rsidR="00F3332F" w:rsidRDefault="00F3332F">
      <w:pPr>
        <w:pStyle w:val="TOC3"/>
        <w:tabs>
          <w:tab w:val="left" w:pos="1134"/>
          <w:tab w:val="right" w:leader="dot" w:pos="10195"/>
        </w:tabs>
        <w:rPr>
          <w:rFonts w:eastAsiaTheme="minorEastAsia"/>
          <w:noProof/>
          <w:sz w:val="22"/>
          <w:lang w:eastAsia="en-GB"/>
        </w:rPr>
      </w:pPr>
      <w:r>
        <w:rPr>
          <w:noProof/>
        </w:rPr>
        <w:t>2.4.10</w:t>
      </w:r>
      <w:r>
        <w:rPr>
          <w:rFonts w:eastAsiaTheme="minorEastAsia"/>
          <w:noProof/>
          <w:sz w:val="22"/>
          <w:lang w:eastAsia="en-GB"/>
        </w:rPr>
        <w:tab/>
      </w:r>
      <w:r>
        <w:rPr>
          <w:noProof/>
        </w:rPr>
        <w:t>Other Operational Information</w:t>
      </w:r>
      <w:r>
        <w:rPr>
          <w:noProof/>
        </w:rPr>
        <w:tab/>
      </w:r>
      <w:r>
        <w:rPr>
          <w:noProof/>
        </w:rPr>
        <w:fldChar w:fldCharType="begin"/>
      </w:r>
      <w:r>
        <w:rPr>
          <w:noProof/>
        </w:rPr>
        <w:instrText xml:space="preserve"> PAGEREF _Toc67491734 \h </w:instrText>
      </w:r>
      <w:r>
        <w:rPr>
          <w:noProof/>
        </w:rPr>
      </w:r>
      <w:r>
        <w:rPr>
          <w:noProof/>
        </w:rPr>
        <w:fldChar w:fldCharType="separate"/>
      </w:r>
      <w:r>
        <w:rPr>
          <w:noProof/>
        </w:rPr>
        <w:t>13</w:t>
      </w:r>
      <w:r>
        <w:rPr>
          <w:noProof/>
        </w:rPr>
        <w:fldChar w:fldCharType="end"/>
      </w:r>
    </w:p>
    <w:p w14:paraId="17419795" w14:textId="10B78FA3" w:rsidR="00F3332F" w:rsidRDefault="00F3332F" w:rsidP="00F3332F">
      <w:pPr>
        <w:pStyle w:val="TOC2"/>
        <w:rPr>
          <w:rFonts w:eastAsiaTheme="minorEastAsia"/>
          <w:color w:val="auto"/>
          <w:lang w:eastAsia="en-GB"/>
        </w:rPr>
      </w:pPr>
      <w:r w:rsidRPr="0028243A">
        <w:rPr>
          <w:highlight w:val="yellow"/>
          <w:lang w:eastAsia="de-DE"/>
        </w:rPr>
        <w:t>2.5</w:t>
      </w:r>
      <w:r>
        <w:rPr>
          <w:rFonts w:eastAsiaTheme="minorEastAsia"/>
          <w:color w:val="auto"/>
          <w:lang w:eastAsia="en-GB"/>
        </w:rPr>
        <w:tab/>
      </w:r>
      <w:r w:rsidRPr="0028243A">
        <w:rPr>
          <w:highlight w:val="yellow"/>
          <w:lang w:eastAsia="de-DE"/>
        </w:rPr>
        <w:t>Functional Requirements</w:t>
      </w:r>
      <w:r>
        <w:tab/>
      </w:r>
      <w:r>
        <w:fldChar w:fldCharType="begin"/>
      </w:r>
      <w:r>
        <w:instrText xml:space="preserve"> PAGEREF _Toc67491735 \h </w:instrText>
      </w:r>
      <w:r>
        <w:fldChar w:fldCharType="separate"/>
      </w:r>
      <w:r>
        <w:t>13</w:t>
      </w:r>
      <w:r>
        <w:fldChar w:fldCharType="end"/>
      </w:r>
    </w:p>
    <w:p w14:paraId="4A60F87C" w14:textId="72ADFF1E"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2.5.1</w:t>
      </w:r>
      <w:r>
        <w:rPr>
          <w:rFonts w:eastAsiaTheme="minorEastAsia"/>
          <w:noProof/>
          <w:sz w:val="22"/>
          <w:lang w:eastAsia="en-GB"/>
        </w:rPr>
        <w:tab/>
      </w:r>
      <w:r w:rsidRPr="0028243A">
        <w:rPr>
          <w:noProof/>
          <w:highlight w:val="yellow"/>
        </w:rPr>
        <w:t>Traffic Image</w:t>
      </w:r>
      <w:r>
        <w:rPr>
          <w:noProof/>
        </w:rPr>
        <w:tab/>
      </w:r>
      <w:r>
        <w:rPr>
          <w:noProof/>
        </w:rPr>
        <w:fldChar w:fldCharType="begin"/>
      </w:r>
      <w:r>
        <w:rPr>
          <w:noProof/>
        </w:rPr>
        <w:instrText xml:space="preserve"> PAGEREF _Toc67491736 \h </w:instrText>
      </w:r>
      <w:r>
        <w:rPr>
          <w:noProof/>
        </w:rPr>
      </w:r>
      <w:r>
        <w:rPr>
          <w:noProof/>
        </w:rPr>
        <w:fldChar w:fldCharType="separate"/>
      </w:r>
      <w:r>
        <w:rPr>
          <w:noProof/>
        </w:rPr>
        <w:t>13</w:t>
      </w:r>
      <w:r>
        <w:rPr>
          <w:noProof/>
        </w:rPr>
        <w:fldChar w:fldCharType="end"/>
      </w:r>
    </w:p>
    <w:p w14:paraId="05298039" w14:textId="46F8A344"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2.5.2</w:t>
      </w:r>
      <w:r>
        <w:rPr>
          <w:rFonts w:eastAsiaTheme="minorEastAsia"/>
          <w:noProof/>
          <w:sz w:val="22"/>
          <w:lang w:eastAsia="en-GB"/>
        </w:rPr>
        <w:tab/>
      </w:r>
      <w:r w:rsidRPr="0028243A">
        <w:rPr>
          <w:noProof/>
          <w:highlight w:val="yellow"/>
        </w:rPr>
        <w:t>Radio Communication</w:t>
      </w:r>
      <w:r>
        <w:rPr>
          <w:noProof/>
        </w:rPr>
        <w:tab/>
      </w:r>
      <w:r>
        <w:rPr>
          <w:noProof/>
        </w:rPr>
        <w:fldChar w:fldCharType="begin"/>
      </w:r>
      <w:r>
        <w:rPr>
          <w:noProof/>
        </w:rPr>
        <w:instrText xml:space="preserve"> PAGEREF _Toc67491737 \h </w:instrText>
      </w:r>
      <w:r>
        <w:rPr>
          <w:noProof/>
        </w:rPr>
      </w:r>
      <w:r>
        <w:rPr>
          <w:noProof/>
        </w:rPr>
        <w:fldChar w:fldCharType="separate"/>
      </w:r>
      <w:r>
        <w:rPr>
          <w:noProof/>
        </w:rPr>
        <w:t>13</w:t>
      </w:r>
      <w:r>
        <w:rPr>
          <w:noProof/>
        </w:rPr>
        <w:fldChar w:fldCharType="end"/>
      </w:r>
    </w:p>
    <w:p w14:paraId="2428AFA6" w14:textId="725DDC2B"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2.5.3</w:t>
      </w:r>
      <w:r>
        <w:rPr>
          <w:rFonts w:eastAsiaTheme="minorEastAsia"/>
          <w:noProof/>
          <w:sz w:val="22"/>
          <w:lang w:eastAsia="en-GB"/>
        </w:rPr>
        <w:tab/>
      </w:r>
      <w:r w:rsidRPr="0028243A">
        <w:rPr>
          <w:noProof/>
          <w:highlight w:val="yellow"/>
        </w:rPr>
        <w:t>Decision Support Tools</w:t>
      </w:r>
      <w:r>
        <w:rPr>
          <w:noProof/>
        </w:rPr>
        <w:tab/>
      </w:r>
      <w:r>
        <w:rPr>
          <w:noProof/>
        </w:rPr>
        <w:fldChar w:fldCharType="begin"/>
      </w:r>
      <w:r>
        <w:rPr>
          <w:noProof/>
        </w:rPr>
        <w:instrText xml:space="preserve"> PAGEREF _Toc67491738 \h </w:instrText>
      </w:r>
      <w:r>
        <w:rPr>
          <w:noProof/>
        </w:rPr>
      </w:r>
      <w:r>
        <w:rPr>
          <w:noProof/>
        </w:rPr>
        <w:fldChar w:fldCharType="separate"/>
      </w:r>
      <w:r>
        <w:rPr>
          <w:noProof/>
        </w:rPr>
        <w:t>13</w:t>
      </w:r>
      <w:r>
        <w:rPr>
          <w:noProof/>
        </w:rPr>
        <w:fldChar w:fldCharType="end"/>
      </w:r>
    </w:p>
    <w:p w14:paraId="47E73BD6" w14:textId="6899FC02"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2.5.4</w:t>
      </w:r>
      <w:r>
        <w:rPr>
          <w:rFonts w:eastAsiaTheme="minorEastAsia"/>
          <w:noProof/>
          <w:sz w:val="22"/>
          <w:lang w:eastAsia="en-GB"/>
        </w:rPr>
        <w:tab/>
      </w:r>
      <w:r w:rsidRPr="0028243A">
        <w:rPr>
          <w:noProof/>
          <w:highlight w:val="yellow"/>
        </w:rPr>
        <w:t>Recording and Replay</w:t>
      </w:r>
      <w:r>
        <w:rPr>
          <w:noProof/>
        </w:rPr>
        <w:tab/>
      </w:r>
      <w:r>
        <w:rPr>
          <w:noProof/>
        </w:rPr>
        <w:fldChar w:fldCharType="begin"/>
      </w:r>
      <w:r>
        <w:rPr>
          <w:noProof/>
        </w:rPr>
        <w:instrText xml:space="preserve"> PAGEREF _Toc67491739 \h </w:instrText>
      </w:r>
      <w:r>
        <w:rPr>
          <w:noProof/>
        </w:rPr>
      </w:r>
      <w:r>
        <w:rPr>
          <w:noProof/>
        </w:rPr>
        <w:fldChar w:fldCharType="separate"/>
      </w:r>
      <w:r>
        <w:rPr>
          <w:noProof/>
        </w:rPr>
        <w:t>13</w:t>
      </w:r>
      <w:r>
        <w:rPr>
          <w:noProof/>
        </w:rPr>
        <w:fldChar w:fldCharType="end"/>
      </w:r>
    </w:p>
    <w:p w14:paraId="0CEF53FE" w14:textId="0EDABD63"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2.5.5</w:t>
      </w:r>
      <w:r>
        <w:rPr>
          <w:rFonts w:eastAsiaTheme="minorEastAsia"/>
          <w:noProof/>
          <w:sz w:val="22"/>
          <w:lang w:eastAsia="en-GB"/>
        </w:rPr>
        <w:tab/>
      </w:r>
      <w:r w:rsidRPr="0028243A">
        <w:rPr>
          <w:noProof/>
          <w:highlight w:val="yellow"/>
        </w:rPr>
        <w:t>External Interfacing</w:t>
      </w:r>
      <w:r>
        <w:rPr>
          <w:noProof/>
        </w:rPr>
        <w:tab/>
      </w:r>
      <w:r>
        <w:rPr>
          <w:noProof/>
        </w:rPr>
        <w:fldChar w:fldCharType="begin"/>
      </w:r>
      <w:r>
        <w:rPr>
          <w:noProof/>
        </w:rPr>
        <w:instrText xml:space="preserve"> PAGEREF _Toc67491740 \h </w:instrText>
      </w:r>
      <w:r>
        <w:rPr>
          <w:noProof/>
        </w:rPr>
      </w:r>
      <w:r>
        <w:rPr>
          <w:noProof/>
        </w:rPr>
        <w:fldChar w:fldCharType="separate"/>
      </w:r>
      <w:r>
        <w:rPr>
          <w:noProof/>
        </w:rPr>
        <w:t>14</w:t>
      </w:r>
      <w:r>
        <w:rPr>
          <w:noProof/>
        </w:rPr>
        <w:fldChar w:fldCharType="end"/>
      </w:r>
    </w:p>
    <w:p w14:paraId="5475E32E" w14:textId="727F5DEA" w:rsidR="00F3332F" w:rsidRDefault="00F3332F">
      <w:pPr>
        <w:pStyle w:val="TOC3"/>
        <w:tabs>
          <w:tab w:val="left" w:pos="1134"/>
          <w:tab w:val="right" w:leader="dot" w:pos="10195"/>
        </w:tabs>
        <w:rPr>
          <w:rFonts w:eastAsiaTheme="minorEastAsia"/>
          <w:noProof/>
          <w:sz w:val="22"/>
          <w:lang w:eastAsia="en-GB"/>
        </w:rPr>
      </w:pPr>
      <w:r w:rsidRPr="0028243A">
        <w:rPr>
          <w:noProof/>
          <w:highlight w:val="yellow"/>
        </w:rPr>
        <w:t>2.5.6</w:t>
      </w:r>
      <w:r>
        <w:rPr>
          <w:rFonts w:eastAsiaTheme="minorEastAsia"/>
          <w:noProof/>
          <w:sz w:val="22"/>
          <w:lang w:eastAsia="en-GB"/>
        </w:rPr>
        <w:tab/>
      </w:r>
      <w:r w:rsidRPr="0028243A">
        <w:rPr>
          <w:noProof/>
          <w:highlight w:val="yellow"/>
        </w:rPr>
        <w:t>System Status and Control</w:t>
      </w:r>
      <w:r>
        <w:rPr>
          <w:noProof/>
        </w:rPr>
        <w:tab/>
      </w:r>
      <w:r>
        <w:rPr>
          <w:noProof/>
        </w:rPr>
        <w:fldChar w:fldCharType="begin"/>
      </w:r>
      <w:r>
        <w:rPr>
          <w:noProof/>
        </w:rPr>
        <w:instrText xml:space="preserve"> PAGEREF _Toc67491741 \h </w:instrText>
      </w:r>
      <w:r>
        <w:rPr>
          <w:noProof/>
        </w:rPr>
      </w:r>
      <w:r>
        <w:rPr>
          <w:noProof/>
        </w:rPr>
        <w:fldChar w:fldCharType="separate"/>
      </w:r>
      <w:r>
        <w:rPr>
          <w:noProof/>
        </w:rPr>
        <w:t>14</w:t>
      </w:r>
      <w:r>
        <w:rPr>
          <w:noProof/>
        </w:rPr>
        <w:fldChar w:fldCharType="end"/>
      </w:r>
    </w:p>
    <w:p w14:paraId="4999467C" w14:textId="0CDEB038" w:rsidR="00F3332F" w:rsidRDefault="00F3332F" w:rsidP="00F3332F">
      <w:pPr>
        <w:pStyle w:val="TOC2"/>
        <w:rPr>
          <w:rFonts w:eastAsiaTheme="minorEastAsia"/>
          <w:color w:val="auto"/>
          <w:lang w:eastAsia="en-GB"/>
        </w:rPr>
      </w:pPr>
      <w:r>
        <w:rPr>
          <w:lang w:eastAsia="de-DE"/>
        </w:rPr>
        <w:t>2.6</w:t>
      </w:r>
      <w:r>
        <w:rPr>
          <w:rFonts w:eastAsiaTheme="minorEastAsia"/>
          <w:color w:val="auto"/>
          <w:lang w:eastAsia="en-GB"/>
        </w:rPr>
        <w:tab/>
      </w:r>
      <w:r>
        <w:rPr>
          <w:lang w:eastAsia="de-DE"/>
        </w:rPr>
        <w:t>Specific Design, Configuration, Installation and Maintenance Considerations</w:t>
      </w:r>
      <w:r>
        <w:tab/>
      </w:r>
      <w:r>
        <w:fldChar w:fldCharType="begin"/>
      </w:r>
      <w:r>
        <w:instrText xml:space="preserve"> PAGEREF _Toc67491742 \h </w:instrText>
      </w:r>
      <w:r>
        <w:fldChar w:fldCharType="separate"/>
      </w:r>
      <w:r>
        <w:t>14</w:t>
      </w:r>
      <w:r>
        <w:fldChar w:fldCharType="end"/>
      </w:r>
    </w:p>
    <w:p w14:paraId="1831D6AB" w14:textId="0CB47E42" w:rsidR="00F3332F" w:rsidRDefault="00F3332F">
      <w:pPr>
        <w:pStyle w:val="TOC3"/>
        <w:tabs>
          <w:tab w:val="left" w:pos="1134"/>
          <w:tab w:val="right" w:leader="dot" w:pos="10195"/>
        </w:tabs>
        <w:rPr>
          <w:rFonts w:eastAsiaTheme="minorEastAsia"/>
          <w:noProof/>
          <w:sz w:val="22"/>
          <w:lang w:eastAsia="en-GB"/>
        </w:rPr>
      </w:pPr>
      <w:r>
        <w:rPr>
          <w:noProof/>
        </w:rPr>
        <w:t>2.6.1</w:t>
      </w:r>
      <w:r>
        <w:rPr>
          <w:rFonts w:eastAsiaTheme="minorEastAsia"/>
          <w:noProof/>
          <w:sz w:val="22"/>
          <w:lang w:eastAsia="en-GB"/>
        </w:rPr>
        <w:tab/>
      </w:r>
      <w:r>
        <w:rPr>
          <w:noProof/>
        </w:rPr>
        <w:t>Physical Layout</w:t>
      </w:r>
      <w:r>
        <w:rPr>
          <w:noProof/>
        </w:rPr>
        <w:tab/>
      </w:r>
      <w:r>
        <w:rPr>
          <w:noProof/>
        </w:rPr>
        <w:fldChar w:fldCharType="begin"/>
      </w:r>
      <w:r>
        <w:rPr>
          <w:noProof/>
        </w:rPr>
        <w:instrText xml:space="preserve"> PAGEREF _Toc67491743 \h </w:instrText>
      </w:r>
      <w:r>
        <w:rPr>
          <w:noProof/>
        </w:rPr>
      </w:r>
      <w:r>
        <w:rPr>
          <w:noProof/>
        </w:rPr>
        <w:fldChar w:fldCharType="separate"/>
      </w:r>
      <w:r>
        <w:rPr>
          <w:noProof/>
        </w:rPr>
        <w:t>14</w:t>
      </w:r>
      <w:r>
        <w:rPr>
          <w:noProof/>
        </w:rPr>
        <w:fldChar w:fldCharType="end"/>
      </w:r>
    </w:p>
    <w:p w14:paraId="4B052CDF" w14:textId="04140D6B" w:rsidR="00F3332F" w:rsidRDefault="00F3332F">
      <w:pPr>
        <w:pStyle w:val="TOC3"/>
        <w:tabs>
          <w:tab w:val="left" w:pos="1134"/>
          <w:tab w:val="right" w:leader="dot" w:pos="10195"/>
        </w:tabs>
        <w:rPr>
          <w:rFonts w:eastAsiaTheme="minorEastAsia"/>
          <w:noProof/>
          <w:sz w:val="22"/>
          <w:lang w:eastAsia="en-GB"/>
        </w:rPr>
      </w:pPr>
      <w:r>
        <w:rPr>
          <w:noProof/>
        </w:rPr>
        <w:t>2.6.2</w:t>
      </w:r>
      <w:r>
        <w:rPr>
          <w:rFonts w:eastAsiaTheme="minorEastAsia"/>
          <w:noProof/>
          <w:sz w:val="22"/>
          <w:lang w:eastAsia="en-GB"/>
        </w:rPr>
        <w:tab/>
      </w:r>
      <w:r>
        <w:rPr>
          <w:noProof/>
        </w:rPr>
        <w:t>Screen Layout</w:t>
      </w:r>
      <w:r>
        <w:rPr>
          <w:noProof/>
        </w:rPr>
        <w:tab/>
      </w:r>
      <w:r>
        <w:rPr>
          <w:noProof/>
        </w:rPr>
        <w:fldChar w:fldCharType="begin"/>
      </w:r>
      <w:r>
        <w:rPr>
          <w:noProof/>
        </w:rPr>
        <w:instrText xml:space="preserve"> PAGEREF _Toc67491744 \h </w:instrText>
      </w:r>
      <w:r>
        <w:rPr>
          <w:noProof/>
        </w:rPr>
      </w:r>
      <w:r>
        <w:rPr>
          <w:noProof/>
        </w:rPr>
        <w:fldChar w:fldCharType="separate"/>
      </w:r>
      <w:r>
        <w:rPr>
          <w:noProof/>
        </w:rPr>
        <w:t>15</w:t>
      </w:r>
      <w:r>
        <w:rPr>
          <w:noProof/>
        </w:rPr>
        <w:fldChar w:fldCharType="end"/>
      </w:r>
    </w:p>
    <w:p w14:paraId="20973D2E" w14:textId="7E0925F6" w:rsidR="00F3332F" w:rsidRDefault="00F3332F">
      <w:pPr>
        <w:pStyle w:val="TOC1"/>
        <w:rPr>
          <w:rFonts w:eastAsiaTheme="minorEastAsia"/>
          <w:b w:val="0"/>
          <w:color w:val="auto"/>
          <w:lang w:eastAsia="en-GB"/>
        </w:rPr>
      </w:pPr>
      <w:r>
        <w:t>3</w:t>
      </w:r>
      <w:r>
        <w:rPr>
          <w:rFonts w:eastAsiaTheme="minorEastAsia"/>
          <w:b w:val="0"/>
          <w:color w:val="auto"/>
          <w:lang w:eastAsia="en-GB"/>
        </w:rPr>
        <w:tab/>
      </w:r>
      <w:r>
        <w:t>DECISION SUPPORT</w:t>
      </w:r>
      <w:r>
        <w:tab/>
      </w:r>
      <w:r>
        <w:fldChar w:fldCharType="begin"/>
      </w:r>
      <w:r>
        <w:instrText xml:space="preserve"> PAGEREF _Toc67491745 \h </w:instrText>
      </w:r>
      <w:r>
        <w:fldChar w:fldCharType="separate"/>
      </w:r>
      <w:r>
        <w:t>15</w:t>
      </w:r>
      <w:r>
        <w:fldChar w:fldCharType="end"/>
      </w:r>
    </w:p>
    <w:p w14:paraId="6512E334" w14:textId="42D2004B" w:rsidR="00F3332F" w:rsidRDefault="00F3332F" w:rsidP="00F3332F">
      <w:pPr>
        <w:pStyle w:val="TOC2"/>
        <w:rPr>
          <w:rFonts w:eastAsiaTheme="minorEastAsia"/>
          <w:color w:val="auto"/>
          <w:lang w:eastAsia="en-GB"/>
        </w:rPr>
      </w:pPr>
      <w:r>
        <w:t>3.1</w:t>
      </w:r>
      <w:r>
        <w:rPr>
          <w:rFonts w:eastAsiaTheme="minorEastAsia"/>
          <w:color w:val="auto"/>
          <w:lang w:eastAsia="en-GB"/>
        </w:rPr>
        <w:tab/>
      </w:r>
      <w:r>
        <w:t>Introduction</w:t>
      </w:r>
      <w:r>
        <w:tab/>
      </w:r>
      <w:r>
        <w:fldChar w:fldCharType="begin"/>
      </w:r>
      <w:r>
        <w:instrText xml:space="preserve"> PAGEREF _Toc67491746 \h </w:instrText>
      </w:r>
      <w:r>
        <w:fldChar w:fldCharType="separate"/>
      </w:r>
      <w:r>
        <w:t>15</w:t>
      </w:r>
      <w:r>
        <w:fldChar w:fldCharType="end"/>
      </w:r>
    </w:p>
    <w:p w14:paraId="20A32566" w14:textId="4757335B" w:rsidR="00F3332F" w:rsidRDefault="00F3332F" w:rsidP="00F3332F">
      <w:pPr>
        <w:pStyle w:val="TOC2"/>
        <w:rPr>
          <w:rFonts w:eastAsiaTheme="minorEastAsia"/>
          <w:color w:val="auto"/>
          <w:lang w:eastAsia="en-GB"/>
        </w:rPr>
      </w:pPr>
      <w:r>
        <w:t>3.2</w:t>
      </w:r>
      <w:r>
        <w:rPr>
          <w:rFonts w:eastAsiaTheme="minorEastAsia"/>
          <w:color w:val="auto"/>
          <w:lang w:eastAsia="en-GB"/>
        </w:rPr>
        <w:tab/>
      </w:r>
      <w:r>
        <w:t>Definitions and references</w:t>
      </w:r>
      <w:r>
        <w:tab/>
      </w:r>
      <w:r>
        <w:fldChar w:fldCharType="begin"/>
      </w:r>
      <w:r>
        <w:instrText xml:space="preserve"> PAGEREF _Toc67491747 \h </w:instrText>
      </w:r>
      <w:r>
        <w:fldChar w:fldCharType="separate"/>
      </w:r>
      <w:r>
        <w:t>15</w:t>
      </w:r>
      <w:r>
        <w:fldChar w:fldCharType="end"/>
      </w:r>
    </w:p>
    <w:p w14:paraId="2DDE75ED" w14:textId="1A040E96" w:rsidR="00F3332F" w:rsidRDefault="00F3332F">
      <w:pPr>
        <w:pStyle w:val="TOC3"/>
        <w:tabs>
          <w:tab w:val="left" w:pos="1134"/>
          <w:tab w:val="right" w:leader="dot" w:pos="10195"/>
        </w:tabs>
        <w:rPr>
          <w:rFonts w:eastAsiaTheme="minorEastAsia"/>
          <w:noProof/>
          <w:sz w:val="22"/>
          <w:lang w:eastAsia="en-GB"/>
        </w:rPr>
      </w:pPr>
      <w:r>
        <w:rPr>
          <w:noProof/>
        </w:rPr>
        <w:t>3.2.1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_Toc67491748 \h </w:instrText>
      </w:r>
      <w:r>
        <w:rPr>
          <w:noProof/>
        </w:rPr>
      </w:r>
      <w:r>
        <w:rPr>
          <w:noProof/>
        </w:rPr>
        <w:fldChar w:fldCharType="separate"/>
      </w:r>
      <w:r>
        <w:rPr>
          <w:noProof/>
        </w:rPr>
        <w:t>15</w:t>
      </w:r>
      <w:r>
        <w:rPr>
          <w:noProof/>
        </w:rPr>
        <w:fldChar w:fldCharType="end"/>
      </w:r>
    </w:p>
    <w:p w14:paraId="4A5EBD98" w14:textId="428891A0" w:rsidR="00F3332F" w:rsidRDefault="00F3332F">
      <w:pPr>
        <w:pStyle w:val="TOC3"/>
        <w:tabs>
          <w:tab w:val="left" w:pos="1134"/>
          <w:tab w:val="right" w:leader="dot" w:pos="10195"/>
        </w:tabs>
        <w:rPr>
          <w:rFonts w:eastAsiaTheme="minorEastAsia"/>
          <w:noProof/>
          <w:sz w:val="22"/>
          <w:lang w:eastAsia="en-GB"/>
        </w:rPr>
      </w:pPr>
      <w:r>
        <w:rPr>
          <w:noProof/>
        </w:rPr>
        <w:t>3.2.2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_Toc67491749 \h </w:instrText>
      </w:r>
      <w:r>
        <w:rPr>
          <w:noProof/>
        </w:rPr>
      </w:r>
      <w:r>
        <w:rPr>
          <w:noProof/>
        </w:rPr>
        <w:fldChar w:fldCharType="separate"/>
      </w:r>
      <w:r>
        <w:rPr>
          <w:noProof/>
        </w:rPr>
        <w:t>16</w:t>
      </w:r>
      <w:r>
        <w:rPr>
          <w:noProof/>
        </w:rPr>
        <w:fldChar w:fldCharType="end"/>
      </w:r>
    </w:p>
    <w:p w14:paraId="2F9C4869" w14:textId="4A01B7D4" w:rsidR="00F3332F" w:rsidRDefault="00F3332F" w:rsidP="00F3332F">
      <w:pPr>
        <w:pStyle w:val="TOC2"/>
        <w:rPr>
          <w:rFonts w:eastAsiaTheme="minorEastAsia"/>
          <w:color w:val="auto"/>
          <w:lang w:eastAsia="en-GB"/>
        </w:rPr>
      </w:pPr>
      <w:r>
        <w:t>3.3</w:t>
      </w:r>
      <w:r>
        <w:rPr>
          <w:rFonts w:eastAsiaTheme="minorEastAsia"/>
          <w:color w:val="auto"/>
          <w:lang w:eastAsia="en-GB"/>
        </w:rPr>
        <w:tab/>
      </w:r>
      <w:r>
        <w:t>Characteristics of Decision Support Tools</w:t>
      </w:r>
      <w:r>
        <w:tab/>
      </w:r>
      <w:r>
        <w:fldChar w:fldCharType="begin"/>
      </w:r>
      <w:r>
        <w:instrText xml:space="preserve"> PAGEREF _Toc67491750 \h </w:instrText>
      </w:r>
      <w:r>
        <w:fldChar w:fldCharType="separate"/>
      </w:r>
      <w:r>
        <w:t>16</w:t>
      </w:r>
      <w:r>
        <w:fldChar w:fldCharType="end"/>
      </w:r>
    </w:p>
    <w:p w14:paraId="1992B5F8" w14:textId="4E1389F0" w:rsidR="00F3332F" w:rsidRDefault="00F3332F" w:rsidP="00F3332F">
      <w:pPr>
        <w:pStyle w:val="TOC2"/>
        <w:rPr>
          <w:rFonts w:eastAsiaTheme="minorEastAsia"/>
          <w:color w:val="auto"/>
          <w:lang w:eastAsia="en-GB"/>
        </w:rPr>
      </w:pPr>
      <w:r>
        <w:t>3.4</w:t>
      </w:r>
      <w:r>
        <w:rPr>
          <w:rFonts w:eastAsiaTheme="minorEastAsia"/>
          <w:color w:val="auto"/>
          <w:lang w:eastAsia="en-GB"/>
        </w:rPr>
        <w:tab/>
      </w:r>
      <w:r>
        <w:t>Operational Requirements</w:t>
      </w:r>
      <w:r>
        <w:tab/>
      </w:r>
      <w:r>
        <w:fldChar w:fldCharType="begin"/>
      </w:r>
      <w:r>
        <w:instrText xml:space="preserve"> PAGEREF _Toc67491751 \h </w:instrText>
      </w:r>
      <w:r>
        <w:fldChar w:fldCharType="separate"/>
      </w:r>
      <w:r>
        <w:t>16</w:t>
      </w:r>
      <w:r>
        <w:fldChar w:fldCharType="end"/>
      </w:r>
    </w:p>
    <w:p w14:paraId="2C5BAC0F" w14:textId="1454A3E2" w:rsidR="00F3332F" w:rsidRDefault="00F3332F">
      <w:pPr>
        <w:pStyle w:val="TOC3"/>
        <w:tabs>
          <w:tab w:val="left" w:pos="1134"/>
          <w:tab w:val="right" w:leader="dot" w:pos="10195"/>
        </w:tabs>
        <w:rPr>
          <w:rFonts w:eastAsiaTheme="minorEastAsia"/>
          <w:noProof/>
          <w:sz w:val="22"/>
          <w:lang w:eastAsia="en-GB"/>
        </w:rPr>
      </w:pPr>
      <w:r>
        <w:rPr>
          <w:noProof/>
        </w:rPr>
        <w:t>3.4.1</w:t>
      </w:r>
      <w:r>
        <w:rPr>
          <w:rFonts w:eastAsiaTheme="minorEastAsia"/>
          <w:noProof/>
          <w:sz w:val="22"/>
          <w:lang w:eastAsia="en-GB"/>
        </w:rPr>
        <w:tab/>
      </w:r>
      <w:r>
        <w:rPr>
          <w:noProof/>
        </w:rPr>
        <w:t>Collision Avoidance</w:t>
      </w:r>
      <w:r>
        <w:rPr>
          <w:noProof/>
        </w:rPr>
        <w:tab/>
      </w:r>
      <w:r>
        <w:rPr>
          <w:noProof/>
        </w:rPr>
        <w:fldChar w:fldCharType="begin"/>
      </w:r>
      <w:r>
        <w:rPr>
          <w:noProof/>
        </w:rPr>
        <w:instrText xml:space="preserve"> PAGEREF _Toc67491752 \h </w:instrText>
      </w:r>
      <w:r>
        <w:rPr>
          <w:noProof/>
        </w:rPr>
      </w:r>
      <w:r>
        <w:rPr>
          <w:noProof/>
        </w:rPr>
        <w:fldChar w:fldCharType="separate"/>
      </w:r>
      <w:r>
        <w:rPr>
          <w:noProof/>
        </w:rPr>
        <w:t>17</w:t>
      </w:r>
      <w:r>
        <w:rPr>
          <w:noProof/>
        </w:rPr>
        <w:fldChar w:fldCharType="end"/>
      </w:r>
    </w:p>
    <w:p w14:paraId="53E4816E" w14:textId="5C14428A" w:rsidR="00F3332F" w:rsidRDefault="00F3332F">
      <w:pPr>
        <w:pStyle w:val="TOC3"/>
        <w:tabs>
          <w:tab w:val="left" w:pos="1134"/>
          <w:tab w:val="right" w:leader="dot" w:pos="10195"/>
        </w:tabs>
        <w:rPr>
          <w:rFonts w:eastAsiaTheme="minorEastAsia"/>
          <w:noProof/>
          <w:sz w:val="22"/>
          <w:lang w:eastAsia="en-GB"/>
        </w:rPr>
      </w:pPr>
      <w:r>
        <w:rPr>
          <w:noProof/>
        </w:rPr>
        <w:t>3.4.2</w:t>
      </w:r>
      <w:r>
        <w:rPr>
          <w:rFonts w:eastAsiaTheme="minorEastAsia"/>
          <w:noProof/>
          <w:sz w:val="22"/>
          <w:lang w:eastAsia="en-GB"/>
        </w:rPr>
        <w:tab/>
      </w:r>
      <w:r>
        <w:rPr>
          <w:noProof/>
        </w:rPr>
        <w:t>Anchor Watch</w:t>
      </w:r>
      <w:r>
        <w:rPr>
          <w:noProof/>
        </w:rPr>
        <w:tab/>
      </w:r>
      <w:r>
        <w:rPr>
          <w:noProof/>
        </w:rPr>
        <w:fldChar w:fldCharType="begin"/>
      </w:r>
      <w:r>
        <w:rPr>
          <w:noProof/>
        </w:rPr>
        <w:instrText xml:space="preserve"> PAGEREF _Toc67491753 \h </w:instrText>
      </w:r>
      <w:r>
        <w:rPr>
          <w:noProof/>
        </w:rPr>
      </w:r>
      <w:r>
        <w:rPr>
          <w:noProof/>
        </w:rPr>
        <w:fldChar w:fldCharType="separate"/>
      </w:r>
      <w:r>
        <w:rPr>
          <w:noProof/>
        </w:rPr>
        <w:t>17</w:t>
      </w:r>
      <w:r>
        <w:rPr>
          <w:noProof/>
        </w:rPr>
        <w:fldChar w:fldCharType="end"/>
      </w:r>
    </w:p>
    <w:p w14:paraId="00464BD5" w14:textId="5D7C6062" w:rsidR="00F3332F" w:rsidRDefault="00F3332F">
      <w:pPr>
        <w:pStyle w:val="TOC3"/>
        <w:tabs>
          <w:tab w:val="left" w:pos="1134"/>
          <w:tab w:val="right" w:leader="dot" w:pos="10195"/>
        </w:tabs>
        <w:rPr>
          <w:rFonts w:eastAsiaTheme="minorEastAsia"/>
          <w:noProof/>
          <w:sz w:val="22"/>
          <w:lang w:eastAsia="en-GB"/>
        </w:rPr>
      </w:pPr>
      <w:r>
        <w:rPr>
          <w:noProof/>
        </w:rPr>
        <w:lastRenderedPageBreak/>
        <w:t>3.4.3</w:t>
      </w:r>
      <w:r>
        <w:rPr>
          <w:rFonts w:eastAsiaTheme="minorEastAsia"/>
          <w:noProof/>
          <w:sz w:val="22"/>
          <w:lang w:eastAsia="en-GB"/>
        </w:rPr>
        <w:tab/>
      </w:r>
      <w:r>
        <w:rPr>
          <w:noProof/>
        </w:rPr>
        <w:t>Grounding Avoidance</w:t>
      </w:r>
      <w:r>
        <w:rPr>
          <w:noProof/>
        </w:rPr>
        <w:tab/>
      </w:r>
      <w:r>
        <w:rPr>
          <w:noProof/>
        </w:rPr>
        <w:fldChar w:fldCharType="begin"/>
      </w:r>
      <w:r>
        <w:rPr>
          <w:noProof/>
        </w:rPr>
        <w:instrText xml:space="preserve"> PAGEREF _Toc67491754 \h </w:instrText>
      </w:r>
      <w:r>
        <w:rPr>
          <w:noProof/>
        </w:rPr>
      </w:r>
      <w:r>
        <w:rPr>
          <w:noProof/>
        </w:rPr>
        <w:fldChar w:fldCharType="separate"/>
      </w:r>
      <w:r>
        <w:rPr>
          <w:noProof/>
        </w:rPr>
        <w:t>17</w:t>
      </w:r>
      <w:r>
        <w:rPr>
          <w:noProof/>
        </w:rPr>
        <w:fldChar w:fldCharType="end"/>
      </w:r>
    </w:p>
    <w:p w14:paraId="23D7C8F4" w14:textId="1E820271" w:rsidR="00F3332F" w:rsidRDefault="00F3332F">
      <w:pPr>
        <w:pStyle w:val="TOC3"/>
        <w:tabs>
          <w:tab w:val="left" w:pos="1134"/>
          <w:tab w:val="right" w:leader="dot" w:pos="10195"/>
        </w:tabs>
        <w:rPr>
          <w:rFonts w:eastAsiaTheme="minorEastAsia"/>
          <w:noProof/>
          <w:sz w:val="22"/>
          <w:lang w:eastAsia="en-GB"/>
        </w:rPr>
      </w:pPr>
      <w:r>
        <w:rPr>
          <w:noProof/>
        </w:rPr>
        <w:t>3.4.4</w:t>
      </w:r>
      <w:r>
        <w:rPr>
          <w:rFonts w:eastAsiaTheme="minorEastAsia"/>
          <w:noProof/>
          <w:sz w:val="22"/>
          <w:lang w:eastAsia="en-GB"/>
        </w:rPr>
        <w:tab/>
      </w:r>
      <w:r>
        <w:rPr>
          <w:noProof/>
        </w:rPr>
        <w:t>Air Draught Clearance</w:t>
      </w:r>
      <w:r>
        <w:rPr>
          <w:noProof/>
        </w:rPr>
        <w:tab/>
      </w:r>
      <w:r>
        <w:rPr>
          <w:noProof/>
        </w:rPr>
        <w:fldChar w:fldCharType="begin"/>
      </w:r>
      <w:r>
        <w:rPr>
          <w:noProof/>
        </w:rPr>
        <w:instrText xml:space="preserve"> PAGEREF _Toc67491755 \h </w:instrText>
      </w:r>
      <w:r>
        <w:rPr>
          <w:noProof/>
        </w:rPr>
      </w:r>
      <w:r>
        <w:rPr>
          <w:noProof/>
        </w:rPr>
        <w:fldChar w:fldCharType="separate"/>
      </w:r>
      <w:r>
        <w:rPr>
          <w:noProof/>
        </w:rPr>
        <w:t>17</w:t>
      </w:r>
      <w:r>
        <w:rPr>
          <w:noProof/>
        </w:rPr>
        <w:fldChar w:fldCharType="end"/>
      </w:r>
    </w:p>
    <w:p w14:paraId="2844F051" w14:textId="7F59C31F" w:rsidR="00F3332F" w:rsidRDefault="00F3332F">
      <w:pPr>
        <w:pStyle w:val="TOC3"/>
        <w:tabs>
          <w:tab w:val="left" w:pos="1134"/>
          <w:tab w:val="right" w:leader="dot" w:pos="10195"/>
        </w:tabs>
        <w:rPr>
          <w:rFonts w:eastAsiaTheme="minorEastAsia"/>
          <w:noProof/>
          <w:sz w:val="22"/>
          <w:lang w:eastAsia="en-GB"/>
        </w:rPr>
      </w:pPr>
      <w:r>
        <w:rPr>
          <w:noProof/>
        </w:rPr>
        <w:t>3.4.5</w:t>
      </w:r>
      <w:r>
        <w:rPr>
          <w:rFonts w:eastAsiaTheme="minorEastAsia"/>
          <w:noProof/>
          <w:sz w:val="22"/>
          <w:lang w:eastAsia="en-GB"/>
        </w:rPr>
        <w:tab/>
      </w:r>
      <w:r>
        <w:rPr>
          <w:noProof/>
        </w:rPr>
        <w:t>Sailing Plan Compliance</w:t>
      </w:r>
      <w:r>
        <w:rPr>
          <w:noProof/>
        </w:rPr>
        <w:tab/>
      </w:r>
      <w:r>
        <w:rPr>
          <w:noProof/>
        </w:rPr>
        <w:fldChar w:fldCharType="begin"/>
      </w:r>
      <w:r>
        <w:rPr>
          <w:noProof/>
        </w:rPr>
        <w:instrText xml:space="preserve"> PAGEREF _Toc67491756 \h </w:instrText>
      </w:r>
      <w:r>
        <w:rPr>
          <w:noProof/>
        </w:rPr>
      </w:r>
      <w:r>
        <w:rPr>
          <w:noProof/>
        </w:rPr>
        <w:fldChar w:fldCharType="separate"/>
      </w:r>
      <w:r>
        <w:rPr>
          <w:noProof/>
        </w:rPr>
        <w:t>17</w:t>
      </w:r>
      <w:r>
        <w:rPr>
          <w:noProof/>
        </w:rPr>
        <w:fldChar w:fldCharType="end"/>
      </w:r>
    </w:p>
    <w:p w14:paraId="77C413B6" w14:textId="563465F3" w:rsidR="00F3332F" w:rsidRDefault="00F3332F">
      <w:pPr>
        <w:pStyle w:val="TOC3"/>
        <w:tabs>
          <w:tab w:val="left" w:pos="1134"/>
          <w:tab w:val="right" w:leader="dot" w:pos="10195"/>
        </w:tabs>
        <w:rPr>
          <w:rFonts w:eastAsiaTheme="minorEastAsia"/>
          <w:noProof/>
          <w:sz w:val="22"/>
          <w:lang w:eastAsia="en-GB"/>
        </w:rPr>
      </w:pPr>
      <w:r>
        <w:rPr>
          <w:noProof/>
        </w:rPr>
        <w:t>3.4.6</w:t>
      </w:r>
      <w:r>
        <w:rPr>
          <w:rFonts w:eastAsiaTheme="minorEastAsia"/>
          <w:noProof/>
          <w:sz w:val="22"/>
          <w:lang w:eastAsia="en-GB"/>
        </w:rPr>
        <w:tab/>
      </w:r>
      <w:r>
        <w:rPr>
          <w:noProof/>
        </w:rPr>
        <w:t>Area related</w:t>
      </w:r>
      <w:r>
        <w:rPr>
          <w:noProof/>
        </w:rPr>
        <w:tab/>
      </w:r>
      <w:r>
        <w:rPr>
          <w:noProof/>
        </w:rPr>
        <w:fldChar w:fldCharType="begin"/>
      </w:r>
      <w:r>
        <w:rPr>
          <w:noProof/>
        </w:rPr>
        <w:instrText xml:space="preserve"> PAGEREF _Toc67491757 \h </w:instrText>
      </w:r>
      <w:r>
        <w:rPr>
          <w:noProof/>
        </w:rPr>
      </w:r>
      <w:r>
        <w:rPr>
          <w:noProof/>
        </w:rPr>
        <w:fldChar w:fldCharType="separate"/>
      </w:r>
      <w:r>
        <w:rPr>
          <w:noProof/>
        </w:rPr>
        <w:t>17</w:t>
      </w:r>
      <w:r>
        <w:rPr>
          <w:noProof/>
        </w:rPr>
        <w:fldChar w:fldCharType="end"/>
      </w:r>
    </w:p>
    <w:p w14:paraId="3835277A" w14:textId="18DE6197" w:rsidR="00F3332F" w:rsidRDefault="00F3332F">
      <w:pPr>
        <w:pStyle w:val="TOC3"/>
        <w:tabs>
          <w:tab w:val="left" w:pos="1134"/>
          <w:tab w:val="right" w:leader="dot" w:pos="10195"/>
        </w:tabs>
        <w:rPr>
          <w:rFonts w:eastAsiaTheme="minorEastAsia"/>
          <w:noProof/>
          <w:sz w:val="22"/>
          <w:lang w:eastAsia="en-GB"/>
        </w:rPr>
      </w:pPr>
      <w:r>
        <w:rPr>
          <w:noProof/>
        </w:rPr>
        <w:t>3.4.7</w:t>
      </w:r>
      <w:r>
        <w:rPr>
          <w:rFonts w:eastAsiaTheme="minorEastAsia"/>
          <w:noProof/>
          <w:sz w:val="22"/>
          <w:lang w:eastAsia="en-GB"/>
        </w:rPr>
        <w:tab/>
      </w:r>
      <w:r>
        <w:rPr>
          <w:noProof/>
        </w:rPr>
        <w:t>Speed Limitations</w:t>
      </w:r>
      <w:r>
        <w:rPr>
          <w:noProof/>
        </w:rPr>
        <w:tab/>
      </w:r>
      <w:r>
        <w:rPr>
          <w:noProof/>
        </w:rPr>
        <w:fldChar w:fldCharType="begin"/>
      </w:r>
      <w:r>
        <w:rPr>
          <w:noProof/>
        </w:rPr>
        <w:instrText xml:space="preserve"> PAGEREF _Toc67491758 \h </w:instrText>
      </w:r>
      <w:r>
        <w:rPr>
          <w:noProof/>
        </w:rPr>
      </w:r>
      <w:r>
        <w:rPr>
          <w:noProof/>
        </w:rPr>
        <w:fldChar w:fldCharType="separate"/>
      </w:r>
      <w:r>
        <w:rPr>
          <w:noProof/>
        </w:rPr>
        <w:t>18</w:t>
      </w:r>
      <w:r>
        <w:rPr>
          <w:noProof/>
        </w:rPr>
        <w:fldChar w:fldCharType="end"/>
      </w:r>
    </w:p>
    <w:p w14:paraId="6A383E9F" w14:textId="0C836F5C" w:rsidR="00F3332F" w:rsidRDefault="00F3332F">
      <w:pPr>
        <w:pStyle w:val="TOC3"/>
        <w:tabs>
          <w:tab w:val="left" w:pos="1134"/>
          <w:tab w:val="right" w:leader="dot" w:pos="10195"/>
        </w:tabs>
        <w:rPr>
          <w:rFonts w:eastAsiaTheme="minorEastAsia"/>
          <w:noProof/>
          <w:sz w:val="22"/>
          <w:lang w:eastAsia="en-GB"/>
        </w:rPr>
      </w:pPr>
      <w:r>
        <w:rPr>
          <w:noProof/>
        </w:rPr>
        <w:t>3.4.8</w:t>
      </w:r>
      <w:r>
        <w:rPr>
          <w:rFonts w:eastAsiaTheme="minorEastAsia"/>
          <w:noProof/>
          <w:sz w:val="22"/>
          <w:lang w:eastAsia="en-GB"/>
        </w:rPr>
        <w:tab/>
      </w:r>
      <w:r>
        <w:rPr>
          <w:noProof/>
        </w:rPr>
        <w:t>Incident or Accident Management</w:t>
      </w:r>
      <w:r>
        <w:rPr>
          <w:noProof/>
        </w:rPr>
        <w:tab/>
      </w:r>
      <w:r>
        <w:rPr>
          <w:noProof/>
        </w:rPr>
        <w:fldChar w:fldCharType="begin"/>
      </w:r>
      <w:r>
        <w:rPr>
          <w:noProof/>
        </w:rPr>
        <w:instrText xml:space="preserve"> PAGEREF _Toc67491759 \h </w:instrText>
      </w:r>
      <w:r>
        <w:rPr>
          <w:noProof/>
        </w:rPr>
      </w:r>
      <w:r>
        <w:rPr>
          <w:noProof/>
        </w:rPr>
        <w:fldChar w:fldCharType="separate"/>
      </w:r>
      <w:r>
        <w:rPr>
          <w:noProof/>
        </w:rPr>
        <w:t>18</w:t>
      </w:r>
      <w:r>
        <w:rPr>
          <w:noProof/>
        </w:rPr>
        <w:fldChar w:fldCharType="end"/>
      </w:r>
    </w:p>
    <w:p w14:paraId="0AC748A9" w14:textId="45240619" w:rsidR="00F3332F" w:rsidRDefault="00F3332F">
      <w:pPr>
        <w:pStyle w:val="TOC1"/>
        <w:rPr>
          <w:rFonts w:eastAsiaTheme="minorEastAsia"/>
          <w:b w:val="0"/>
          <w:color w:val="auto"/>
          <w:lang w:eastAsia="en-GB"/>
        </w:rPr>
      </w:pPr>
      <w:r>
        <w:t>4</w:t>
      </w:r>
      <w:r>
        <w:rPr>
          <w:rFonts w:eastAsiaTheme="minorEastAsia"/>
          <w:b w:val="0"/>
          <w:color w:val="auto"/>
          <w:lang w:eastAsia="en-GB"/>
        </w:rPr>
        <w:tab/>
      </w:r>
      <w:r>
        <w:t>DATA PROCESSING</w:t>
      </w:r>
      <w:r>
        <w:tab/>
      </w:r>
      <w:r>
        <w:fldChar w:fldCharType="begin"/>
      </w:r>
      <w:r>
        <w:instrText xml:space="preserve"> PAGEREF _Toc67491760 \h </w:instrText>
      </w:r>
      <w:r>
        <w:fldChar w:fldCharType="separate"/>
      </w:r>
      <w:r>
        <w:t>19</w:t>
      </w:r>
      <w:r>
        <w:fldChar w:fldCharType="end"/>
      </w:r>
    </w:p>
    <w:p w14:paraId="1A3B2847" w14:textId="1731B13E" w:rsidR="00F3332F" w:rsidRDefault="00F3332F" w:rsidP="00F3332F">
      <w:pPr>
        <w:pStyle w:val="TOC2"/>
        <w:rPr>
          <w:rFonts w:eastAsiaTheme="minorEastAsia"/>
          <w:color w:val="auto"/>
          <w:lang w:eastAsia="en-GB"/>
        </w:rPr>
      </w:pPr>
      <w:r>
        <w:t>4.1</w:t>
      </w:r>
      <w:r>
        <w:rPr>
          <w:rFonts w:eastAsiaTheme="minorEastAsia"/>
          <w:color w:val="auto"/>
          <w:lang w:eastAsia="en-GB"/>
        </w:rPr>
        <w:tab/>
      </w:r>
      <w:r>
        <w:t>Introduction</w:t>
      </w:r>
      <w:r>
        <w:tab/>
      </w:r>
      <w:r>
        <w:fldChar w:fldCharType="begin"/>
      </w:r>
      <w:r>
        <w:instrText xml:space="preserve"> PAGEREF _Toc67491761 \h </w:instrText>
      </w:r>
      <w:r>
        <w:fldChar w:fldCharType="separate"/>
      </w:r>
      <w:r>
        <w:t>19</w:t>
      </w:r>
      <w:r>
        <w:fldChar w:fldCharType="end"/>
      </w:r>
    </w:p>
    <w:p w14:paraId="6A84FE10" w14:textId="6F8A483A" w:rsidR="00F3332F" w:rsidRDefault="00F3332F" w:rsidP="00F3332F">
      <w:pPr>
        <w:pStyle w:val="TOC2"/>
        <w:rPr>
          <w:rFonts w:eastAsiaTheme="minorEastAsia"/>
          <w:color w:val="auto"/>
          <w:lang w:eastAsia="en-GB"/>
        </w:rPr>
      </w:pPr>
      <w:r>
        <w:t>4.2</w:t>
      </w:r>
      <w:r>
        <w:rPr>
          <w:rFonts w:eastAsiaTheme="minorEastAsia"/>
          <w:color w:val="auto"/>
          <w:lang w:eastAsia="en-GB"/>
        </w:rPr>
        <w:tab/>
      </w:r>
      <w:r>
        <w:t>Definitions and References</w:t>
      </w:r>
      <w:r>
        <w:tab/>
      </w:r>
      <w:r>
        <w:fldChar w:fldCharType="begin"/>
      </w:r>
      <w:r>
        <w:instrText xml:space="preserve"> PAGEREF _Toc67491762 \h </w:instrText>
      </w:r>
      <w:r>
        <w:fldChar w:fldCharType="separate"/>
      </w:r>
      <w:r>
        <w:t>19</w:t>
      </w:r>
      <w:r>
        <w:fldChar w:fldCharType="end"/>
      </w:r>
    </w:p>
    <w:p w14:paraId="0B139697" w14:textId="06295740" w:rsidR="00F3332F" w:rsidRDefault="00F3332F">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_Toc67491763 \h </w:instrText>
      </w:r>
      <w:r>
        <w:rPr>
          <w:noProof/>
        </w:rPr>
      </w:r>
      <w:r>
        <w:rPr>
          <w:noProof/>
        </w:rPr>
        <w:fldChar w:fldCharType="separate"/>
      </w:r>
      <w:r>
        <w:rPr>
          <w:noProof/>
        </w:rPr>
        <w:t>19</w:t>
      </w:r>
      <w:r>
        <w:rPr>
          <w:noProof/>
        </w:rPr>
        <w:fldChar w:fldCharType="end"/>
      </w:r>
    </w:p>
    <w:p w14:paraId="0984CC1E" w14:textId="16194042" w:rsidR="00F3332F" w:rsidRDefault="00F3332F">
      <w:pPr>
        <w:pStyle w:val="TOC3"/>
        <w:tabs>
          <w:tab w:val="left" w:pos="1134"/>
          <w:tab w:val="right" w:leader="dot" w:pos="10195"/>
        </w:tabs>
        <w:rPr>
          <w:rFonts w:eastAsiaTheme="minorEastAsia"/>
          <w:noProof/>
          <w:sz w:val="22"/>
          <w:lang w:eastAsia="en-GB"/>
        </w:rPr>
      </w:pPr>
      <w:r>
        <w:rPr>
          <w:noProof/>
        </w:rPr>
        <w:t>4.2.2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_Toc67491764 \h </w:instrText>
      </w:r>
      <w:r>
        <w:rPr>
          <w:noProof/>
        </w:rPr>
      </w:r>
      <w:r>
        <w:rPr>
          <w:noProof/>
        </w:rPr>
        <w:fldChar w:fldCharType="separate"/>
      </w:r>
      <w:r>
        <w:rPr>
          <w:noProof/>
        </w:rPr>
        <w:t>20</w:t>
      </w:r>
      <w:r>
        <w:rPr>
          <w:noProof/>
        </w:rPr>
        <w:fldChar w:fldCharType="end"/>
      </w:r>
    </w:p>
    <w:p w14:paraId="46974349" w14:textId="50DA11A0" w:rsidR="00F3332F" w:rsidRDefault="00F3332F" w:rsidP="00F3332F">
      <w:pPr>
        <w:pStyle w:val="TOC2"/>
        <w:rPr>
          <w:rFonts w:eastAsiaTheme="minorEastAsia"/>
          <w:color w:val="auto"/>
          <w:lang w:eastAsia="en-GB"/>
        </w:rPr>
      </w:pPr>
      <w:r>
        <w:t>4.3</w:t>
      </w:r>
      <w:r>
        <w:rPr>
          <w:rFonts w:eastAsiaTheme="minorEastAsia"/>
          <w:color w:val="auto"/>
          <w:lang w:eastAsia="en-GB"/>
        </w:rPr>
        <w:tab/>
      </w:r>
      <w:r>
        <w:t>Tracking and Data Fusion</w:t>
      </w:r>
      <w:r>
        <w:tab/>
      </w:r>
      <w:r>
        <w:fldChar w:fldCharType="begin"/>
      </w:r>
      <w:r>
        <w:instrText xml:space="preserve"> PAGEREF _Toc67491765 \h </w:instrText>
      </w:r>
      <w:r>
        <w:fldChar w:fldCharType="separate"/>
      </w:r>
      <w:r>
        <w:t>20</w:t>
      </w:r>
      <w:r>
        <w:fldChar w:fldCharType="end"/>
      </w:r>
    </w:p>
    <w:p w14:paraId="33FD1DB0" w14:textId="4C921E20" w:rsidR="00F3332F" w:rsidRDefault="00F3332F">
      <w:pPr>
        <w:pStyle w:val="TOC3"/>
        <w:tabs>
          <w:tab w:val="left" w:pos="1134"/>
          <w:tab w:val="right" w:leader="dot" w:pos="10195"/>
        </w:tabs>
        <w:rPr>
          <w:rFonts w:eastAsiaTheme="minorEastAsia"/>
          <w:noProof/>
          <w:sz w:val="22"/>
          <w:lang w:eastAsia="en-GB"/>
        </w:rPr>
      </w:pPr>
      <w:r>
        <w:rPr>
          <w:noProof/>
        </w:rPr>
        <w:t>4.3.1</w:t>
      </w:r>
      <w:r>
        <w:rPr>
          <w:rFonts w:eastAsiaTheme="minorEastAsia"/>
          <w:noProof/>
          <w:sz w:val="22"/>
          <w:lang w:eastAsia="en-GB"/>
        </w:rPr>
        <w:tab/>
      </w:r>
      <w:r>
        <w:rPr>
          <w:noProof/>
        </w:rPr>
        <w:t>Plot Extraction</w:t>
      </w:r>
      <w:r>
        <w:rPr>
          <w:noProof/>
        </w:rPr>
        <w:tab/>
      </w:r>
      <w:r>
        <w:rPr>
          <w:noProof/>
        </w:rPr>
        <w:fldChar w:fldCharType="begin"/>
      </w:r>
      <w:r>
        <w:rPr>
          <w:noProof/>
        </w:rPr>
        <w:instrText xml:space="preserve"> PAGEREF _Toc67491766 \h </w:instrText>
      </w:r>
      <w:r>
        <w:rPr>
          <w:noProof/>
        </w:rPr>
      </w:r>
      <w:r>
        <w:rPr>
          <w:noProof/>
        </w:rPr>
        <w:fldChar w:fldCharType="separate"/>
      </w:r>
      <w:r>
        <w:rPr>
          <w:noProof/>
        </w:rPr>
        <w:t>22</w:t>
      </w:r>
      <w:r>
        <w:rPr>
          <w:noProof/>
        </w:rPr>
        <w:fldChar w:fldCharType="end"/>
      </w:r>
    </w:p>
    <w:p w14:paraId="1068BE6F" w14:textId="230248D6" w:rsidR="00F3332F" w:rsidRDefault="00F3332F">
      <w:pPr>
        <w:pStyle w:val="TOC3"/>
        <w:tabs>
          <w:tab w:val="left" w:pos="1134"/>
          <w:tab w:val="right" w:leader="dot" w:pos="10195"/>
        </w:tabs>
        <w:rPr>
          <w:rFonts w:eastAsiaTheme="minorEastAsia"/>
          <w:noProof/>
          <w:sz w:val="22"/>
          <w:lang w:eastAsia="en-GB"/>
        </w:rPr>
      </w:pPr>
      <w:r>
        <w:rPr>
          <w:noProof/>
        </w:rPr>
        <w:t>4.3.2</w:t>
      </w:r>
      <w:r>
        <w:rPr>
          <w:rFonts w:eastAsiaTheme="minorEastAsia"/>
          <w:noProof/>
          <w:sz w:val="22"/>
          <w:lang w:eastAsia="en-GB"/>
        </w:rPr>
        <w:tab/>
      </w:r>
      <w:r>
        <w:rPr>
          <w:noProof/>
        </w:rPr>
        <w:t>Tracking</w:t>
      </w:r>
      <w:r>
        <w:rPr>
          <w:noProof/>
        </w:rPr>
        <w:tab/>
      </w:r>
      <w:r>
        <w:rPr>
          <w:noProof/>
        </w:rPr>
        <w:fldChar w:fldCharType="begin"/>
      </w:r>
      <w:r>
        <w:rPr>
          <w:noProof/>
        </w:rPr>
        <w:instrText xml:space="preserve"> PAGEREF _Toc67491767 \h </w:instrText>
      </w:r>
      <w:r>
        <w:rPr>
          <w:noProof/>
        </w:rPr>
      </w:r>
      <w:r>
        <w:rPr>
          <w:noProof/>
        </w:rPr>
        <w:fldChar w:fldCharType="separate"/>
      </w:r>
      <w:r>
        <w:rPr>
          <w:noProof/>
        </w:rPr>
        <w:t>23</w:t>
      </w:r>
      <w:r>
        <w:rPr>
          <w:noProof/>
        </w:rPr>
        <w:fldChar w:fldCharType="end"/>
      </w:r>
    </w:p>
    <w:p w14:paraId="1D5E6578" w14:textId="1A5C2F28" w:rsidR="00F3332F" w:rsidRDefault="00F3332F">
      <w:pPr>
        <w:pStyle w:val="TOC3"/>
        <w:tabs>
          <w:tab w:val="left" w:pos="1134"/>
          <w:tab w:val="right" w:leader="dot" w:pos="10195"/>
        </w:tabs>
        <w:rPr>
          <w:rFonts w:eastAsiaTheme="minorEastAsia"/>
          <w:noProof/>
          <w:sz w:val="22"/>
          <w:lang w:eastAsia="en-GB"/>
        </w:rPr>
      </w:pPr>
      <w:r>
        <w:rPr>
          <w:noProof/>
        </w:rPr>
        <w:t>4.3.3</w:t>
      </w:r>
      <w:r>
        <w:rPr>
          <w:rFonts w:eastAsiaTheme="minorEastAsia"/>
          <w:noProof/>
          <w:sz w:val="22"/>
          <w:lang w:eastAsia="en-GB"/>
        </w:rPr>
        <w:tab/>
      </w:r>
      <w:r>
        <w:rPr>
          <w:noProof/>
        </w:rPr>
        <w:t>Track Data Output</w:t>
      </w:r>
      <w:r>
        <w:rPr>
          <w:noProof/>
        </w:rPr>
        <w:tab/>
      </w:r>
      <w:r>
        <w:rPr>
          <w:noProof/>
        </w:rPr>
        <w:fldChar w:fldCharType="begin"/>
      </w:r>
      <w:r>
        <w:rPr>
          <w:noProof/>
        </w:rPr>
        <w:instrText xml:space="preserve"> PAGEREF _Toc67491768 \h </w:instrText>
      </w:r>
      <w:r>
        <w:rPr>
          <w:noProof/>
        </w:rPr>
      </w:r>
      <w:r>
        <w:rPr>
          <w:noProof/>
        </w:rPr>
        <w:fldChar w:fldCharType="separate"/>
      </w:r>
      <w:r>
        <w:rPr>
          <w:noProof/>
        </w:rPr>
        <w:t>24</w:t>
      </w:r>
      <w:r>
        <w:rPr>
          <w:noProof/>
        </w:rPr>
        <w:fldChar w:fldCharType="end"/>
      </w:r>
    </w:p>
    <w:p w14:paraId="49676876" w14:textId="73A18EF8" w:rsidR="00F3332F" w:rsidRDefault="00F3332F">
      <w:pPr>
        <w:pStyle w:val="TOC3"/>
        <w:tabs>
          <w:tab w:val="left" w:pos="1134"/>
          <w:tab w:val="right" w:leader="dot" w:pos="10195"/>
        </w:tabs>
        <w:rPr>
          <w:rFonts w:eastAsiaTheme="minorEastAsia"/>
          <w:noProof/>
          <w:sz w:val="22"/>
          <w:lang w:eastAsia="en-GB"/>
        </w:rPr>
      </w:pPr>
      <w:r>
        <w:rPr>
          <w:noProof/>
        </w:rPr>
        <w:t>4.3.4</w:t>
      </w:r>
      <w:r>
        <w:rPr>
          <w:rFonts w:eastAsiaTheme="minorEastAsia"/>
          <w:noProof/>
          <w:sz w:val="22"/>
          <w:lang w:eastAsia="en-GB"/>
        </w:rPr>
        <w:tab/>
      </w:r>
      <w:r>
        <w:rPr>
          <w:noProof/>
        </w:rPr>
        <w:t>Track Management</w:t>
      </w:r>
      <w:r>
        <w:rPr>
          <w:noProof/>
        </w:rPr>
        <w:tab/>
      </w:r>
      <w:r>
        <w:rPr>
          <w:noProof/>
        </w:rPr>
        <w:fldChar w:fldCharType="begin"/>
      </w:r>
      <w:r>
        <w:rPr>
          <w:noProof/>
        </w:rPr>
        <w:instrText xml:space="preserve"> PAGEREF _Toc67491769 \h </w:instrText>
      </w:r>
      <w:r>
        <w:rPr>
          <w:noProof/>
        </w:rPr>
      </w:r>
      <w:r>
        <w:rPr>
          <w:noProof/>
        </w:rPr>
        <w:fldChar w:fldCharType="separate"/>
      </w:r>
      <w:r>
        <w:rPr>
          <w:noProof/>
        </w:rPr>
        <w:t>25</w:t>
      </w:r>
      <w:r>
        <w:rPr>
          <w:noProof/>
        </w:rPr>
        <w:fldChar w:fldCharType="end"/>
      </w:r>
    </w:p>
    <w:p w14:paraId="1F1F55BB" w14:textId="0A974EF1" w:rsidR="00F3332F" w:rsidRDefault="00F3332F">
      <w:pPr>
        <w:pStyle w:val="TOC3"/>
        <w:tabs>
          <w:tab w:val="left" w:pos="1134"/>
          <w:tab w:val="right" w:leader="dot" w:pos="10195"/>
        </w:tabs>
        <w:rPr>
          <w:rFonts w:eastAsiaTheme="minorEastAsia"/>
          <w:noProof/>
          <w:sz w:val="22"/>
          <w:lang w:eastAsia="en-GB"/>
        </w:rPr>
      </w:pPr>
      <w:r>
        <w:rPr>
          <w:noProof/>
        </w:rPr>
        <w:t>4.3.5</w:t>
      </w:r>
      <w:r>
        <w:rPr>
          <w:rFonts w:eastAsiaTheme="minorEastAsia"/>
          <w:noProof/>
          <w:sz w:val="22"/>
          <w:lang w:eastAsia="en-GB"/>
        </w:rPr>
        <w:tab/>
      </w:r>
      <w:r>
        <w:rPr>
          <w:noProof/>
        </w:rPr>
        <w:t>Environment Assessment</w:t>
      </w:r>
      <w:r>
        <w:rPr>
          <w:noProof/>
        </w:rPr>
        <w:tab/>
      </w:r>
      <w:r>
        <w:rPr>
          <w:noProof/>
        </w:rPr>
        <w:fldChar w:fldCharType="begin"/>
      </w:r>
      <w:r>
        <w:rPr>
          <w:noProof/>
        </w:rPr>
        <w:instrText xml:space="preserve"> PAGEREF _Toc67491770 \h </w:instrText>
      </w:r>
      <w:r>
        <w:rPr>
          <w:noProof/>
        </w:rPr>
      </w:r>
      <w:r>
        <w:rPr>
          <w:noProof/>
        </w:rPr>
        <w:fldChar w:fldCharType="separate"/>
      </w:r>
      <w:r>
        <w:rPr>
          <w:noProof/>
        </w:rPr>
        <w:t>25</w:t>
      </w:r>
      <w:r>
        <w:rPr>
          <w:noProof/>
        </w:rPr>
        <w:fldChar w:fldCharType="end"/>
      </w:r>
    </w:p>
    <w:p w14:paraId="102898C4" w14:textId="0602CC03" w:rsidR="00F3332F" w:rsidRDefault="00F3332F">
      <w:pPr>
        <w:pStyle w:val="TOC3"/>
        <w:tabs>
          <w:tab w:val="left" w:pos="1134"/>
          <w:tab w:val="right" w:leader="dot" w:pos="10195"/>
        </w:tabs>
        <w:rPr>
          <w:rFonts w:eastAsiaTheme="minorEastAsia"/>
          <w:noProof/>
          <w:sz w:val="22"/>
          <w:lang w:eastAsia="en-GB"/>
        </w:rPr>
      </w:pPr>
      <w:r>
        <w:rPr>
          <w:noProof/>
        </w:rPr>
        <w:t>4.3.6</w:t>
      </w:r>
      <w:r>
        <w:rPr>
          <w:rFonts w:eastAsiaTheme="minorEastAsia"/>
          <w:noProof/>
          <w:sz w:val="22"/>
          <w:lang w:eastAsia="en-GB"/>
        </w:rPr>
        <w:tab/>
      </w:r>
      <w:r>
        <w:rPr>
          <w:noProof/>
        </w:rPr>
        <w:t>Tracking and Data Fusion Performance Parameters</w:t>
      </w:r>
      <w:r>
        <w:rPr>
          <w:noProof/>
        </w:rPr>
        <w:tab/>
      </w:r>
      <w:r>
        <w:rPr>
          <w:noProof/>
        </w:rPr>
        <w:fldChar w:fldCharType="begin"/>
      </w:r>
      <w:r>
        <w:rPr>
          <w:noProof/>
        </w:rPr>
        <w:instrText xml:space="preserve"> PAGEREF _Toc67491771 \h </w:instrText>
      </w:r>
      <w:r>
        <w:rPr>
          <w:noProof/>
        </w:rPr>
      </w:r>
      <w:r>
        <w:rPr>
          <w:noProof/>
        </w:rPr>
        <w:fldChar w:fldCharType="separate"/>
      </w:r>
      <w:r>
        <w:rPr>
          <w:noProof/>
        </w:rPr>
        <w:t>26</w:t>
      </w:r>
      <w:r>
        <w:rPr>
          <w:noProof/>
        </w:rPr>
        <w:fldChar w:fldCharType="end"/>
      </w:r>
    </w:p>
    <w:p w14:paraId="007942AA" w14:textId="5F7B00AE" w:rsidR="00F3332F" w:rsidRDefault="00F3332F" w:rsidP="00F3332F">
      <w:pPr>
        <w:pStyle w:val="TOC2"/>
        <w:rPr>
          <w:rFonts w:eastAsiaTheme="minorEastAsia"/>
          <w:color w:val="auto"/>
          <w:lang w:eastAsia="en-GB"/>
        </w:rPr>
      </w:pPr>
      <w:r>
        <w:t>4.4</w:t>
      </w:r>
      <w:r>
        <w:rPr>
          <w:rFonts w:eastAsiaTheme="minorEastAsia"/>
          <w:color w:val="auto"/>
          <w:lang w:eastAsia="en-GB"/>
        </w:rPr>
        <w:tab/>
      </w:r>
      <w:r>
        <w:t>management of VTS data</w:t>
      </w:r>
      <w:r>
        <w:tab/>
      </w:r>
      <w:r>
        <w:fldChar w:fldCharType="begin"/>
      </w:r>
      <w:r>
        <w:instrText xml:space="preserve"> PAGEREF _Toc67491772 \h </w:instrText>
      </w:r>
      <w:r>
        <w:fldChar w:fldCharType="separate"/>
      </w:r>
      <w:r>
        <w:t>29</w:t>
      </w:r>
      <w:r>
        <w:fldChar w:fldCharType="end"/>
      </w:r>
    </w:p>
    <w:p w14:paraId="46FF34B8" w14:textId="0C8C2EE5" w:rsidR="00F3332F" w:rsidRDefault="00F3332F" w:rsidP="00F3332F">
      <w:pPr>
        <w:pStyle w:val="TOC2"/>
        <w:rPr>
          <w:rFonts w:eastAsiaTheme="minorEastAsia"/>
          <w:color w:val="auto"/>
          <w:lang w:eastAsia="en-GB"/>
        </w:rPr>
      </w:pPr>
      <w:r>
        <w:t>4.5</w:t>
      </w:r>
      <w:r>
        <w:rPr>
          <w:rFonts w:eastAsiaTheme="minorEastAsia"/>
          <w:color w:val="auto"/>
          <w:lang w:eastAsia="en-GB"/>
        </w:rPr>
        <w:tab/>
      </w:r>
      <w:r>
        <w:t>Recording</w:t>
      </w:r>
      <w:r>
        <w:tab/>
      </w:r>
      <w:r>
        <w:fldChar w:fldCharType="begin"/>
      </w:r>
      <w:r>
        <w:instrText xml:space="preserve"> PAGEREF _Toc67491773 \h </w:instrText>
      </w:r>
      <w:r>
        <w:fldChar w:fldCharType="separate"/>
      </w:r>
      <w:r>
        <w:t>30</w:t>
      </w:r>
      <w:r>
        <w:fldChar w:fldCharType="end"/>
      </w:r>
    </w:p>
    <w:p w14:paraId="47966331" w14:textId="618C7838" w:rsidR="00F3332F" w:rsidRDefault="00F3332F">
      <w:pPr>
        <w:pStyle w:val="TOC1"/>
        <w:rPr>
          <w:rFonts w:eastAsiaTheme="minorEastAsia"/>
          <w:b w:val="0"/>
          <w:color w:val="auto"/>
          <w:lang w:eastAsia="en-GB"/>
        </w:rPr>
      </w:pPr>
      <w:r>
        <w:t>5</w:t>
      </w:r>
      <w:r>
        <w:rPr>
          <w:rFonts w:eastAsiaTheme="minorEastAsia"/>
          <w:b w:val="0"/>
          <w:color w:val="auto"/>
          <w:lang w:eastAsia="en-GB"/>
        </w:rPr>
        <w:tab/>
      </w:r>
      <w:r>
        <w:t>EXTERNAL INFORMATION EXCHANGE</w:t>
      </w:r>
      <w:r>
        <w:tab/>
      </w:r>
      <w:r>
        <w:fldChar w:fldCharType="begin"/>
      </w:r>
      <w:r>
        <w:instrText xml:space="preserve"> PAGEREF _Toc67491774 \h </w:instrText>
      </w:r>
      <w:r>
        <w:fldChar w:fldCharType="separate"/>
      </w:r>
      <w:r>
        <w:t>30</w:t>
      </w:r>
      <w:r>
        <w:fldChar w:fldCharType="end"/>
      </w:r>
    </w:p>
    <w:p w14:paraId="6F6826C4" w14:textId="03D29117" w:rsidR="00F3332F" w:rsidRDefault="00F3332F" w:rsidP="00F3332F">
      <w:pPr>
        <w:pStyle w:val="TOC2"/>
        <w:rPr>
          <w:rFonts w:eastAsiaTheme="minorEastAsia"/>
          <w:color w:val="auto"/>
          <w:lang w:eastAsia="en-GB"/>
        </w:rPr>
      </w:pPr>
      <w:r>
        <w:t>5.1</w:t>
      </w:r>
      <w:r>
        <w:rPr>
          <w:rFonts w:eastAsiaTheme="minorEastAsia"/>
          <w:color w:val="auto"/>
          <w:lang w:eastAsia="en-GB"/>
        </w:rPr>
        <w:tab/>
      </w:r>
      <w:r>
        <w:t>Introduction</w:t>
      </w:r>
      <w:r>
        <w:tab/>
      </w:r>
      <w:r>
        <w:fldChar w:fldCharType="begin"/>
      </w:r>
      <w:r>
        <w:instrText xml:space="preserve"> PAGEREF _Toc67491775 \h </w:instrText>
      </w:r>
      <w:r>
        <w:fldChar w:fldCharType="separate"/>
      </w:r>
      <w:r>
        <w:t>30</w:t>
      </w:r>
      <w:r>
        <w:fldChar w:fldCharType="end"/>
      </w:r>
    </w:p>
    <w:p w14:paraId="09A4107D" w14:textId="65DBA18D" w:rsidR="00F3332F" w:rsidRDefault="00F3332F" w:rsidP="00F3332F">
      <w:pPr>
        <w:pStyle w:val="TOC2"/>
        <w:rPr>
          <w:rFonts w:eastAsiaTheme="minorEastAsia"/>
          <w:color w:val="auto"/>
          <w:lang w:eastAsia="en-GB"/>
        </w:rPr>
      </w:pPr>
      <w:r>
        <w:t>5.2</w:t>
      </w:r>
      <w:r>
        <w:rPr>
          <w:rFonts w:eastAsiaTheme="minorEastAsia"/>
          <w:color w:val="auto"/>
          <w:lang w:eastAsia="en-GB"/>
        </w:rPr>
        <w:tab/>
      </w:r>
      <w:r>
        <w:t>Definitions and References</w:t>
      </w:r>
      <w:r>
        <w:tab/>
      </w:r>
      <w:r>
        <w:fldChar w:fldCharType="begin"/>
      </w:r>
      <w:r>
        <w:instrText xml:space="preserve"> PAGEREF _Toc67491776 \h </w:instrText>
      </w:r>
      <w:r>
        <w:fldChar w:fldCharType="separate"/>
      </w:r>
      <w:r>
        <w:t>31</w:t>
      </w:r>
      <w:r>
        <w:fldChar w:fldCharType="end"/>
      </w:r>
    </w:p>
    <w:p w14:paraId="76193272" w14:textId="5D0C627C" w:rsidR="00F3332F" w:rsidRDefault="00F3332F">
      <w:pPr>
        <w:pStyle w:val="TOC3"/>
        <w:tabs>
          <w:tab w:val="left" w:pos="1134"/>
          <w:tab w:val="right" w:leader="dot" w:pos="10195"/>
        </w:tabs>
        <w:rPr>
          <w:rFonts w:eastAsiaTheme="minorEastAsia"/>
          <w:noProof/>
          <w:sz w:val="22"/>
          <w:lang w:eastAsia="en-GB"/>
        </w:rPr>
      </w:pPr>
      <w:r>
        <w:rPr>
          <w:noProof/>
        </w:rPr>
        <w:t>5.2.1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_Toc67491777 \h </w:instrText>
      </w:r>
      <w:r>
        <w:rPr>
          <w:noProof/>
        </w:rPr>
      </w:r>
      <w:r>
        <w:rPr>
          <w:noProof/>
        </w:rPr>
        <w:fldChar w:fldCharType="separate"/>
      </w:r>
      <w:r>
        <w:rPr>
          <w:noProof/>
        </w:rPr>
        <w:t>31</w:t>
      </w:r>
      <w:r>
        <w:rPr>
          <w:noProof/>
        </w:rPr>
        <w:fldChar w:fldCharType="end"/>
      </w:r>
    </w:p>
    <w:p w14:paraId="3FB1319B" w14:textId="7979A637" w:rsidR="00F3332F" w:rsidRDefault="00F3332F">
      <w:pPr>
        <w:pStyle w:val="TOC3"/>
        <w:tabs>
          <w:tab w:val="left" w:pos="1134"/>
          <w:tab w:val="right" w:leader="dot" w:pos="10195"/>
        </w:tabs>
        <w:rPr>
          <w:rFonts w:eastAsiaTheme="minorEastAsia"/>
          <w:noProof/>
          <w:sz w:val="22"/>
          <w:lang w:eastAsia="en-GB"/>
        </w:rPr>
      </w:pPr>
      <w:r>
        <w:rPr>
          <w:noProof/>
        </w:rPr>
        <w:t>5.2.2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_Toc67491778 \h </w:instrText>
      </w:r>
      <w:r>
        <w:rPr>
          <w:noProof/>
        </w:rPr>
      </w:r>
      <w:r>
        <w:rPr>
          <w:noProof/>
        </w:rPr>
        <w:fldChar w:fldCharType="separate"/>
      </w:r>
      <w:r>
        <w:rPr>
          <w:noProof/>
        </w:rPr>
        <w:t>31</w:t>
      </w:r>
      <w:r>
        <w:rPr>
          <w:noProof/>
        </w:rPr>
        <w:fldChar w:fldCharType="end"/>
      </w:r>
    </w:p>
    <w:p w14:paraId="0BC8DA42" w14:textId="0AC1F426" w:rsidR="00F3332F" w:rsidRDefault="00F3332F" w:rsidP="00F3332F">
      <w:pPr>
        <w:pStyle w:val="TOC2"/>
        <w:rPr>
          <w:rFonts w:eastAsiaTheme="minorEastAsia"/>
          <w:color w:val="auto"/>
          <w:lang w:eastAsia="en-GB"/>
        </w:rPr>
      </w:pPr>
      <w:r>
        <w:t>5.3</w:t>
      </w:r>
      <w:r>
        <w:rPr>
          <w:rFonts w:eastAsiaTheme="minorEastAsia"/>
          <w:color w:val="auto"/>
          <w:lang w:eastAsia="en-GB"/>
        </w:rPr>
        <w:tab/>
      </w:r>
      <w:r>
        <w:t>Characteristics of External Information Exchange in VTS</w:t>
      </w:r>
      <w:r>
        <w:tab/>
      </w:r>
      <w:r>
        <w:fldChar w:fldCharType="begin"/>
      </w:r>
      <w:r>
        <w:instrText xml:space="preserve"> PAGEREF _Toc67491779 \h </w:instrText>
      </w:r>
      <w:r>
        <w:fldChar w:fldCharType="separate"/>
      </w:r>
      <w:r>
        <w:t>31</w:t>
      </w:r>
      <w:r>
        <w:fldChar w:fldCharType="end"/>
      </w:r>
    </w:p>
    <w:p w14:paraId="3369CC60" w14:textId="283CBAE2" w:rsidR="00F3332F" w:rsidRDefault="00F3332F" w:rsidP="00F3332F">
      <w:pPr>
        <w:pStyle w:val="TOC2"/>
        <w:rPr>
          <w:rFonts w:eastAsiaTheme="minorEastAsia"/>
          <w:color w:val="auto"/>
          <w:lang w:eastAsia="en-GB"/>
        </w:rPr>
      </w:pPr>
      <w:r>
        <w:t>5.4</w:t>
      </w:r>
      <w:r>
        <w:rPr>
          <w:rFonts w:eastAsiaTheme="minorEastAsia"/>
          <w:color w:val="auto"/>
          <w:lang w:eastAsia="en-GB"/>
        </w:rPr>
        <w:tab/>
      </w:r>
      <w:r>
        <w:t>Data Management Considerations</w:t>
      </w:r>
      <w:r>
        <w:tab/>
      </w:r>
      <w:r>
        <w:fldChar w:fldCharType="begin"/>
      </w:r>
      <w:r>
        <w:instrText xml:space="preserve"> PAGEREF _Toc67491780 \h </w:instrText>
      </w:r>
      <w:r>
        <w:fldChar w:fldCharType="separate"/>
      </w:r>
      <w:r>
        <w:t>33</w:t>
      </w:r>
      <w:r>
        <w:fldChar w:fldCharType="end"/>
      </w:r>
    </w:p>
    <w:p w14:paraId="7CD253C4" w14:textId="1E9E8961" w:rsidR="00F3332F" w:rsidRDefault="00F3332F">
      <w:pPr>
        <w:pStyle w:val="TOC3"/>
        <w:tabs>
          <w:tab w:val="left" w:pos="1134"/>
          <w:tab w:val="right" w:leader="dot" w:pos="10195"/>
        </w:tabs>
        <w:rPr>
          <w:rFonts w:eastAsiaTheme="minorEastAsia"/>
          <w:noProof/>
          <w:sz w:val="22"/>
          <w:lang w:eastAsia="en-GB"/>
        </w:rPr>
      </w:pPr>
      <w:r>
        <w:rPr>
          <w:noProof/>
        </w:rPr>
        <w:t>5.4.1</w:t>
      </w:r>
      <w:r>
        <w:rPr>
          <w:rFonts w:eastAsiaTheme="minorEastAsia"/>
          <w:noProof/>
          <w:sz w:val="22"/>
          <w:lang w:eastAsia="en-GB"/>
        </w:rPr>
        <w:tab/>
      </w:r>
      <w:r>
        <w:rPr>
          <w:noProof/>
        </w:rPr>
        <w:t>Suitability for Purpose</w:t>
      </w:r>
      <w:r>
        <w:rPr>
          <w:noProof/>
        </w:rPr>
        <w:tab/>
      </w:r>
      <w:r>
        <w:rPr>
          <w:noProof/>
        </w:rPr>
        <w:fldChar w:fldCharType="begin"/>
      </w:r>
      <w:r>
        <w:rPr>
          <w:noProof/>
        </w:rPr>
        <w:instrText xml:space="preserve"> PAGEREF _Toc67491781 \h </w:instrText>
      </w:r>
      <w:r>
        <w:rPr>
          <w:noProof/>
        </w:rPr>
      </w:r>
      <w:r>
        <w:rPr>
          <w:noProof/>
        </w:rPr>
        <w:fldChar w:fldCharType="separate"/>
      </w:r>
      <w:r>
        <w:rPr>
          <w:noProof/>
        </w:rPr>
        <w:t>33</w:t>
      </w:r>
      <w:r>
        <w:rPr>
          <w:noProof/>
        </w:rPr>
        <w:fldChar w:fldCharType="end"/>
      </w:r>
    </w:p>
    <w:p w14:paraId="2BE47EB0" w14:textId="5134D1FF" w:rsidR="00F3332F" w:rsidRDefault="00F3332F">
      <w:pPr>
        <w:pStyle w:val="TOC3"/>
        <w:tabs>
          <w:tab w:val="left" w:pos="1134"/>
          <w:tab w:val="right" w:leader="dot" w:pos="10195"/>
        </w:tabs>
        <w:rPr>
          <w:rFonts w:eastAsiaTheme="minorEastAsia"/>
          <w:noProof/>
          <w:sz w:val="22"/>
          <w:lang w:eastAsia="en-GB"/>
        </w:rPr>
      </w:pPr>
      <w:r>
        <w:rPr>
          <w:noProof/>
        </w:rPr>
        <w:t>5.4.2</w:t>
      </w:r>
      <w:r>
        <w:rPr>
          <w:rFonts w:eastAsiaTheme="minorEastAsia"/>
          <w:noProof/>
          <w:sz w:val="22"/>
          <w:lang w:eastAsia="en-GB"/>
        </w:rPr>
        <w:tab/>
      </w:r>
      <w:r>
        <w:rPr>
          <w:noProof/>
        </w:rPr>
        <w:t>Access to Information</w:t>
      </w:r>
      <w:r>
        <w:rPr>
          <w:noProof/>
        </w:rPr>
        <w:tab/>
      </w:r>
      <w:r>
        <w:rPr>
          <w:noProof/>
        </w:rPr>
        <w:fldChar w:fldCharType="begin"/>
      </w:r>
      <w:r>
        <w:rPr>
          <w:noProof/>
        </w:rPr>
        <w:instrText xml:space="preserve"> PAGEREF _Toc67491782 \h </w:instrText>
      </w:r>
      <w:r>
        <w:rPr>
          <w:noProof/>
        </w:rPr>
      </w:r>
      <w:r>
        <w:rPr>
          <w:noProof/>
        </w:rPr>
        <w:fldChar w:fldCharType="separate"/>
      </w:r>
      <w:r>
        <w:rPr>
          <w:noProof/>
        </w:rPr>
        <w:t>33</w:t>
      </w:r>
      <w:r>
        <w:rPr>
          <w:noProof/>
        </w:rPr>
        <w:fldChar w:fldCharType="end"/>
      </w:r>
    </w:p>
    <w:p w14:paraId="77DD02C5" w14:textId="234E9DE3" w:rsidR="00F3332F" w:rsidRDefault="00F3332F">
      <w:pPr>
        <w:pStyle w:val="TOC3"/>
        <w:tabs>
          <w:tab w:val="left" w:pos="1134"/>
          <w:tab w:val="right" w:leader="dot" w:pos="10195"/>
        </w:tabs>
        <w:rPr>
          <w:rFonts w:eastAsiaTheme="minorEastAsia"/>
          <w:noProof/>
          <w:sz w:val="22"/>
          <w:lang w:eastAsia="en-GB"/>
        </w:rPr>
      </w:pPr>
      <w:r>
        <w:rPr>
          <w:noProof/>
        </w:rPr>
        <w:t>5.4.3</w:t>
      </w:r>
      <w:r>
        <w:rPr>
          <w:rFonts w:eastAsiaTheme="minorEastAsia"/>
          <w:noProof/>
          <w:sz w:val="22"/>
          <w:lang w:eastAsia="en-GB"/>
        </w:rPr>
        <w:tab/>
      </w:r>
      <w:r>
        <w:rPr>
          <w:noProof/>
        </w:rPr>
        <w:t>Data Security and Confidentiality</w:t>
      </w:r>
      <w:r>
        <w:rPr>
          <w:noProof/>
        </w:rPr>
        <w:tab/>
      </w:r>
      <w:r>
        <w:rPr>
          <w:noProof/>
        </w:rPr>
        <w:fldChar w:fldCharType="begin"/>
      </w:r>
      <w:r>
        <w:rPr>
          <w:noProof/>
        </w:rPr>
        <w:instrText xml:space="preserve"> PAGEREF _Toc67491783 \h </w:instrText>
      </w:r>
      <w:r>
        <w:rPr>
          <w:noProof/>
        </w:rPr>
      </w:r>
      <w:r>
        <w:rPr>
          <w:noProof/>
        </w:rPr>
        <w:fldChar w:fldCharType="separate"/>
      </w:r>
      <w:r>
        <w:rPr>
          <w:noProof/>
        </w:rPr>
        <w:t>33</w:t>
      </w:r>
      <w:r>
        <w:rPr>
          <w:noProof/>
        </w:rPr>
        <w:fldChar w:fldCharType="end"/>
      </w:r>
    </w:p>
    <w:p w14:paraId="74C041CA" w14:textId="2AD86C97" w:rsidR="00F3332F" w:rsidRDefault="00F3332F">
      <w:pPr>
        <w:pStyle w:val="TOC3"/>
        <w:tabs>
          <w:tab w:val="left" w:pos="1134"/>
          <w:tab w:val="right" w:leader="dot" w:pos="10195"/>
        </w:tabs>
        <w:rPr>
          <w:rFonts w:eastAsiaTheme="minorEastAsia"/>
          <w:noProof/>
          <w:sz w:val="22"/>
          <w:lang w:eastAsia="en-GB"/>
        </w:rPr>
      </w:pPr>
      <w:r>
        <w:rPr>
          <w:noProof/>
        </w:rPr>
        <w:t>5.4.4</w:t>
      </w:r>
      <w:r>
        <w:rPr>
          <w:rFonts w:eastAsiaTheme="minorEastAsia"/>
          <w:noProof/>
          <w:sz w:val="22"/>
          <w:lang w:eastAsia="en-GB"/>
        </w:rPr>
        <w:tab/>
      </w:r>
      <w:r>
        <w:rPr>
          <w:noProof/>
        </w:rPr>
        <w:t>Legal Limitations</w:t>
      </w:r>
      <w:r>
        <w:rPr>
          <w:noProof/>
        </w:rPr>
        <w:tab/>
      </w:r>
      <w:r>
        <w:rPr>
          <w:noProof/>
        </w:rPr>
        <w:fldChar w:fldCharType="begin"/>
      </w:r>
      <w:r>
        <w:rPr>
          <w:noProof/>
        </w:rPr>
        <w:instrText xml:space="preserve"> PAGEREF _Toc67491784 \h </w:instrText>
      </w:r>
      <w:r>
        <w:rPr>
          <w:noProof/>
        </w:rPr>
      </w:r>
      <w:r>
        <w:rPr>
          <w:noProof/>
        </w:rPr>
        <w:fldChar w:fldCharType="separate"/>
      </w:r>
      <w:r>
        <w:rPr>
          <w:noProof/>
        </w:rPr>
        <w:t>33</w:t>
      </w:r>
      <w:r>
        <w:rPr>
          <w:noProof/>
        </w:rPr>
        <w:fldChar w:fldCharType="end"/>
      </w:r>
    </w:p>
    <w:p w14:paraId="0EA8D6E6" w14:textId="250E06FE" w:rsidR="00F3332F" w:rsidRDefault="00F3332F">
      <w:pPr>
        <w:pStyle w:val="TOC3"/>
        <w:tabs>
          <w:tab w:val="left" w:pos="1134"/>
          <w:tab w:val="right" w:leader="dot" w:pos="10195"/>
        </w:tabs>
        <w:rPr>
          <w:rFonts w:eastAsiaTheme="minorEastAsia"/>
          <w:noProof/>
          <w:sz w:val="22"/>
          <w:lang w:eastAsia="en-GB"/>
        </w:rPr>
      </w:pPr>
      <w:r>
        <w:rPr>
          <w:noProof/>
        </w:rPr>
        <w:t>5.4.5</w:t>
      </w:r>
      <w:r>
        <w:rPr>
          <w:rFonts w:eastAsiaTheme="minorEastAsia"/>
          <w:noProof/>
          <w:sz w:val="22"/>
          <w:lang w:eastAsia="en-GB"/>
        </w:rPr>
        <w:tab/>
      </w:r>
      <w:r>
        <w:rPr>
          <w:noProof/>
        </w:rPr>
        <w:t>Data Integrity</w:t>
      </w:r>
      <w:r>
        <w:rPr>
          <w:noProof/>
        </w:rPr>
        <w:tab/>
      </w:r>
      <w:r>
        <w:rPr>
          <w:noProof/>
        </w:rPr>
        <w:fldChar w:fldCharType="begin"/>
      </w:r>
      <w:r>
        <w:rPr>
          <w:noProof/>
        </w:rPr>
        <w:instrText xml:space="preserve"> PAGEREF _Toc67491785 \h </w:instrText>
      </w:r>
      <w:r>
        <w:rPr>
          <w:noProof/>
        </w:rPr>
      </w:r>
      <w:r>
        <w:rPr>
          <w:noProof/>
        </w:rPr>
        <w:fldChar w:fldCharType="separate"/>
      </w:r>
      <w:r>
        <w:rPr>
          <w:noProof/>
        </w:rPr>
        <w:t>34</w:t>
      </w:r>
      <w:r>
        <w:rPr>
          <w:noProof/>
        </w:rPr>
        <w:fldChar w:fldCharType="end"/>
      </w:r>
    </w:p>
    <w:p w14:paraId="7E48FA69" w14:textId="5BCEFF76" w:rsidR="00F3332F" w:rsidRDefault="00F3332F">
      <w:pPr>
        <w:pStyle w:val="TOC3"/>
        <w:tabs>
          <w:tab w:val="left" w:pos="1134"/>
          <w:tab w:val="right" w:leader="dot" w:pos="10195"/>
        </w:tabs>
        <w:rPr>
          <w:rFonts w:eastAsiaTheme="minorEastAsia"/>
          <w:noProof/>
          <w:sz w:val="22"/>
          <w:lang w:eastAsia="en-GB"/>
        </w:rPr>
      </w:pPr>
      <w:r>
        <w:rPr>
          <w:noProof/>
        </w:rPr>
        <w:t>5.4.6</w:t>
      </w:r>
      <w:r>
        <w:rPr>
          <w:rFonts w:eastAsiaTheme="minorEastAsia"/>
          <w:noProof/>
          <w:sz w:val="22"/>
          <w:lang w:eastAsia="en-GB"/>
        </w:rPr>
        <w:tab/>
      </w:r>
      <w:r>
        <w:rPr>
          <w:noProof/>
        </w:rPr>
        <w:t>Data Models</w:t>
      </w:r>
      <w:r>
        <w:rPr>
          <w:noProof/>
        </w:rPr>
        <w:tab/>
      </w:r>
      <w:r>
        <w:rPr>
          <w:noProof/>
        </w:rPr>
        <w:fldChar w:fldCharType="begin"/>
      </w:r>
      <w:r>
        <w:rPr>
          <w:noProof/>
        </w:rPr>
        <w:instrText xml:space="preserve"> PAGEREF _Toc67491786 \h </w:instrText>
      </w:r>
      <w:r>
        <w:rPr>
          <w:noProof/>
        </w:rPr>
      </w:r>
      <w:r>
        <w:rPr>
          <w:noProof/>
        </w:rPr>
        <w:fldChar w:fldCharType="separate"/>
      </w:r>
      <w:r>
        <w:rPr>
          <w:noProof/>
        </w:rPr>
        <w:t>34</w:t>
      </w:r>
      <w:r>
        <w:rPr>
          <w:noProof/>
        </w:rPr>
        <w:fldChar w:fldCharType="end"/>
      </w:r>
    </w:p>
    <w:p w14:paraId="50BB8B93" w14:textId="374013DF" w:rsidR="00F3332F" w:rsidRDefault="00F3332F">
      <w:pPr>
        <w:pStyle w:val="TOC3"/>
        <w:tabs>
          <w:tab w:val="left" w:pos="1134"/>
          <w:tab w:val="right" w:leader="dot" w:pos="10195"/>
        </w:tabs>
        <w:rPr>
          <w:rFonts w:eastAsiaTheme="minorEastAsia"/>
          <w:noProof/>
          <w:sz w:val="22"/>
          <w:lang w:eastAsia="en-GB"/>
        </w:rPr>
      </w:pPr>
      <w:r>
        <w:rPr>
          <w:noProof/>
        </w:rPr>
        <w:t>5.4.7</w:t>
      </w:r>
      <w:r>
        <w:rPr>
          <w:rFonts w:eastAsiaTheme="minorEastAsia"/>
          <w:noProof/>
          <w:sz w:val="22"/>
          <w:lang w:eastAsia="en-GB"/>
        </w:rPr>
        <w:tab/>
      </w:r>
      <w:r>
        <w:rPr>
          <w:noProof/>
        </w:rPr>
        <w:t>Architecture of Sharing</w:t>
      </w:r>
      <w:r>
        <w:rPr>
          <w:noProof/>
        </w:rPr>
        <w:tab/>
      </w:r>
      <w:r>
        <w:rPr>
          <w:noProof/>
        </w:rPr>
        <w:fldChar w:fldCharType="begin"/>
      </w:r>
      <w:r>
        <w:rPr>
          <w:noProof/>
        </w:rPr>
        <w:instrText xml:space="preserve"> PAGEREF _Toc67491787 \h </w:instrText>
      </w:r>
      <w:r>
        <w:rPr>
          <w:noProof/>
        </w:rPr>
      </w:r>
      <w:r>
        <w:rPr>
          <w:noProof/>
        </w:rPr>
        <w:fldChar w:fldCharType="separate"/>
      </w:r>
      <w:r>
        <w:rPr>
          <w:noProof/>
        </w:rPr>
        <w:t>34</w:t>
      </w:r>
      <w:r>
        <w:rPr>
          <w:noProof/>
        </w:rPr>
        <w:fldChar w:fldCharType="end"/>
      </w:r>
    </w:p>
    <w:p w14:paraId="45E662F0" w14:textId="0983285F" w:rsidR="00F3332F" w:rsidRDefault="00F3332F">
      <w:pPr>
        <w:pStyle w:val="TOC3"/>
        <w:tabs>
          <w:tab w:val="left" w:pos="1134"/>
          <w:tab w:val="right" w:leader="dot" w:pos="10195"/>
        </w:tabs>
        <w:rPr>
          <w:rFonts w:eastAsiaTheme="minorEastAsia"/>
          <w:noProof/>
          <w:sz w:val="22"/>
          <w:lang w:eastAsia="en-GB"/>
        </w:rPr>
      </w:pPr>
      <w:r>
        <w:rPr>
          <w:noProof/>
        </w:rPr>
        <w:t>5.4.8</w:t>
      </w:r>
      <w:r>
        <w:rPr>
          <w:rFonts w:eastAsiaTheme="minorEastAsia"/>
          <w:noProof/>
          <w:sz w:val="22"/>
          <w:lang w:eastAsia="en-GB"/>
        </w:rPr>
        <w:tab/>
      </w:r>
      <w:r>
        <w:rPr>
          <w:noProof/>
        </w:rPr>
        <w:t>Storage</w:t>
      </w:r>
      <w:r>
        <w:rPr>
          <w:noProof/>
        </w:rPr>
        <w:tab/>
      </w:r>
      <w:r>
        <w:rPr>
          <w:noProof/>
        </w:rPr>
        <w:fldChar w:fldCharType="begin"/>
      </w:r>
      <w:r>
        <w:rPr>
          <w:noProof/>
        </w:rPr>
        <w:instrText xml:space="preserve"> PAGEREF _Toc67491788 \h </w:instrText>
      </w:r>
      <w:r>
        <w:rPr>
          <w:noProof/>
        </w:rPr>
      </w:r>
      <w:r>
        <w:rPr>
          <w:noProof/>
        </w:rPr>
        <w:fldChar w:fldCharType="separate"/>
      </w:r>
      <w:r>
        <w:rPr>
          <w:noProof/>
        </w:rPr>
        <w:t>34</w:t>
      </w:r>
      <w:r>
        <w:rPr>
          <w:noProof/>
        </w:rPr>
        <w:fldChar w:fldCharType="end"/>
      </w:r>
    </w:p>
    <w:p w14:paraId="326E778A" w14:textId="3BFD971E" w:rsidR="00F3332F" w:rsidRDefault="00F3332F">
      <w:pPr>
        <w:pStyle w:val="TOC3"/>
        <w:tabs>
          <w:tab w:val="left" w:pos="1134"/>
          <w:tab w:val="right" w:leader="dot" w:pos="10195"/>
        </w:tabs>
        <w:rPr>
          <w:rFonts w:eastAsiaTheme="minorEastAsia"/>
          <w:noProof/>
          <w:sz w:val="22"/>
          <w:lang w:eastAsia="en-GB"/>
        </w:rPr>
      </w:pPr>
      <w:r>
        <w:rPr>
          <w:noProof/>
        </w:rPr>
        <w:t>5.4.9</w:t>
      </w:r>
      <w:r>
        <w:rPr>
          <w:rFonts w:eastAsiaTheme="minorEastAsia"/>
          <w:noProof/>
          <w:sz w:val="22"/>
          <w:lang w:eastAsia="en-GB"/>
        </w:rPr>
        <w:tab/>
      </w:r>
      <w:r>
        <w:rPr>
          <w:noProof/>
        </w:rPr>
        <w:t>Communication Links</w:t>
      </w:r>
      <w:r>
        <w:rPr>
          <w:noProof/>
        </w:rPr>
        <w:tab/>
      </w:r>
      <w:r>
        <w:rPr>
          <w:noProof/>
        </w:rPr>
        <w:fldChar w:fldCharType="begin"/>
      </w:r>
      <w:r>
        <w:rPr>
          <w:noProof/>
        </w:rPr>
        <w:instrText xml:space="preserve"> PAGEREF _Toc67491789 \h </w:instrText>
      </w:r>
      <w:r>
        <w:rPr>
          <w:noProof/>
        </w:rPr>
      </w:r>
      <w:r>
        <w:rPr>
          <w:noProof/>
        </w:rPr>
        <w:fldChar w:fldCharType="separate"/>
      </w:r>
      <w:r>
        <w:rPr>
          <w:noProof/>
        </w:rPr>
        <w:t>34</w:t>
      </w:r>
      <w:r>
        <w:rPr>
          <w:noProof/>
        </w:rPr>
        <w:fldChar w:fldCharType="end"/>
      </w:r>
    </w:p>
    <w:p w14:paraId="52ECC79E" w14:textId="4ABA0A31" w:rsidR="00F3332F" w:rsidRDefault="00F3332F">
      <w:pPr>
        <w:pStyle w:val="TOC4"/>
        <w:rPr>
          <w:rFonts w:eastAsiaTheme="minorEastAsia"/>
          <w:b w:val="0"/>
          <w:noProof/>
          <w:color w:val="auto"/>
          <w:lang w:eastAsia="en-GB"/>
        </w:rPr>
      </w:pPr>
      <w:r w:rsidRPr="0028243A">
        <w:rPr>
          <w:noProof/>
          <w:u w:color="407EC9"/>
        </w:rPr>
        <w:t>ANNEX A</w:t>
      </w:r>
      <w:r>
        <w:rPr>
          <w:rFonts w:eastAsiaTheme="minorEastAsia"/>
          <w:b w:val="0"/>
          <w:noProof/>
          <w:color w:val="auto"/>
          <w:lang w:eastAsia="en-GB"/>
        </w:rPr>
        <w:tab/>
      </w:r>
      <w:r w:rsidRPr="0028243A">
        <w:rPr>
          <w:noProof/>
        </w:rPr>
        <w:t>EXAMPLE OF AN ANNEX - LANDSCAPE</w:t>
      </w:r>
      <w:r>
        <w:rPr>
          <w:noProof/>
        </w:rPr>
        <w:tab/>
      </w:r>
      <w:r>
        <w:rPr>
          <w:noProof/>
        </w:rPr>
        <w:fldChar w:fldCharType="begin"/>
      </w:r>
      <w:r>
        <w:rPr>
          <w:noProof/>
        </w:rPr>
        <w:instrText xml:space="preserve"> PAGEREF _Toc67491790 \h </w:instrText>
      </w:r>
      <w:r>
        <w:rPr>
          <w:noProof/>
        </w:rPr>
      </w:r>
      <w:r>
        <w:rPr>
          <w:noProof/>
        </w:rPr>
        <w:fldChar w:fldCharType="separate"/>
      </w:r>
      <w:r>
        <w:rPr>
          <w:noProof/>
        </w:rPr>
        <w:t>35</w:t>
      </w:r>
      <w:r>
        <w:rPr>
          <w:noProof/>
        </w:rPr>
        <w:fldChar w:fldCharType="end"/>
      </w:r>
    </w:p>
    <w:p w14:paraId="60B2D41C" w14:textId="4BB280AD" w:rsidR="00F3332F" w:rsidRDefault="00F3332F">
      <w:pPr>
        <w:pStyle w:val="TOC5"/>
        <w:tabs>
          <w:tab w:val="left" w:pos="1843"/>
        </w:tabs>
        <w:rPr>
          <w:rFonts w:eastAsiaTheme="minorEastAsia" w:cstheme="minorBidi"/>
          <w:noProof/>
          <w:color w:val="auto"/>
          <w:szCs w:val="22"/>
          <w:lang w:eastAsia="en-GB"/>
        </w:rPr>
      </w:pPr>
      <w:r w:rsidRPr="0028243A">
        <w:rPr>
          <w:caps/>
          <w:noProof/>
          <w:u w:color="407EC9"/>
        </w:rPr>
        <w:t>APPENDIX 1</w:t>
      </w:r>
      <w:r>
        <w:rPr>
          <w:rFonts w:eastAsiaTheme="minorEastAsia" w:cstheme="minorBidi"/>
          <w:noProof/>
          <w:color w:val="auto"/>
          <w:szCs w:val="22"/>
          <w:lang w:eastAsia="en-GB"/>
        </w:rPr>
        <w:tab/>
      </w:r>
      <w:r>
        <w:rPr>
          <w:noProof/>
        </w:rPr>
        <w:t>EXAMPLE OF AN APPENDIX TITLE</w:t>
      </w:r>
      <w:r>
        <w:rPr>
          <w:noProof/>
        </w:rPr>
        <w:tab/>
      </w:r>
      <w:r>
        <w:rPr>
          <w:noProof/>
        </w:rPr>
        <w:fldChar w:fldCharType="begin"/>
      </w:r>
      <w:r>
        <w:rPr>
          <w:noProof/>
        </w:rPr>
        <w:instrText xml:space="preserve"> PAGEREF _Toc67491791 \h </w:instrText>
      </w:r>
      <w:r>
        <w:rPr>
          <w:noProof/>
        </w:rPr>
      </w:r>
      <w:r>
        <w:rPr>
          <w:noProof/>
        </w:rPr>
        <w:fldChar w:fldCharType="separate"/>
      </w:r>
      <w:r>
        <w:rPr>
          <w:noProof/>
        </w:rPr>
        <w:t>36</w:t>
      </w:r>
      <w:r>
        <w:rPr>
          <w:noProof/>
        </w:rPr>
        <w:fldChar w:fldCharType="end"/>
      </w:r>
    </w:p>
    <w:p w14:paraId="47801C99" w14:textId="77C0CE8D" w:rsidR="00F3332F" w:rsidRDefault="00F3332F">
      <w:pPr>
        <w:pStyle w:val="TOC4"/>
        <w:rPr>
          <w:rFonts w:eastAsiaTheme="minorEastAsia"/>
          <w:b w:val="0"/>
          <w:noProof/>
          <w:color w:val="auto"/>
          <w:lang w:eastAsia="en-GB"/>
        </w:rPr>
      </w:pPr>
      <w:r w:rsidRPr="0028243A">
        <w:rPr>
          <w:noProof/>
          <w:u w:color="407EC9"/>
        </w:rPr>
        <w:t>ANNEX B</w:t>
      </w:r>
      <w:r>
        <w:rPr>
          <w:rFonts w:eastAsiaTheme="minorEastAsia"/>
          <w:b w:val="0"/>
          <w:noProof/>
          <w:color w:val="auto"/>
          <w:lang w:eastAsia="en-GB"/>
        </w:rPr>
        <w:tab/>
      </w:r>
      <w:r>
        <w:rPr>
          <w:noProof/>
        </w:rPr>
        <w:t>(</w:t>
      </w:r>
      <w:r w:rsidRPr="0028243A">
        <w:rPr>
          <w:noProof/>
        </w:rPr>
        <w:t>EXAMPLE ANNEX TITLE</w:t>
      </w:r>
      <w:r>
        <w:rPr>
          <w:noProof/>
        </w:rPr>
        <w:t>)</w:t>
      </w:r>
      <w:r>
        <w:rPr>
          <w:noProof/>
        </w:rPr>
        <w:tab/>
      </w:r>
      <w:r>
        <w:rPr>
          <w:noProof/>
        </w:rPr>
        <w:fldChar w:fldCharType="begin"/>
      </w:r>
      <w:r>
        <w:rPr>
          <w:noProof/>
        </w:rPr>
        <w:instrText xml:space="preserve"> PAGEREF _Toc67491792 \h </w:instrText>
      </w:r>
      <w:r>
        <w:rPr>
          <w:noProof/>
        </w:rPr>
      </w:r>
      <w:r>
        <w:rPr>
          <w:noProof/>
        </w:rPr>
        <w:fldChar w:fldCharType="separate"/>
      </w:r>
      <w:r>
        <w:rPr>
          <w:noProof/>
        </w:rPr>
        <w:t>37</w:t>
      </w:r>
      <w:r>
        <w:rPr>
          <w:noProof/>
        </w:rPr>
        <w:fldChar w:fldCharType="end"/>
      </w:r>
    </w:p>
    <w:p w14:paraId="18D5FF0A" w14:textId="50991EAC" w:rsidR="00F3332F" w:rsidRDefault="00F3332F">
      <w:pPr>
        <w:pStyle w:val="TOC4"/>
        <w:rPr>
          <w:rFonts w:eastAsiaTheme="minorEastAsia"/>
          <w:b w:val="0"/>
          <w:noProof/>
          <w:color w:val="auto"/>
          <w:lang w:eastAsia="en-GB"/>
        </w:rPr>
      </w:pPr>
      <w:r w:rsidRPr="0028243A">
        <w:rPr>
          <w:noProof/>
          <w:u w:color="407EC9"/>
        </w:rPr>
        <w:t>ANNEX C</w:t>
      </w:r>
      <w:r>
        <w:rPr>
          <w:rFonts w:eastAsiaTheme="minorEastAsia"/>
          <w:b w:val="0"/>
          <w:noProof/>
          <w:color w:val="auto"/>
          <w:lang w:eastAsia="en-GB"/>
        </w:rPr>
        <w:tab/>
      </w:r>
      <w:r w:rsidRPr="0028243A">
        <w:rPr>
          <w:noProof/>
        </w:rPr>
        <w:t>PERMITTED COLOUR PALETTE</w:t>
      </w:r>
      <w:r>
        <w:rPr>
          <w:noProof/>
        </w:rPr>
        <w:tab/>
      </w:r>
      <w:r>
        <w:rPr>
          <w:noProof/>
        </w:rPr>
        <w:fldChar w:fldCharType="begin"/>
      </w:r>
      <w:r>
        <w:rPr>
          <w:noProof/>
        </w:rPr>
        <w:instrText xml:space="preserve"> PAGEREF _Toc67491793 \h </w:instrText>
      </w:r>
      <w:r>
        <w:rPr>
          <w:noProof/>
        </w:rPr>
      </w:r>
      <w:r>
        <w:rPr>
          <w:noProof/>
        </w:rPr>
        <w:fldChar w:fldCharType="separate"/>
      </w:r>
      <w:r>
        <w:rPr>
          <w:noProof/>
        </w:rPr>
        <w:t>38</w:t>
      </w:r>
      <w:r>
        <w:rPr>
          <w:noProof/>
        </w:rPr>
        <w:fldChar w:fldCharType="end"/>
      </w:r>
    </w:p>
    <w:p w14:paraId="43BD440C" w14:textId="3E56668C" w:rsidR="00642025" w:rsidRPr="0093492E" w:rsidRDefault="004A4EC4" w:rsidP="00BA5754">
      <w:pPr>
        <w:rPr>
          <w:noProof/>
        </w:rPr>
      </w:pPr>
      <w:r>
        <w:rPr>
          <w:noProof/>
        </w:rPr>
        <w:lastRenderedPageBreak/>
        <w:fldChar w:fldCharType="end"/>
      </w:r>
    </w:p>
    <w:p w14:paraId="4EE84C09" w14:textId="77777777" w:rsidR="0078486B" w:rsidRDefault="002F265A" w:rsidP="00C9558A">
      <w:pPr>
        <w:pStyle w:val="ListofFigures"/>
      </w:pPr>
      <w:r>
        <w:t>List of Tables</w:t>
      </w:r>
    </w:p>
    <w:p w14:paraId="40B9E0A4"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A43395">
        <w:rPr>
          <w:noProof/>
        </w:rPr>
        <w:t>5</w:t>
      </w:r>
      <w:r w:rsidR="00577542">
        <w:rPr>
          <w:noProof/>
        </w:rPr>
        <w:fldChar w:fldCharType="end"/>
      </w:r>
    </w:p>
    <w:p w14:paraId="35EBD895"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A43395">
        <w:rPr>
          <w:noProof/>
        </w:rPr>
        <w:t>5</w:t>
      </w:r>
      <w:r>
        <w:rPr>
          <w:noProof/>
        </w:rPr>
        <w:fldChar w:fldCharType="end"/>
      </w:r>
    </w:p>
    <w:p w14:paraId="33E0A046"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A43395">
        <w:rPr>
          <w:noProof/>
        </w:rPr>
        <w:t>5</w:t>
      </w:r>
      <w:r>
        <w:rPr>
          <w:noProof/>
        </w:rPr>
        <w:fldChar w:fldCharType="end"/>
      </w:r>
    </w:p>
    <w:p w14:paraId="4B717698"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A43395">
        <w:rPr>
          <w:noProof/>
        </w:rPr>
        <w:t>5</w:t>
      </w:r>
      <w:r>
        <w:rPr>
          <w:noProof/>
        </w:rPr>
        <w:fldChar w:fldCharType="end"/>
      </w:r>
    </w:p>
    <w:p w14:paraId="5ADF84E7" w14:textId="77777777" w:rsidR="00161325" w:rsidRPr="00C91630" w:rsidRDefault="00923B4D" w:rsidP="00BA5754">
      <w:r>
        <w:fldChar w:fldCharType="end"/>
      </w:r>
    </w:p>
    <w:p w14:paraId="4BFA6A09" w14:textId="77777777" w:rsidR="00994D97" w:rsidRDefault="00994D97" w:rsidP="00C9558A">
      <w:pPr>
        <w:pStyle w:val="ListofFigures"/>
      </w:pPr>
      <w:r w:rsidRPr="00441393">
        <w:t>List of Figures</w:t>
      </w:r>
    </w:p>
    <w:p w14:paraId="60C2A61F"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A43395">
        <w:rPr>
          <w:noProof/>
        </w:rPr>
        <w:t>5</w:t>
      </w:r>
      <w:r w:rsidR="00577542">
        <w:rPr>
          <w:noProof/>
        </w:rPr>
        <w:fldChar w:fldCharType="end"/>
      </w:r>
    </w:p>
    <w:p w14:paraId="266BDEB6"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A43395">
        <w:rPr>
          <w:noProof/>
        </w:rPr>
        <w:t>5</w:t>
      </w:r>
      <w:r>
        <w:rPr>
          <w:noProof/>
        </w:rPr>
        <w:fldChar w:fldCharType="end"/>
      </w:r>
    </w:p>
    <w:p w14:paraId="134BB1BB" w14:textId="77777777" w:rsidR="005E4659" w:rsidRDefault="00923B4D" w:rsidP="00BA5754">
      <w:r>
        <w:fldChar w:fldCharType="end"/>
      </w:r>
    </w:p>
    <w:p w14:paraId="59EDFC98" w14:textId="77777777" w:rsidR="005E4659" w:rsidRDefault="00DA17CD" w:rsidP="00C9558A">
      <w:pPr>
        <w:pStyle w:val="ListofFigures"/>
      </w:pPr>
      <w:r>
        <w:t>List of Equations</w:t>
      </w:r>
    </w:p>
    <w:p w14:paraId="1A002CC3"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A43395">
        <w:rPr>
          <w:noProof/>
        </w:rPr>
        <w:t>5</w:t>
      </w:r>
      <w:r w:rsidR="00BA5754">
        <w:rPr>
          <w:noProof/>
        </w:rPr>
        <w:fldChar w:fldCharType="end"/>
      </w:r>
    </w:p>
    <w:p w14:paraId="13C1EAA4"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A43395">
        <w:rPr>
          <w:noProof/>
        </w:rPr>
        <w:t>5</w:t>
      </w:r>
      <w:r>
        <w:rPr>
          <w:noProof/>
        </w:rPr>
        <w:fldChar w:fldCharType="end"/>
      </w:r>
    </w:p>
    <w:p w14:paraId="11535917" w14:textId="77777777" w:rsidR="00B07717" w:rsidRPr="00161325" w:rsidRDefault="00D638E0" w:rsidP="007D1805">
      <w:pPr>
        <w:pStyle w:val="TableofFigures"/>
      </w:pPr>
      <w:r>
        <w:fldChar w:fldCharType="end"/>
      </w:r>
    </w:p>
    <w:p w14:paraId="458D9415" w14:textId="77777777" w:rsidR="00790277" w:rsidRPr="00852876" w:rsidRDefault="00790277" w:rsidP="003274DB">
      <w:pPr>
        <w:rPr>
          <w:lang w:val="en-US"/>
          <w:rPrChange w:id="7" w:author="Dunn, Karen" w:date="2021-03-22T13:46:00Z">
            <w:rPr>
              <w:lang w:val="fr-FR"/>
            </w:rPr>
          </w:rPrChange>
        </w:rPr>
        <w:sectPr w:rsidR="00790277" w:rsidRPr="00852876"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6376C377" w14:textId="77777777" w:rsidR="004944C8" w:rsidRDefault="00ED4450" w:rsidP="00DE2814">
      <w:pPr>
        <w:pStyle w:val="Heading1"/>
      </w:pPr>
      <w:bookmarkStart w:id="8" w:name="_Toc67491715"/>
      <w:commentRangeStart w:id="9"/>
      <w:r>
        <w:lastRenderedPageBreak/>
        <w:t>INTRODUCTION</w:t>
      </w:r>
      <w:commentRangeEnd w:id="9"/>
      <w:r w:rsidR="00795637">
        <w:rPr>
          <w:rStyle w:val="CommentReference"/>
          <w:rFonts w:asciiTheme="minorHAnsi" w:eastAsiaTheme="minorHAnsi" w:hAnsiTheme="minorHAnsi" w:cstheme="minorBidi"/>
          <w:b w:val="0"/>
          <w:bCs w:val="0"/>
          <w:caps w:val="0"/>
          <w:color w:val="auto"/>
        </w:rPr>
        <w:commentReference w:id="9"/>
      </w:r>
      <w:bookmarkEnd w:id="8"/>
    </w:p>
    <w:p w14:paraId="5E35A444" w14:textId="77777777" w:rsidR="004944C8" w:rsidRDefault="004944C8" w:rsidP="004944C8">
      <w:pPr>
        <w:pStyle w:val="Heading1separatationline"/>
      </w:pPr>
    </w:p>
    <w:p w14:paraId="4AEB9E18" w14:textId="77777777" w:rsidR="0074379A" w:rsidRDefault="0074379A" w:rsidP="0074379A">
      <w:pPr>
        <w:pStyle w:val="BodyText"/>
      </w:pPr>
      <w:r>
        <w:t>This document addresses the core VTS system and needs to be read together with the other G.1111 guidelines as listed below.</w:t>
      </w:r>
    </w:p>
    <w:p w14:paraId="4C1CCCF2" w14:textId="19098C8A" w:rsidR="0074379A" w:rsidRPr="006325BF" w:rsidRDefault="0074379A" w:rsidP="0074379A">
      <w:pPr>
        <w:pStyle w:val="Bullet1"/>
      </w:pPr>
      <w:commentRangeStart w:id="10"/>
      <w:r w:rsidRPr="006325BF">
        <w:t xml:space="preserve">G.1111 Establishing Functional and Performance Requirements for VTS systems </w:t>
      </w:r>
    </w:p>
    <w:p w14:paraId="07EF2BAC" w14:textId="6CD8E063" w:rsidR="0074379A" w:rsidRPr="0074379A" w:rsidRDefault="0074379A" w:rsidP="0074379A">
      <w:pPr>
        <w:pStyle w:val="Bullet1"/>
        <w:rPr>
          <w:b/>
          <w:bCs/>
        </w:rPr>
      </w:pPr>
      <w:r w:rsidRPr="0074379A">
        <w:rPr>
          <w:b/>
          <w:bCs/>
        </w:rPr>
        <w:t>G.1111-1 Producing Functional and Performance Requirements for the Core VTS system (this guideline)</w:t>
      </w:r>
    </w:p>
    <w:p w14:paraId="7D6B0B18" w14:textId="651EE9AF" w:rsidR="0074379A" w:rsidRPr="006325BF" w:rsidRDefault="0074379A" w:rsidP="0074379A">
      <w:pPr>
        <w:pStyle w:val="Bullet1"/>
      </w:pPr>
      <w:r w:rsidRPr="006325BF">
        <w:t xml:space="preserve">G.1111-2 Producing Functional and Performance Requirements for Voice Communications </w:t>
      </w:r>
    </w:p>
    <w:p w14:paraId="0E959EF8" w14:textId="6AD40A2D" w:rsidR="0074379A" w:rsidRPr="006325BF" w:rsidRDefault="0074379A" w:rsidP="0074379A">
      <w:pPr>
        <w:pStyle w:val="Bullet1"/>
      </w:pPr>
      <w:r w:rsidRPr="006325BF">
        <w:t xml:space="preserve">G.1111-3 Producing Functional and Performance Requirements for RADAR systems </w:t>
      </w:r>
    </w:p>
    <w:p w14:paraId="1D003E54" w14:textId="41B76246" w:rsidR="0074379A" w:rsidRPr="006325BF" w:rsidRDefault="0074379A" w:rsidP="0074379A">
      <w:pPr>
        <w:pStyle w:val="Bullet1"/>
      </w:pPr>
      <w:r w:rsidRPr="006325BF">
        <w:t xml:space="preserve">G.1111-4 Producing Functional and Performance Requirements for AIS and VDES systems </w:t>
      </w:r>
    </w:p>
    <w:p w14:paraId="2D63D2C4" w14:textId="77777777" w:rsidR="0074379A" w:rsidRPr="006325BF" w:rsidRDefault="0074379A" w:rsidP="0074379A">
      <w:pPr>
        <w:pStyle w:val="Bullet1"/>
      </w:pPr>
      <w:r w:rsidRPr="006325BF">
        <w:t xml:space="preserve">G.1111-5 Producing Functional and Performance Requirements for Environment Monitoring systems </w:t>
      </w:r>
    </w:p>
    <w:p w14:paraId="69997028" w14:textId="77777777" w:rsidR="0074379A" w:rsidRPr="006325BF" w:rsidRDefault="0074379A" w:rsidP="0074379A">
      <w:pPr>
        <w:pStyle w:val="Bullet1"/>
      </w:pPr>
      <w:r w:rsidRPr="006325BF">
        <w:t xml:space="preserve">G.1111-6 Producing Functional and Performance Requirements for Electro Optical systems </w:t>
      </w:r>
    </w:p>
    <w:p w14:paraId="3E70AF42" w14:textId="77777777" w:rsidR="0074379A" w:rsidRPr="006325BF" w:rsidRDefault="0074379A" w:rsidP="0074379A">
      <w:pPr>
        <w:pStyle w:val="Bullet1"/>
      </w:pPr>
      <w:r w:rsidRPr="006325BF">
        <w:t xml:space="preserve">G.1111-7 Producing Functional and Performance Requirements for Radio Direction Finder systems </w:t>
      </w:r>
    </w:p>
    <w:p w14:paraId="04005311" w14:textId="77777777" w:rsidR="0074379A" w:rsidRPr="006325BF" w:rsidRDefault="0074379A" w:rsidP="0074379A">
      <w:pPr>
        <w:pStyle w:val="Bullet1"/>
      </w:pPr>
      <w:r w:rsidRPr="006325BF">
        <w:t xml:space="preserve">G.1111-8 Producing Functional and Performance Requirements for Long Range Sensor systems </w:t>
      </w:r>
    </w:p>
    <w:p w14:paraId="1B7F6FB8" w14:textId="77777777" w:rsidR="0074379A" w:rsidRDefault="0074379A" w:rsidP="0074379A">
      <w:pPr>
        <w:pStyle w:val="Bullet1"/>
      </w:pPr>
      <w:r w:rsidRPr="006325BF">
        <w:t>G.1111-9 Producing Acceptance Requirements for VTS Systems</w:t>
      </w:r>
      <w:r>
        <w:t>.</w:t>
      </w:r>
      <w:commentRangeEnd w:id="10"/>
      <w:r w:rsidR="00681515">
        <w:rPr>
          <w:rStyle w:val="CommentReference"/>
          <w:color w:val="auto"/>
        </w:rPr>
        <w:commentReference w:id="10"/>
      </w:r>
    </w:p>
    <w:p w14:paraId="02EDB6B2" w14:textId="77777777" w:rsidR="0074379A" w:rsidRPr="007132D5" w:rsidRDefault="0074379A" w:rsidP="0074379A">
      <w:pPr>
        <w:pStyle w:val="BodyText"/>
      </w:pPr>
      <w:r w:rsidRPr="007132D5">
        <w:t xml:space="preserve">The main purpose of this document is to assist the VTS Authority in preparing the definition, specification, establishment, operation and upgrades of </w:t>
      </w:r>
      <w:r>
        <w:t xml:space="preserve">core </w:t>
      </w:r>
      <w:r w:rsidRPr="007132D5">
        <w:t>VTS system</w:t>
      </w:r>
      <w:r>
        <w:t xml:space="preserve"> functions</w:t>
      </w:r>
      <w:r w:rsidRPr="007132D5">
        <w:t xml:space="preserve">.  The document addresses the relationship between the </w:t>
      </w:r>
      <w:r>
        <w:t>Functional</w:t>
      </w:r>
      <w:r w:rsidRPr="007132D5">
        <w:t xml:space="preserve"> Requirements and</w:t>
      </w:r>
      <w:r>
        <w:t xml:space="preserve"> the </w:t>
      </w:r>
      <w:r w:rsidRPr="007132D5">
        <w:t>VTS system performance</w:t>
      </w:r>
      <w:r>
        <w:t xml:space="preserve"> </w:t>
      </w:r>
      <w:r w:rsidRPr="007132D5">
        <w:t>requirements and how these reflect into system design requirements.</w:t>
      </w:r>
    </w:p>
    <w:p w14:paraId="74867DC3" w14:textId="77777777" w:rsidR="0074379A" w:rsidRPr="007132D5" w:rsidRDefault="0074379A" w:rsidP="0074379A">
      <w:pPr>
        <w:pStyle w:val="BodyText"/>
      </w:pPr>
      <w:r w:rsidRPr="007132D5">
        <w:t xml:space="preserve">The document </w:t>
      </w:r>
      <w:r>
        <w:t>focuses on the human aspects of the</w:t>
      </w:r>
      <w:r w:rsidRPr="007132D5">
        <w:t xml:space="preserve"> system design</w:t>
      </w:r>
      <w:r>
        <w:t xml:space="preserve"> including</w:t>
      </w:r>
      <w:r w:rsidRPr="007132D5">
        <w:t>:</w:t>
      </w:r>
    </w:p>
    <w:p w14:paraId="66939D66" w14:textId="77777777" w:rsidR="0074379A" w:rsidRPr="007132D5" w:rsidRDefault="0074379A" w:rsidP="0074379A">
      <w:pPr>
        <w:pStyle w:val="Bullet1"/>
      </w:pPr>
      <w:r>
        <w:t>User</w:t>
      </w:r>
      <w:r w:rsidRPr="007132D5">
        <w:t xml:space="preserve"> Interface;</w:t>
      </w:r>
    </w:p>
    <w:p w14:paraId="480A30B0" w14:textId="77777777" w:rsidR="0074379A" w:rsidRPr="007132D5" w:rsidRDefault="0074379A" w:rsidP="0074379A">
      <w:pPr>
        <w:pStyle w:val="Bullet1"/>
      </w:pPr>
      <w:r>
        <w:t>d</w:t>
      </w:r>
      <w:r w:rsidRPr="007132D5">
        <w:t xml:space="preserve">ecision </w:t>
      </w:r>
      <w:r>
        <w:t>s</w:t>
      </w:r>
      <w:r w:rsidRPr="007132D5">
        <w:t>upport;</w:t>
      </w:r>
    </w:p>
    <w:p w14:paraId="49FAB996" w14:textId="77777777" w:rsidR="0074379A" w:rsidRPr="007132D5" w:rsidRDefault="0074379A" w:rsidP="0074379A">
      <w:pPr>
        <w:pStyle w:val="Bullet1"/>
      </w:pPr>
      <w:r>
        <w:t>d</w:t>
      </w:r>
      <w:r w:rsidRPr="007132D5">
        <w:t xml:space="preserve">ata </w:t>
      </w:r>
      <w:r>
        <w:t>p</w:t>
      </w:r>
      <w:r w:rsidRPr="007132D5">
        <w:t>rocessing;</w:t>
      </w:r>
    </w:p>
    <w:p w14:paraId="32AE8DAE" w14:textId="77777777" w:rsidR="0074379A" w:rsidRDefault="0074379A" w:rsidP="0074379A">
      <w:pPr>
        <w:pStyle w:val="Bullet1"/>
      </w:pPr>
      <w:r>
        <w:t>e</w:t>
      </w:r>
      <w:r w:rsidRPr="007132D5">
        <w:t xml:space="preserve">xternal </w:t>
      </w:r>
      <w:r>
        <w:t>i</w:t>
      </w:r>
      <w:r w:rsidRPr="007132D5">
        <w:t xml:space="preserve">nformation </w:t>
      </w:r>
      <w:r>
        <w:t>e</w:t>
      </w:r>
      <w:r w:rsidRPr="007132D5">
        <w:t>xchange</w:t>
      </w:r>
      <w:r>
        <w:t>.</w:t>
      </w:r>
    </w:p>
    <w:p w14:paraId="6D7E0C0C" w14:textId="77777777" w:rsidR="0074379A" w:rsidRPr="007132D5" w:rsidRDefault="0074379A" w:rsidP="0074379A">
      <w:pPr>
        <w:pStyle w:val="Heading2"/>
        <w:keepNext w:val="0"/>
        <w:keepLines w:val="0"/>
        <w:tabs>
          <w:tab w:val="num" w:pos="0"/>
        </w:tabs>
        <w:spacing w:line="240" w:lineRule="auto"/>
        <w:ind w:left="851" w:right="0" w:hanging="851"/>
      </w:pPr>
      <w:bookmarkStart w:id="11" w:name="_Toc418521413"/>
      <w:bookmarkStart w:id="12" w:name="_Toc418597372"/>
      <w:bookmarkStart w:id="13" w:name="_Toc452276975"/>
      <w:bookmarkStart w:id="14" w:name="_Toc67491716"/>
      <w:r w:rsidRPr="007132D5">
        <w:t>Definitions</w:t>
      </w:r>
      <w:bookmarkEnd w:id="11"/>
      <w:bookmarkEnd w:id="12"/>
      <w:bookmarkEnd w:id="13"/>
      <w:bookmarkEnd w:id="14"/>
    </w:p>
    <w:p w14:paraId="17A11F46" w14:textId="77777777" w:rsidR="0074379A" w:rsidRPr="007132D5" w:rsidRDefault="0074379A" w:rsidP="0074379A">
      <w:pPr>
        <w:pStyle w:val="Heading2separationlin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74379A" w:rsidRPr="007132D5" w14:paraId="699C5AB5" w14:textId="77777777" w:rsidTr="0074379A">
        <w:tc>
          <w:tcPr>
            <w:tcW w:w="1745" w:type="dxa"/>
          </w:tcPr>
          <w:p w14:paraId="1B397E19" w14:textId="77777777" w:rsidR="0074379A" w:rsidRPr="007132D5" w:rsidRDefault="0074379A" w:rsidP="0074379A">
            <w:pPr>
              <w:pStyle w:val="BodyText"/>
            </w:pPr>
            <w:r w:rsidRPr="007132D5">
              <w:rPr>
                <w:b/>
              </w:rPr>
              <w:t>VTS System</w:t>
            </w:r>
          </w:p>
        </w:tc>
        <w:tc>
          <w:tcPr>
            <w:tcW w:w="425" w:type="dxa"/>
          </w:tcPr>
          <w:p w14:paraId="07A74B5E" w14:textId="77777777" w:rsidR="0074379A" w:rsidRPr="007132D5" w:rsidRDefault="0074379A" w:rsidP="0074379A">
            <w:pPr>
              <w:pStyle w:val="BodyText"/>
            </w:pPr>
            <w:r w:rsidRPr="007132D5">
              <w:t>–</w:t>
            </w:r>
          </w:p>
        </w:tc>
        <w:tc>
          <w:tcPr>
            <w:tcW w:w="7684" w:type="dxa"/>
          </w:tcPr>
          <w:p w14:paraId="38031729" w14:textId="77777777" w:rsidR="0074379A" w:rsidRPr="007132D5" w:rsidRDefault="0074379A" w:rsidP="0074379A">
            <w:pPr>
              <w:pStyle w:val="BodyText"/>
            </w:pPr>
            <w:r w:rsidRPr="007132D5">
              <w:t xml:space="preserve">within this document, the VTS System is the </w:t>
            </w:r>
            <w:r>
              <w:t xml:space="preserve">VTS </w:t>
            </w:r>
            <w:r w:rsidRPr="007132D5">
              <w:t>software</w:t>
            </w:r>
            <w:ins w:id="15" w:author="Steve Guest [2]" w:date="2019-02-27T00:20:00Z">
              <w:r>
                <w:t>,</w:t>
              </w:r>
            </w:ins>
            <w:r w:rsidRPr="007132D5">
              <w:t xml:space="preserve"> hardware</w:t>
            </w:r>
            <w:r>
              <w:t>, communications</w:t>
            </w:r>
            <w:r w:rsidRPr="007132D5">
              <w:t xml:space="preserve"> and </w:t>
            </w:r>
            <w:r>
              <w:t>sensors</w:t>
            </w:r>
            <w:r w:rsidRPr="007132D5">
              <w:t>.  This excludes personnel and procedures.</w:t>
            </w:r>
          </w:p>
        </w:tc>
      </w:tr>
      <w:tr w:rsidR="0074379A" w:rsidRPr="007132D5" w14:paraId="4CBF24FB" w14:textId="77777777" w:rsidTr="0074379A">
        <w:tc>
          <w:tcPr>
            <w:tcW w:w="1745" w:type="dxa"/>
          </w:tcPr>
          <w:p w14:paraId="2E50B14A" w14:textId="77777777" w:rsidR="0074379A" w:rsidRPr="007132D5" w:rsidRDefault="0074379A" w:rsidP="0074379A">
            <w:pPr>
              <w:pStyle w:val="BodyText"/>
            </w:pPr>
            <w:r w:rsidRPr="007132D5">
              <w:rPr>
                <w:b/>
              </w:rPr>
              <w:t>VTS Equipment</w:t>
            </w:r>
          </w:p>
        </w:tc>
        <w:tc>
          <w:tcPr>
            <w:tcW w:w="425" w:type="dxa"/>
          </w:tcPr>
          <w:p w14:paraId="68AE2E0F" w14:textId="77777777" w:rsidR="0074379A" w:rsidRPr="007132D5" w:rsidRDefault="0074379A" w:rsidP="0074379A">
            <w:pPr>
              <w:pStyle w:val="BodyText"/>
            </w:pPr>
            <w:r w:rsidRPr="007132D5">
              <w:t>–</w:t>
            </w:r>
          </w:p>
        </w:tc>
        <w:tc>
          <w:tcPr>
            <w:tcW w:w="7684" w:type="dxa"/>
          </w:tcPr>
          <w:p w14:paraId="7D29EEE8" w14:textId="77777777" w:rsidR="0074379A" w:rsidRPr="007132D5" w:rsidRDefault="0074379A" w:rsidP="0074379A">
            <w:pPr>
              <w:pStyle w:val="BodyText"/>
            </w:pPr>
            <w:r w:rsidRPr="007132D5">
              <w:t>within this document, VTS Equipment refers to the individual items of software</w:t>
            </w:r>
            <w:r>
              <w:t>,</w:t>
            </w:r>
            <w:r w:rsidRPr="007132D5">
              <w:t xml:space="preserve"> hardware</w:t>
            </w:r>
            <w:r>
              <w:t>, communications</w:t>
            </w:r>
            <w:r w:rsidRPr="007132D5">
              <w:t xml:space="preserve"> and </w:t>
            </w:r>
            <w:r>
              <w:t>sensors,</w:t>
            </w:r>
            <w:r w:rsidRPr="007132D5">
              <w:t xml:space="preserve"> which make up the VTS System.</w:t>
            </w:r>
          </w:p>
        </w:tc>
      </w:tr>
      <w:tr w:rsidR="00D803E5" w:rsidRPr="007132D5" w14:paraId="544F07A6" w14:textId="77777777" w:rsidTr="0074379A">
        <w:trPr>
          <w:ins w:id="16" w:author="Steve Guest" w:date="2021-03-22T11:36:00Z"/>
        </w:trPr>
        <w:tc>
          <w:tcPr>
            <w:tcW w:w="1745" w:type="dxa"/>
          </w:tcPr>
          <w:p w14:paraId="0DF03C05" w14:textId="43F71377" w:rsidR="00D803E5" w:rsidRPr="007132D5" w:rsidRDefault="00D803E5" w:rsidP="0074379A">
            <w:pPr>
              <w:pStyle w:val="BodyText"/>
              <w:rPr>
                <w:ins w:id="17" w:author="Steve Guest" w:date="2021-03-22T11:36:00Z"/>
                <w:b/>
              </w:rPr>
            </w:pPr>
            <w:commentRangeStart w:id="18"/>
            <w:ins w:id="19" w:author="Steve Guest" w:date="2021-03-22T11:36:00Z">
              <w:r>
                <w:rPr>
                  <w:b/>
                </w:rPr>
                <w:t>VTS User</w:t>
              </w:r>
            </w:ins>
          </w:p>
        </w:tc>
        <w:tc>
          <w:tcPr>
            <w:tcW w:w="425" w:type="dxa"/>
          </w:tcPr>
          <w:p w14:paraId="543B3F5E" w14:textId="22C61F82" w:rsidR="00D803E5" w:rsidRPr="007132D5" w:rsidRDefault="00D803E5" w:rsidP="0074379A">
            <w:pPr>
              <w:pStyle w:val="BodyText"/>
              <w:rPr>
                <w:ins w:id="20" w:author="Steve Guest" w:date="2021-03-22T11:36:00Z"/>
              </w:rPr>
            </w:pPr>
            <w:ins w:id="21" w:author="Steve Guest" w:date="2021-03-22T11:36:00Z">
              <w:r>
                <w:t>-</w:t>
              </w:r>
            </w:ins>
          </w:p>
        </w:tc>
        <w:tc>
          <w:tcPr>
            <w:tcW w:w="7684" w:type="dxa"/>
          </w:tcPr>
          <w:p w14:paraId="7FFAD1C9" w14:textId="7253F81F" w:rsidR="00D803E5" w:rsidRPr="007132D5" w:rsidRDefault="006E466D" w:rsidP="0074379A">
            <w:pPr>
              <w:pStyle w:val="BodyText"/>
              <w:rPr>
                <w:ins w:id="22" w:author="Steve Guest" w:date="2021-03-22T11:36:00Z"/>
              </w:rPr>
            </w:pPr>
            <w:ins w:id="23" w:author="Steve Guest" w:date="2021-03-22T11:38:00Z">
              <w:r>
                <w:t>w</w:t>
              </w:r>
            </w:ins>
            <w:ins w:id="24" w:author="Steve Guest" w:date="2021-03-22T11:37:00Z">
              <w:r>
                <w:t xml:space="preserve">ithin this document, VTS User </w:t>
              </w:r>
            </w:ins>
            <w:ins w:id="25" w:author="Steve Guest" w:date="2021-03-22T11:38:00Z">
              <w:r w:rsidRPr="006E466D">
                <w:t xml:space="preserve">is defined as someone with either an operational, technical, or administrative need to use </w:t>
              </w:r>
            </w:ins>
            <w:ins w:id="26" w:author="Steve Guest" w:date="2021-03-24T13:07:00Z">
              <w:r w:rsidR="00B74799">
                <w:t xml:space="preserve">or access </w:t>
              </w:r>
            </w:ins>
            <w:ins w:id="27" w:author="Steve Guest" w:date="2021-03-22T11:38:00Z">
              <w:r w:rsidRPr="006E466D">
                <w:t>the</w:t>
              </w:r>
            </w:ins>
            <w:ins w:id="28" w:author="Steve Guest" w:date="2021-03-22T11:39:00Z">
              <w:r>
                <w:t xml:space="preserve"> VTS S</w:t>
              </w:r>
            </w:ins>
            <w:ins w:id="29" w:author="Steve Guest" w:date="2021-03-22T11:38:00Z">
              <w:r w:rsidRPr="006E466D">
                <w:t>ystem</w:t>
              </w:r>
            </w:ins>
            <w:ins w:id="30" w:author="Steve Guest" w:date="2021-03-22T11:39:00Z">
              <w:r>
                <w:t>.</w:t>
              </w:r>
            </w:ins>
            <w:commentRangeEnd w:id="18"/>
            <w:ins w:id="31" w:author="Steve Guest" w:date="2021-03-24T13:07:00Z">
              <w:r w:rsidR="00B74799">
                <w:rPr>
                  <w:rStyle w:val="CommentReference"/>
                </w:rPr>
                <w:commentReference w:id="18"/>
              </w:r>
            </w:ins>
          </w:p>
        </w:tc>
      </w:tr>
    </w:tbl>
    <w:p w14:paraId="5BFA7DD5" w14:textId="77777777" w:rsidR="0074379A" w:rsidRPr="007132D5" w:rsidRDefault="0074379A" w:rsidP="0074379A">
      <w:pPr>
        <w:pStyle w:val="Heading2"/>
        <w:keepNext w:val="0"/>
        <w:keepLines w:val="0"/>
        <w:tabs>
          <w:tab w:val="num" w:pos="0"/>
        </w:tabs>
        <w:spacing w:line="240" w:lineRule="auto"/>
        <w:ind w:left="851" w:right="0" w:hanging="851"/>
      </w:pPr>
      <w:bookmarkStart w:id="32" w:name="_Toc416863553"/>
      <w:bookmarkStart w:id="33" w:name="_Toc416863887"/>
      <w:bookmarkStart w:id="34" w:name="_Toc416864220"/>
      <w:bookmarkStart w:id="35" w:name="_Toc416864554"/>
      <w:bookmarkStart w:id="36" w:name="_Toc416864890"/>
      <w:bookmarkStart w:id="37" w:name="_Toc416865239"/>
      <w:bookmarkStart w:id="38" w:name="_Toc416866071"/>
      <w:bookmarkStart w:id="39" w:name="_Toc416867068"/>
      <w:bookmarkStart w:id="40" w:name="_Toc416867806"/>
      <w:bookmarkStart w:id="41" w:name="_Toc416868543"/>
      <w:bookmarkStart w:id="42" w:name="_Toc416937588"/>
      <w:bookmarkStart w:id="43" w:name="_Toc416937862"/>
      <w:bookmarkStart w:id="44" w:name="_Toc416938123"/>
      <w:bookmarkStart w:id="45" w:name="_Toc416938384"/>
      <w:bookmarkStart w:id="46" w:name="_Toc416946347"/>
      <w:bookmarkStart w:id="47" w:name="_Toc416863556"/>
      <w:bookmarkStart w:id="48" w:name="_Toc416863890"/>
      <w:bookmarkStart w:id="49" w:name="_Toc416864223"/>
      <w:bookmarkStart w:id="50" w:name="_Toc416864557"/>
      <w:bookmarkStart w:id="51" w:name="_Toc416864893"/>
      <w:bookmarkStart w:id="52" w:name="_Toc416865242"/>
      <w:bookmarkStart w:id="53" w:name="_Toc416866074"/>
      <w:bookmarkStart w:id="54" w:name="_Toc416867071"/>
      <w:bookmarkStart w:id="55" w:name="_Toc416867809"/>
      <w:bookmarkStart w:id="56" w:name="_Toc416868546"/>
      <w:bookmarkStart w:id="57" w:name="_Toc416937589"/>
      <w:bookmarkStart w:id="58" w:name="_Toc416937863"/>
      <w:bookmarkStart w:id="59" w:name="_Toc416938124"/>
      <w:bookmarkStart w:id="60" w:name="_Toc416938385"/>
      <w:bookmarkStart w:id="61" w:name="_Toc416946348"/>
      <w:bookmarkStart w:id="62" w:name="_Toc416865244"/>
      <w:bookmarkStart w:id="63" w:name="_Toc416866076"/>
      <w:bookmarkStart w:id="64" w:name="_Toc416867073"/>
      <w:bookmarkStart w:id="65" w:name="_Toc416867811"/>
      <w:bookmarkStart w:id="66" w:name="_Toc416868548"/>
      <w:bookmarkStart w:id="67" w:name="_Toc416937591"/>
      <w:bookmarkStart w:id="68" w:name="_Toc416937865"/>
      <w:bookmarkStart w:id="69" w:name="_Toc416938126"/>
      <w:bookmarkStart w:id="70" w:name="_Toc416938387"/>
      <w:bookmarkStart w:id="71" w:name="_Toc416946350"/>
      <w:bookmarkStart w:id="72" w:name="_Toc452276976"/>
      <w:bookmarkStart w:id="73" w:name="_Toc67491717"/>
      <w:bookmarkStart w:id="74" w:name="_Toc418521416"/>
      <w:bookmarkStart w:id="75" w:name="_Toc418597375"/>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7132D5">
        <w:t>References</w:t>
      </w:r>
      <w:bookmarkEnd w:id="72"/>
      <w:bookmarkEnd w:id="73"/>
    </w:p>
    <w:p w14:paraId="33BA4D9D" w14:textId="77777777" w:rsidR="0074379A" w:rsidRPr="007132D5" w:rsidRDefault="0074379A" w:rsidP="0074379A">
      <w:pPr>
        <w:pStyle w:val="Heading2separationline"/>
      </w:pPr>
    </w:p>
    <w:p w14:paraId="0D4055D5" w14:textId="77777777" w:rsidR="0074379A" w:rsidRPr="007132D5" w:rsidRDefault="0074379A" w:rsidP="0038791B">
      <w:pPr>
        <w:pStyle w:val="Reference"/>
        <w:numPr>
          <w:ilvl w:val="0"/>
          <w:numId w:val="35"/>
        </w:numPr>
      </w:pPr>
      <w:commentRangeStart w:id="76"/>
      <w:r w:rsidRPr="007132D5">
        <w:t>Convention on Safety of Life At Sea (SOLAS 1974) (as amended).</w:t>
      </w:r>
    </w:p>
    <w:p w14:paraId="78297F07" w14:textId="77777777" w:rsidR="0074379A" w:rsidRPr="007132D5" w:rsidRDefault="0074379A" w:rsidP="0074379A">
      <w:pPr>
        <w:pStyle w:val="Reference"/>
      </w:pPr>
      <w:bookmarkStart w:id="77" w:name="_Ref353293786"/>
      <w:r w:rsidRPr="007132D5">
        <w:t>IMO Resolution A.857(20) - Guidelines for Vessel Traffic Services (1997).</w:t>
      </w:r>
      <w:bookmarkEnd w:id="77"/>
    </w:p>
    <w:p w14:paraId="6AFB27A7" w14:textId="77777777" w:rsidR="0074379A" w:rsidRPr="007132D5" w:rsidRDefault="0074379A" w:rsidP="0074379A">
      <w:pPr>
        <w:pStyle w:val="Reference"/>
      </w:pPr>
      <w:bookmarkStart w:id="78" w:name="_Ref353351659"/>
      <w:r w:rsidRPr="007132D5">
        <w:t>IALA Vessel Traffic Services Manual.</w:t>
      </w:r>
      <w:bookmarkEnd w:id="78"/>
    </w:p>
    <w:p w14:paraId="402D121A" w14:textId="77777777" w:rsidR="0074379A" w:rsidRPr="007132D5" w:rsidRDefault="0074379A" w:rsidP="0074379A">
      <w:pPr>
        <w:pStyle w:val="Reference"/>
      </w:pPr>
      <w:r w:rsidRPr="007132D5">
        <w:t xml:space="preserve">IALA Recommendation </w:t>
      </w:r>
      <w:r>
        <w:t>R0128</w:t>
      </w:r>
      <w:r w:rsidRPr="007132D5">
        <w:t xml:space="preserve"> </w:t>
      </w:r>
      <w:r>
        <w:t>–</w:t>
      </w:r>
      <w:r w:rsidRPr="007132D5">
        <w:t xml:space="preserve"> O</w:t>
      </w:r>
      <w:r>
        <w:t>perational and Technical Performance of VTS Systems</w:t>
      </w:r>
      <w:r w:rsidRPr="007132D5">
        <w:t>.</w:t>
      </w:r>
    </w:p>
    <w:p w14:paraId="1C1C4098" w14:textId="77777777" w:rsidR="0074379A" w:rsidRPr="007132D5" w:rsidRDefault="0074379A" w:rsidP="0074379A">
      <w:pPr>
        <w:pStyle w:val="Reference"/>
      </w:pPr>
      <w:bookmarkStart w:id="79" w:name="_Ref408824890"/>
      <w:bookmarkStart w:id="80" w:name="_Ref445287435"/>
      <w:r w:rsidRPr="007132D5">
        <w:t xml:space="preserve">IALA Recommendation </w:t>
      </w:r>
      <w:r>
        <w:t>R0</w:t>
      </w:r>
      <w:r w:rsidRPr="007132D5">
        <w:t>119 – The Implementation of Vessel Traffic Services</w:t>
      </w:r>
      <w:bookmarkEnd w:id="79"/>
      <w:r w:rsidRPr="007132D5">
        <w:t>.</w:t>
      </w:r>
      <w:bookmarkEnd w:id="80"/>
    </w:p>
    <w:p w14:paraId="02E6D632" w14:textId="77777777" w:rsidR="0074379A" w:rsidRDefault="0074379A" w:rsidP="0074379A">
      <w:pPr>
        <w:pStyle w:val="Reference"/>
      </w:pPr>
      <w:bookmarkStart w:id="81" w:name="_Ref352233922"/>
      <w:r>
        <w:lastRenderedPageBreak/>
        <w:t>IALA Guideline G-1045 – Staffing Levels at VTS Centres.</w:t>
      </w:r>
    </w:p>
    <w:p w14:paraId="6CB400DF" w14:textId="77777777" w:rsidR="0074379A" w:rsidRDefault="0074379A" w:rsidP="0074379A">
      <w:pPr>
        <w:pStyle w:val="Reference"/>
      </w:pPr>
      <w:r>
        <w:t>IALA Recommendation e-Nav 140 – Architecture for Shore-based Infrastructure ‘fit for e-Navigation’.</w:t>
      </w:r>
    </w:p>
    <w:p w14:paraId="50925A82" w14:textId="77777777" w:rsidR="0074379A" w:rsidRDefault="0074379A" w:rsidP="0074379A">
      <w:pPr>
        <w:pStyle w:val="Reference"/>
      </w:pPr>
      <w:r>
        <w:t>IALA Guideline 1118 – Marine Casualty/Incident Reporting and Recording, including Near-miss situation as it relates to VTS.</w:t>
      </w:r>
    </w:p>
    <w:p w14:paraId="19A70293" w14:textId="77777777" w:rsidR="0074379A" w:rsidRDefault="0074379A" w:rsidP="0074379A">
      <w:pPr>
        <w:pStyle w:val="Reference"/>
      </w:pPr>
      <w:r>
        <w:t>IALA Guideline 1128 – The Specification of e-Navigation Technical Services.</w:t>
      </w:r>
    </w:p>
    <w:p w14:paraId="371A709C" w14:textId="77777777" w:rsidR="0074379A" w:rsidRPr="007132D5" w:rsidRDefault="0074379A" w:rsidP="0074379A">
      <w:pPr>
        <w:pStyle w:val="Reference"/>
      </w:pPr>
      <w:r w:rsidRPr="007132D5">
        <w:t>MIL-STD-810G - Environmental Engineering Considerations and Laboratory Tests</w:t>
      </w:r>
      <w:bookmarkEnd w:id="81"/>
      <w:r w:rsidRPr="007132D5">
        <w:t>.</w:t>
      </w:r>
      <w:commentRangeEnd w:id="76"/>
      <w:r w:rsidR="00816309">
        <w:rPr>
          <w:rStyle w:val="CommentReference"/>
          <w:rFonts w:eastAsiaTheme="minorHAnsi" w:cstheme="minorBidi"/>
        </w:rPr>
        <w:commentReference w:id="76"/>
      </w:r>
    </w:p>
    <w:p w14:paraId="0C5ED4C9" w14:textId="1C4C2F54" w:rsidR="00EB6F3C" w:rsidRPr="00205D9B" w:rsidRDefault="00542240" w:rsidP="00DE2814">
      <w:pPr>
        <w:pStyle w:val="Heading1"/>
      </w:pPr>
      <w:bookmarkStart w:id="82" w:name="_Toc67491718"/>
      <w:bookmarkEnd w:id="74"/>
      <w:bookmarkEnd w:id="75"/>
      <w:r>
        <w:t>User Interface</w:t>
      </w:r>
      <w:bookmarkEnd w:id="82"/>
    </w:p>
    <w:p w14:paraId="2D15DAC5" w14:textId="77777777" w:rsidR="007E30DF" w:rsidRPr="00205D9B" w:rsidRDefault="007E30DF" w:rsidP="001349DB">
      <w:pPr>
        <w:pStyle w:val="Heading1separatationline"/>
        <w:rPr>
          <w:sz w:val="28"/>
          <w:szCs w:val="28"/>
        </w:rPr>
      </w:pPr>
    </w:p>
    <w:p w14:paraId="3A767070"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83" w:name="_Toc67491719"/>
      <w:r w:rsidRPr="007132D5">
        <w:rPr>
          <w:lang w:eastAsia="de-DE"/>
        </w:rPr>
        <w:t>Introduction</w:t>
      </w:r>
      <w:bookmarkEnd w:id="83"/>
    </w:p>
    <w:p w14:paraId="6CC44D5B" w14:textId="77777777" w:rsidR="00657DB0" w:rsidRPr="007132D5" w:rsidRDefault="00657DB0" w:rsidP="00657DB0">
      <w:pPr>
        <w:pStyle w:val="BodyText"/>
      </w:pPr>
      <w:r w:rsidRPr="006E46FF">
        <w:t>The purpose of this section is to support VTS authorities in the specification and selection of the User Interface for VTS systems.</w:t>
      </w:r>
    </w:p>
    <w:p w14:paraId="41D87FA3" w14:textId="77777777" w:rsidR="00657DB0" w:rsidRDefault="00657DB0" w:rsidP="00657DB0">
      <w:pPr>
        <w:pStyle w:val="BodyText"/>
        <w:rPr>
          <w:lang w:eastAsia="de-DE"/>
        </w:rPr>
      </w:pPr>
      <w:r w:rsidRPr="007132D5">
        <w:rPr>
          <w:lang w:eastAsia="de-DE"/>
        </w:rPr>
        <w:t>This section should be read in conjunction with IALA Recommendation V-125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w:t>
      </w:r>
    </w:p>
    <w:p w14:paraId="29A5797E"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84" w:name="_Toc67491720"/>
      <w:r w:rsidRPr="007132D5">
        <w:rPr>
          <w:lang w:eastAsia="de-DE"/>
        </w:rPr>
        <w:t>Definitions and References</w:t>
      </w:r>
      <w:bookmarkEnd w:id="84"/>
    </w:p>
    <w:p w14:paraId="4C32921E" w14:textId="77777777" w:rsidR="00657DB0" w:rsidRPr="007132D5" w:rsidRDefault="00657DB0" w:rsidP="00657DB0">
      <w:pPr>
        <w:pStyle w:val="Heading2separationline"/>
      </w:pPr>
    </w:p>
    <w:p w14:paraId="4B1C5D58" w14:textId="77777777" w:rsidR="00657DB0" w:rsidRPr="007132D5" w:rsidRDefault="00657DB0" w:rsidP="00657DB0">
      <w:pPr>
        <w:pStyle w:val="Heading3"/>
        <w:tabs>
          <w:tab w:val="num" w:pos="0"/>
        </w:tabs>
        <w:ind w:left="992" w:hanging="992"/>
      </w:pPr>
      <w:bookmarkStart w:id="85" w:name="_Toc67491721"/>
      <w:r w:rsidRPr="007132D5">
        <w:t>Definitions</w:t>
      </w:r>
      <w:bookmarkEnd w:id="85"/>
    </w:p>
    <w:p w14:paraId="1A35C7A5" w14:textId="77777777" w:rsidR="00657DB0" w:rsidRPr="007132D5" w:rsidRDefault="00657DB0" w:rsidP="00657DB0">
      <w:pPr>
        <w:pStyle w:val="BodyText"/>
        <w:rPr>
          <w:lang w:eastAsia="de-DE"/>
        </w:rPr>
      </w:pPr>
      <w:r w:rsidRPr="007132D5">
        <w:rPr>
          <w:lang w:eastAsia="de-DE"/>
        </w:rPr>
        <w:t xml:space="preserve">The User Interface is the space where interaction between humans and machines occurs.  The goal of this interaction is effective operation and control of the machine on the user's end, and feedback from the machine, which aids the </w:t>
      </w:r>
      <w:r>
        <w:rPr>
          <w:lang w:eastAsia="de-DE"/>
        </w:rPr>
        <w:t>VTS Operator (</w:t>
      </w:r>
      <w:r w:rsidRPr="007132D5">
        <w:rPr>
          <w:lang w:eastAsia="de-DE"/>
        </w:rPr>
        <w:t>VTSO</w:t>
      </w:r>
      <w:r>
        <w:rPr>
          <w:lang w:eastAsia="de-DE"/>
        </w:rPr>
        <w:t>)</w:t>
      </w:r>
      <w:r w:rsidRPr="007132D5">
        <w:rPr>
          <w:lang w:eastAsia="de-DE"/>
        </w:rPr>
        <w:t xml:space="preserve"> </w:t>
      </w:r>
      <w:r>
        <w:rPr>
          <w:lang w:eastAsia="de-DE"/>
        </w:rPr>
        <w:t xml:space="preserve">gaining and maintaining situational awareness and </w:t>
      </w:r>
      <w:r w:rsidRPr="007132D5">
        <w:rPr>
          <w:lang w:eastAsia="de-DE"/>
        </w:rPr>
        <w:t>in making operational decisions.</w:t>
      </w:r>
    </w:p>
    <w:p w14:paraId="1C38D425" w14:textId="77777777" w:rsidR="00657DB0" w:rsidRPr="007132D5" w:rsidRDefault="00657DB0" w:rsidP="00657DB0">
      <w:pPr>
        <w:pStyle w:val="BodyText"/>
        <w:rPr>
          <w:lang w:eastAsia="de-DE"/>
        </w:rPr>
      </w:pPr>
      <w:r w:rsidRPr="007132D5">
        <w:rPr>
          <w:lang w:eastAsia="de-DE"/>
        </w:rPr>
        <w:t>The design considerations when creating user interfaces are related to or involve such disciplines as ergonomics and psychology.</w:t>
      </w:r>
    </w:p>
    <w:p w14:paraId="4B2F42B1" w14:textId="77777777" w:rsidR="00657DB0" w:rsidRPr="007132D5" w:rsidRDefault="00657DB0" w:rsidP="00657DB0">
      <w:pPr>
        <w:pStyle w:val="BodyText"/>
        <w:rPr>
          <w:lang w:eastAsia="de-DE"/>
        </w:rPr>
      </w:pPr>
      <w:r w:rsidRPr="007132D5">
        <w:rPr>
          <w:lang w:eastAsia="de-DE"/>
        </w:rPr>
        <w:t>Specific terms used are as below:</w:t>
      </w:r>
    </w:p>
    <w:p w14:paraId="34A7202A" w14:textId="150BB634" w:rsidR="0099077B" w:rsidRDefault="0099077B" w:rsidP="0099077B">
      <w:pPr>
        <w:pStyle w:val="BodyText"/>
        <w:rPr>
          <w:lang w:eastAsia="de-DE"/>
        </w:rPr>
      </w:pPr>
      <w:r>
        <w:rPr>
          <w:b/>
          <w:lang w:eastAsia="de-DE"/>
        </w:rPr>
        <w:t>Maritime domain awareness</w:t>
      </w:r>
      <w:r w:rsidRPr="007132D5">
        <w:rPr>
          <w:lang w:eastAsia="de-DE"/>
        </w:rPr>
        <w:t xml:space="preserve"> –</w:t>
      </w:r>
      <w:r w:rsidRPr="0045703D">
        <w:rPr>
          <w:lang w:eastAsia="de-DE"/>
        </w:rPr>
        <w:t xml:space="preserve"> </w:t>
      </w:r>
      <w:r>
        <w:rPr>
          <w:lang w:eastAsia="de-DE"/>
        </w:rPr>
        <w:t xml:space="preserve">is defined by the </w:t>
      </w:r>
      <w:r w:rsidRPr="0099077B">
        <w:rPr>
          <w:lang w:eastAsia="de-DE"/>
        </w:rPr>
        <w:t>International Maritime Organization as the effective understanding of anything associated with the maritime domain that could impact the security, safety, economy, or environment. The maritime domain is defined as all areas and things of, on, under, relating to, adjacent to, or bordering on a sea, ocean, or other navigable waterway, including all maritime-related activities, infrastructure, people, cargo, and vessels and other conveyances</w:t>
      </w:r>
      <w:r w:rsidRPr="007132D5">
        <w:rPr>
          <w:lang w:eastAsia="de-DE"/>
        </w:rPr>
        <w:t>.</w:t>
      </w:r>
    </w:p>
    <w:p w14:paraId="6F1E636E" w14:textId="5ED71167" w:rsidR="00657DB0" w:rsidRDefault="00657DB0" w:rsidP="00657DB0">
      <w:pPr>
        <w:pStyle w:val="BodyText"/>
        <w:rPr>
          <w:ins w:id="86" w:author="Steve Guest [2]" w:date="2021-03-16T12:04:00Z"/>
          <w:lang w:eastAsia="de-DE"/>
        </w:rPr>
      </w:pPr>
      <w:r>
        <w:rPr>
          <w:b/>
          <w:lang w:eastAsia="de-DE"/>
        </w:rPr>
        <w:t>Traffic Image</w:t>
      </w:r>
      <w:r w:rsidRPr="007132D5">
        <w:rPr>
          <w:lang w:eastAsia="de-DE"/>
        </w:rPr>
        <w:t xml:space="preserve"> –</w:t>
      </w:r>
      <w:r w:rsidRPr="0045703D">
        <w:rPr>
          <w:lang w:eastAsia="de-DE"/>
        </w:rPr>
        <w:t xml:space="preserve"> is the </w:t>
      </w:r>
      <w:r w:rsidR="005D0643">
        <w:rPr>
          <w:lang w:eastAsia="de-DE"/>
        </w:rPr>
        <w:t xml:space="preserve">real-time presentation </w:t>
      </w:r>
      <w:r w:rsidRPr="0045703D">
        <w:rPr>
          <w:lang w:eastAsia="de-DE"/>
        </w:rPr>
        <w:t xml:space="preserve">of vessels and </w:t>
      </w:r>
      <w:r w:rsidR="00E222F4">
        <w:rPr>
          <w:lang w:eastAsia="de-DE"/>
        </w:rPr>
        <w:t xml:space="preserve">objects and </w:t>
      </w:r>
      <w:r w:rsidRPr="0045703D">
        <w:rPr>
          <w:lang w:eastAsia="de-DE"/>
        </w:rPr>
        <w:t>their movements</w:t>
      </w:r>
      <w:r w:rsidR="00E27580">
        <w:rPr>
          <w:lang w:eastAsia="de-DE"/>
        </w:rPr>
        <w:t>, as well as other activities affecting maritime domain awareness</w:t>
      </w:r>
      <w:r w:rsidRPr="007132D5">
        <w:rPr>
          <w:lang w:eastAsia="de-DE"/>
        </w:rPr>
        <w:t>.</w:t>
      </w:r>
    </w:p>
    <w:p w14:paraId="7BD958B6" w14:textId="6FA5C4C3" w:rsidR="00657DB0" w:rsidRPr="007132D5" w:rsidRDefault="00657DB0" w:rsidP="00657DB0">
      <w:pPr>
        <w:pStyle w:val="BodyText"/>
        <w:rPr>
          <w:lang w:eastAsia="de-DE"/>
        </w:rPr>
      </w:pPr>
      <w:r w:rsidRPr="007132D5">
        <w:rPr>
          <w:b/>
          <w:lang w:eastAsia="de-DE"/>
        </w:rPr>
        <w:t>Chart</w:t>
      </w:r>
      <w:r w:rsidRPr="007132D5">
        <w:rPr>
          <w:lang w:eastAsia="de-DE"/>
        </w:rPr>
        <w:t xml:space="preserve"> – </w:t>
      </w:r>
      <w:r w:rsidRPr="00111583">
        <w:rPr>
          <w:lang w:eastAsia="de-DE"/>
        </w:rPr>
        <w:t xml:space="preserve">A chart is a graphic representation of </w:t>
      </w:r>
      <w:r w:rsidR="00E27580">
        <w:rPr>
          <w:lang w:eastAsia="de-DE"/>
        </w:rPr>
        <w:t>the maritime domain</w:t>
      </w:r>
      <w:r w:rsidRPr="007132D5">
        <w:rPr>
          <w:lang w:eastAsia="de-DE"/>
        </w:rPr>
        <w:t>.</w:t>
      </w:r>
    </w:p>
    <w:p w14:paraId="5C2D31BB" w14:textId="77777777" w:rsidR="00657DB0" w:rsidRPr="007132D5" w:rsidRDefault="00657DB0" w:rsidP="00657DB0">
      <w:pPr>
        <w:pStyle w:val="Heading3"/>
        <w:tabs>
          <w:tab w:val="num" w:pos="0"/>
        </w:tabs>
        <w:ind w:left="992" w:hanging="992"/>
      </w:pPr>
      <w:bookmarkStart w:id="87" w:name="_Toc67491722"/>
      <w:r w:rsidRPr="007132D5">
        <w:t>References</w:t>
      </w:r>
      <w:bookmarkEnd w:id="87"/>
    </w:p>
    <w:p w14:paraId="4CD9B743" w14:textId="77777777" w:rsidR="00657DB0" w:rsidRPr="007132D5" w:rsidRDefault="00657DB0" w:rsidP="0038791B">
      <w:pPr>
        <w:pStyle w:val="Reference"/>
        <w:numPr>
          <w:ilvl w:val="0"/>
          <w:numId w:val="35"/>
        </w:numPr>
      </w:pPr>
      <w:commentRangeStart w:id="88"/>
      <w:commentRangeStart w:id="89"/>
      <w:r w:rsidRPr="007132D5">
        <w:t>IALA Recommendation V-125 - The Use and Presentation of Symbology at a VTS Centre.</w:t>
      </w:r>
    </w:p>
    <w:p w14:paraId="5758677F" w14:textId="77777777" w:rsidR="00657DB0" w:rsidRPr="007132D5" w:rsidRDefault="00657DB0" w:rsidP="0038791B">
      <w:pPr>
        <w:pStyle w:val="Reference"/>
        <w:numPr>
          <w:ilvl w:val="0"/>
          <w:numId w:val="35"/>
        </w:numPr>
      </w:pPr>
      <w:r w:rsidRPr="007132D5">
        <w:t>IALA Recommendation</w:t>
      </w:r>
      <w:r>
        <w:t xml:space="preserve"> R1014</w:t>
      </w:r>
      <w:r w:rsidRPr="007132D5">
        <w:t xml:space="preserve"> </w:t>
      </w:r>
      <w:r>
        <w:t>–</w:t>
      </w:r>
      <w:r w:rsidRPr="007132D5">
        <w:t xml:space="preserve"> </w:t>
      </w:r>
      <w:r>
        <w:t>Portrayal of VTS Information and Data</w:t>
      </w:r>
      <w:r w:rsidRPr="007132D5">
        <w:t>.</w:t>
      </w:r>
    </w:p>
    <w:p w14:paraId="75874B06" w14:textId="77777777" w:rsidR="00657DB0" w:rsidRPr="007132D5" w:rsidRDefault="00657DB0" w:rsidP="00657DB0">
      <w:pPr>
        <w:pStyle w:val="Reference"/>
      </w:pPr>
      <w:r w:rsidRPr="007132D5">
        <w:t>IHO S-57 – IHO Transfer Standard For Digital Hydrographic Data.</w:t>
      </w:r>
    </w:p>
    <w:p w14:paraId="625627DA" w14:textId="77777777" w:rsidR="00657DB0" w:rsidRPr="007132D5" w:rsidRDefault="00657DB0" w:rsidP="00657DB0">
      <w:pPr>
        <w:pStyle w:val="Reference"/>
      </w:pPr>
      <w:r w:rsidRPr="007132D5">
        <w:t>IHO S-101 – IHO ENC Product Specification (under development in 2015).</w:t>
      </w:r>
      <w:commentRangeEnd w:id="88"/>
      <w:r w:rsidR="00E27580">
        <w:rPr>
          <w:rStyle w:val="CommentReference"/>
          <w:rFonts w:eastAsiaTheme="minorHAnsi" w:cstheme="minorBidi"/>
        </w:rPr>
        <w:commentReference w:id="88"/>
      </w:r>
      <w:commentRangeEnd w:id="89"/>
      <w:r w:rsidR="00782942">
        <w:rPr>
          <w:rStyle w:val="CommentReference"/>
          <w:rFonts w:eastAsiaTheme="minorHAnsi" w:cstheme="minorBidi"/>
        </w:rPr>
        <w:commentReference w:id="89"/>
      </w:r>
    </w:p>
    <w:p w14:paraId="1E43CE02"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90" w:name="_Toc67491723"/>
      <w:r w:rsidRPr="007132D5">
        <w:rPr>
          <w:lang w:eastAsia="de-DE"/>
        </w:rPr>
        <w:t>Characteristics of User Interface</w:t>
      </w:r>
      <w:bookmarkEnd w:id="90"/>
    </w:p>
    <w:p w14:paraId="2A42E736" w14:textId="3A39438F" w:rsidR="00657DB0" w:rsidRPr="007132D5" w:rsidRDefault="00816309" w:rsidP="00657DB0">
      <w:pPr>
        <w:pStyle w:val="BodyText"/>
        <w:rPr>
          <w:lang w:eastAsia="de-DE"/>
        </w:rPr>
      </w:pPr>
      <w:r>
        <w:rPr>
          <w:lang w:eastAsia="de-DE"/>
        </w:rPr>
        <w:t xml:space="preserve">The User Interface (UI) of the core VTS system provides operational functionality to </w:t>
      </w:r>
      <w:r w:rsidR="00A27631">
        <w:rPr>
          <w:lang w:eastAsia="de-DE"/>
        </w:rPr>
        <w:t xml:space="preserve">VTS </w:t>
      </w:r>
      <w:r>
        <w:rPr>
          <w:lang w:eastAsia="de-DE"/>
        </w:rPr>
        <w:t xml:space="preserve">users </w:t>
      </w:r>
      <w:r w:rsidR="008C4DB2" w:rsidRPr="007132D5">
        <w:rPr>
          <w:lang w:eastAsia="de-DE"/>
        </w:rPr>
        <w:t xml:space="preserve">to </w:t>
      </w:r>
      <w:r w:rsidR="008C4DB2">
        <w:rPr>
          <w:lang w:eastAsia="de-DE"/>
        </w:rPr>
        <w:t>en</w:t>
      </w:r>
      <w:r w:rsidR="008C4DB2" w:rsidRPr="007132D5">
        <w:rPr>
          <w:lang w:eastAsia="de-DE"/>
        </w:rPr>
        <w:t xml:space="preserve">able </w:t>
      </w:r>
      <w:r w:rsidR="008C4DB2">
        <w:rPr>
          <w:lang w:eastAsia="de-DE"/>
        </w:rPr>
        <w:t xml:space="preserve">the </w:t>
      </w:r>
      <w:r w:rsidR="008C4DB2" w:rsidRPr="007132D5">
        <w:rPr>
          <w:lang w:eastAsia="de-DE"/>
        </w:rPr>
        <w:t>provi</w:t>
      </w:r>
      <w:r w:rsidR="008C4DB2">
        <w:rPr>
          <w:lang w:eastAsia="de-DE"/>
        </w:rPr>
        <w:t>sion of</w:t>
      </w:r>
      <w:r w:rsidR="008C4DB2" w:rsidRPr="007132D5">
        <w:rPr>
          <w:lang w:eastAsia="de-DE"/>
        </w:rPr>
        <w:t xml:space="preserve"> an effective </w:t>
      </w:r>
      <w:r w:rsidR="008C4DB2">
        <w:rPr>
          <w:lang w:eastAsia="de-DE"/>
        </w:rPr>
        <w:t>VTS</w:t>
      </w:r>
      <w:r>
        <w:rPr>
          <w:lang w:eastAsia="de-DE"/>
        </w:rPr>
        <w:t>.</w:t>
      </w:r>
      <w:r w:rsidR="00657DB0" w:rsidRPr="007132D5">
        <w:rPr>
          <w:lang w:eastAsia="de-DE"/>
        </w:rPr>
        <w:t xml:space="preserve">  The principal goal of the </w:t>
      </w:r>
      <w:r w:rsidR="00657DB0">
        <w:rPr>
          <w:lang w:eastAsia="de-DE"/>
        </w:rPr>
        <w:t>UI</w:t>
      </w:r>
      <w:r w:rsidR="00657DB0" w:rsidRPr="007132D5">
        <w:rPr>
          <w:lang w:eastAsia="de-DE"/>
        </w:rPr>
        <w:t xml:space="preserve"> is to provide users with an intuitive, </w:t>
      </w:r>
      <w:r w:rsidR="008C4DB2">
        <w:rPr>
          <w:lang w:eastAsia="de-DE"/>
        </w:rPr>
        <w:t>reliable</w:t>
      </w:r>
      <w:r w:rsidR="00657DB0" w:rsidRPr="007132D5">
        <w:rPr>
          <w:lang w:eastAsia="de-DE"/>
        </w:rPr>
        <w:t xml:space="preserve">, accurate and efficient way of interacting with the </w:t>
      </w:r>
      <w:r w:rsidR="00A37E6E">
        <w:rPr>
          <w:lang w:eastAsia="de-DE"/>
        </w:rPr>
        <w:t xml:space="preserve">VTS </w:t>
      </w:r>
      <w:r w:rsidR="00657DB0" w:rsidRPr="007132D5">
        <w:rPr>
          <w:lang w:eastAsia="de-DE"/>
        </w:rPr>
        <w:t>system.</w:t>
      </w:r>
    </w:p>
    <w:p w14:paraId="30021E07" w14:textId="77777777" w:rsidR="00A37E6E" w:rsidRPr="007132D5" w:rsidRDefault="00A37E6E" w:rsidP="00A37E6E">
      <w:pPr>
        <w:pStyle w:val="BodyText"/>
        <w:rPr>
          <w:lang w:eastAsia="de-DE"/>
        </w:rPr>
      </w:pPr>
      <w:r w:rsidRPr="007132D5">
        <w:rPr>
          <w:lang w:eastAsia="de-DE"/>
        </w:rPr>
        <w:t>This goal is achieved through a combination of:</w:t>
      </w:r>
    </w:p>
    <w:p w14:paraId="5C46C7BC" w14:textId="5CA5912D" w:rsidR="00A37E6E" w:rsidRPr="007132D5" w:rsidRDefault="00A37E6E" w:rsidP="00A37E6E">
      <w:pPr>
        <w:pStyle w:val="Bullet1"/>
      </w:pPr>
      <w:r>
        <w:lastRenderedPageBreak/>
        <w:t>i</w:t>
      </w:r>
      <w:r w:rsidRPr="007132D5">
        <w:t>nformation presentation style and methodology – screens</w:t>
      </w:r>
      <w:r>
        <w:t xml:space="preserve">, </w:t>
      </w:r>
      <w:r w:rsidRPr="007132D5">
        <w:t>windows, menus, status bars;</w:t>
      </w:r>
    </w:p>
    <w:p w14:paraId="2269654B" w14:textId="77777777" w:rsidR="00A37E6E" w:rsidRPr="007132D5" w:rsidRDefault="00A37E6E" w:rsidP="00A37E6E">
      <w:pPr>
        <w:pStyle w:val="Bullet1"/>
      </w:pPr>
      <w:r>
        <w:t>e</w:t>
      </w:r>
      <w:r w:rsidRPr="007132D5">
        <w:t>rgonomically designed physical interface technologies such as mouse, keyboard, touch pad, roller ball, touch screen;</w:t>
      </w:r>
    </w:p>
    <w:p w14:paraId="7522B93A" w14:textId="77777777" w:rsidR="009A6C80" w:rsidRDefault="00A37E6E" w:rsidP="00A37E6E">
      <w:pPr>
        <w:pStyle w:val="Bullet1"/>
      </w:pPr>
      <w:r>
        <w:t>v</w:t>
      </w:r>
      <w:r w:rsidRPr="007132D5">
        <w:t>isual and audible indications</w:t>
      </w:r>
    </w:p>
    <w:p w14:paraId="0CD6EF89" w14:textId="1D299F4B" w:rsidR="00A37E6E" w:rsidRPr="00071F60" w:rsidRDefault="009A6C80" w:rsidP="00A37E6E">
      <w:pPr>
        <w:pStyle w:val="Bullet1"/>
      </w:pPr>
      <w:r w:rsidRPr="00071F60">
        <w:t xml:space="preserve">ergonomically designed UI for </w:t>
      </w:r>
      <w:r w:rsidR="00AA411D" w:rsidRPr="00071F60">
        <w:t>V</w:t>
      </w:r>
      <w:r w:rsidRPr="00071F60">
        <w:t>oice communications</w:t>
      </w:r>
      <w:r w:rsidR="00AA411D" w:rsidRPr="00071F60">
        <w:t>, Replay</w:t>
      </w:r>
      <w:r w:rsidRPr="00071F60">
        <w:t xml:space="preserve"> and </w:t>
      </w:r>
      <w:r w:rsidR="00AA411D" w:rsidRPr="00071F60">
        <w:t>S</w:t>
      </w:r>
      <w:r w:rsidRPr="00071F60">
        <w:t>ensors (Radar, AIS, Electro</w:t>
      </w:r>
      <w:r w:rsidR="00782942" w:rsidRPr="00071F60">
        <w:t xml:space="preserve"> O</w:t>
      </w:r>
      <w:r w:rsidRPr="00071F60">
        <w:t xml:space="preserve">ptics, </w:t>
      </w:r>
      <w:r w:rsidR="00AA411D" w:rsidRPr="00071F60">
        <w:t xml:space="preserve">RDF, </w:t>
      </w:r>
      <w:r w:rsidRPr="00071F60">
        <w:t>etc)</w:t>
      </w:r>
      <w:r w:rsidR="00A37E6E" w:rsidRPr="00071F60">
        <w:t>.</w:t>
      </w:r>
    </w:p>
    <w:p w14:paraId="5D80822C" w14:textId="62B46806" w:rsidR="00A37E6E" w:rsidRPr="007132D5" w:rsidRDefault="00A37E6E" w:rsidP="00A37E6E">
      <w:pPr>
        <w:pStyle w:val="Bullet1"/>
        <w:numPr>
          <w:ilvl w:val="0"/>
          <w:numId w:val="0"/>
        </w:numPr>
        <w:rPr>
          <w:lang w:eastAsia="de-DE"/>
        </w:rPr>
      </w:pPr>
      <w:r w:rsidRPr="007132D5">
        <w:rPr>
          <w:lang w:eastAsia="de-DE"/>
        </w:rPr>
        <w:t xml:space="preserve">The </w:t>
      </w:r>
      <w:r>
        <w:rPr>
          <w:lang w:eastAsia="de-DE"/>
        </w:rPr>
        <w:t>UI</w:t>
      </w:r>
      <w:r w:rsidRPr="007132D5">
        <w:rPr>
          <w:lang w:eastAsia="de-DE"/>
        </w:rPr>
        <w:t xml:space="preserve"> should be reliable, designed and built to contribute to the achievement of the overall availability requirements of the entire VTS system.  A failure of individual elements should not disable the entire </w:t>
      </w:r>
      <w:r>
        <w:rPr>
          <w:lang w:eastAsia="de-DE"/>
        </w:rPr>
        <w:t>UI</w:t>
      </w:r>
      <w:r w:rsidRPr="007132D5">
        <w:rPr>
          <w:lang w:eastAsia="de-DE"/>
        </w:rPr>
        <w:t xml:space="preserve">, e.g. a failed </w:t>
      </w:r>
      <w:r>
        <w:rPr>
          <w:lang w:eastAsia="de-DE"/>
        </w:rPr>
        <w:t>screen</w:t>
      </w:r>
      <w:r w:rsidRPr="007132D5">
        <w:rPr>
          <w:lang w:eastAsia="de-DE"/>
        </w:rPr>
        <w:t xml:space="preserve"> should no</w:t>
      </w:r>
      <w:r>
        <w:rPr>
          <w:lang w:eastAsia="de-DE"/>
        </w:rPr>
        <w:t>t make</w:t>
      </w:r>
      <w:r w:rsidRPr="007132D5">
        <w:rPr>
          <w:lang w:eastAsia="de-DE"/>
        </w:rPr>
        <w:t xml:space="preserve"> the </w:t>
      </w:r>
      <w:r>
        <w:rPr>
          <w:lang w:eastAsia="de-DE"/>
        </w:rPr>
        <w:t>UI</w:t>
      </w:r>
      <w:r w:rsidRPr="007132D5">
        <w:rPr>
          <w:lang w:eastAsia="de-DE"/>
        </w:rPr>
        <w:t xml:space="preserve"> </w:t>
      </w:r>
      <w:r>
        <w:rPr>
          <w:lang w:eastAsia="de-DE"/>
        </w:rPr>
        <w:t>unusable</w:t>
      </w:r>
      <w:r w:rsidRPr="007132D5">
        <w:rPr>
          <w:lang w:eastAsia="de-DE"/>
        </w:rPr>
        <w:t>.</w:t>
      </w:r>
    </w:p>
    <w:p w14:paraId="63ACDD34" w14:textId="04E904C3" w:rsidR="00657DB0" w:rsidRPr="007132D5" w:rsidRDefault="00A37E6E" w:rsidP="00657DB0">
      <w:pPr>
        <w:pStyle w:val="BodyText"/>
        <w:rPr>
          <w:lang w:eastAsia="de-DE"/>
        </w:rPr>
      </w:pPr>
      <w:r w:rsidRPr="007132D5">
        <w:rPr>
          <w:lang w:eastAsia="de-DE"/>
        </w:rPr>
        <w:t>These following considerations</w:t>
      </w:r>
      <w:r>
        <w:rPr>
          <w:lang w:eastAsia="de-DE"/>
        </w:rPr>
        <w:t xml:space="preserve"> are equally important but fall outside the scope of this guideline</w:t>
      </w:r>
      <w:r w:rsidR="00657DB0" w:rsidRPr="007132D5">
        <w:rPr>
          <w:lang w:eastAsia="de-DE"/>
        </w:rPr>
        <w:t>:</w:t>
      </w:r>
    </w:p>
    <w:p w14:paraId="263313FD" w14:textId="23983DB7" w:rsidR="00657DB0" w:rsidRPr="007132D5" w:rsidRDefault="00657DB0" w:rsidP="00657DB0">
      <w:pPr>
        <w:pStyle w:val="Bullet1"/>
      </w:pPr>
      <w:r>
        <w:t>e</w:t>
      </w:r>
      <w:r w:rsidRPr="007132D5">
        <w:t>rgonomically designed VTSO workstation</w:t>
      </w:r>
      <w:r w:rsidR="00A37E6E">
        <w:t xml:space="preserve"> </w:t>
      </w:r>
      <w:r w:rsidRPr="007132D5">
        <w:t>–</w:t>
      </w:r>
      <w:r w:rsidR="00A37E6E">
        <w:t xml:space="preserve"> lighting</w:t>
      </w:r>
      <w:r w:rsidRPr="007132D5">
        <w:t>, seating, desk arrangements</w:t>
      </w:r>
      <w:r w:rsidR="00A37E6E">
        <w:t>, noise reduction</w:t>
      </w:r>
      <w:r w:rsidRPr="007132D5">
        <w:t>;</w:t>
      </w:r>
    </w:p>
    <w:p w14:paraId="1092A6C8" w14:textId="611840D0" w:rsidR="00657DB0" w:rsidRPr="007132D5" w:rsidRDefault="00657DB0" w:rsidP="00657DB0">
      <w:pPr>
        <w:pStyle w:val="Bullet1"/>
      </w:pPr>
      <w:r w:rsidRPr="007132D5">
        <w:t>VTS Centre layout with respect to the overall VTS operational sector layout</w:t>
      </w:r>
      <w:r w:rsidR="00F80152">
        <w:t>.</w:t>
      </w:r>
    </w:p>
    <w:p w14:paraId="03785EF8"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91" w:name="_Toc67491724"/>
      <w:commentRangeStart w:id="92"/>
      <w:r w:rsidRPr="007132D5">
        <w:rPr>
          <w:lang w:eastAsia="de-DE"/>
        </w:rPr>
        <w:t>Operational Requirements</w:t>
      </w:r>
      <w:commentRangeEnd w:id="92"/>
      <w:r w:rsidR="00470F47">
        <w:rPr>
          <w:rStyle w:val="CommentReference"/>
          <w:rFonts w:asciiTheme="minorHAnsi" w:eastAsiaTheme="minorHAnsi" w:hAnsiTheme="minorHAnsi" w:cstheme="minorBidi"/>
          <w:b w:val="0"/>
          <w:bCs w:val="0"/>
          <w:caps w:val="0"/>
          <w:color w:val="auto"/>
        </w:rPr>
        <w:commentReference w:id="92"/>
      </w:r>
      <w:bookmarkEnd w:id="91"/>
    </w:p>
    <w:p w14:paraId="3BE00E96" w14:textId="77777777" w:rsidR="00657DB0" w:rsidRPr="007132D5" w:rsidRDefault="00657DB0" w:rsidP="00657DB0">
      <w:pPr>
        <w:pStyle w:val="Heading2separationline"/>
      </w:pPr>
    </w:p>
    <w:p w14:paraId="1D9C56B4" w14:textId="52DFB76B" w:rsidR="00657DB0" w:rsidRDefault="00657DB0" w:rsidP="00657DB0">
      <w:pPr>
        <w:pStyle w:val="Heading3"/>
        <w:tabs>
          <w:tab w:val="num" w:pos="0"/>
        </w:tabs>
        <w:ind w:left="992" w:hanging="992"/>
      </w:pPr>
      <w:bookmarkStart w:id="93" w:name="_Toc67491725"/>
      <w:r w:rsidRPr="007132D5">
        <w:t>Traffic Image</w:t>
      </w:r>
      <w:bookmarkEnd w:id="93"/>
    </w:p>
    <w:p w14:paraId="5B952CD5" w14:textId="182AA0C5" w:rsidR="00812503" w:rsidRDefault="004A68F1" w:rsidP="00FD1519">
      <w:pPr>
        <w:pStyle w:val="BodyText"/>
        <w:rPr>
          <w:lang w:eastAsia="de-DE"/>
        </w:rPr>
      </w:pPr>
      <w:r>
        <w:rPr>
          <w:lang w:eastAsia="de-DE"/>
        </w:rPr>
        <w:t xml:space="preserve">The Traffic Image </w:t>
      </w:r>
      <w:r w:rsidR="00276585">
        <w:rPr>
          <w:lang w:eastAsia="de-DE"/>
        </w:rPr>
        <w:t>consist</w:t>
      </w:r>
      <w:r w:rsidR="00752DEA">
        <w:rPr>
          <w:lang w:eastAsia="de-DE"/>
        </w:rPr>
        <w:t>s</w:t>
      </w:r>
      <w:r w:rsidR="00276585">
        <w:rPr>
          <w:lang w:eastAsia="de-DE"/>
        </w:rPr>
        <w:t xml:space="preserve"> </w:t>
      </w:r>
      <w:r w:rsidRPr="0045703D">
        <w:rPr>
          <w:lang w:eastAsia="de-DE"/>
        </w:rPr>
        <w:t xml:space="preserve">of </w:t>
      </w:r>
      <w:r>
        <w:rPr>
          <w:lang w:eastAsia="de-DE"/>
        </w:rPr>
        <w:t>Chart,</w:t>
      </w:r>
      <w:r w:rsidR="00276585">
        <w:rPr>
          <w:lang w:eastAsia="de-DE"/>
        </w:rPr>
        <w:t xml:space="preserve"> Sensor data and</w:t>
      </w:r>
      <w:r>
        <w:rPr>
          <w:lang w:eastAsia="de-DE"/>
        </w:rPr>
        <w:t xml:space="preserve"> </w:t>
      </w:r>
      <w:r w:rsidR="00276585">
        <w:rPr>
          <w:lang w:eastAsia="de-DE"/>
        </w:rPr>
        <w:t>V</w:t>
      </w:r>
      <w:r w:rsidRPr="0045703D">
        <w:rPr>
          <w:lang w:eastAsia="de-DE"/>
        </w:rPr>
        <w:t>essel</w:t>
      </w:r>
      <w:r w:rsidR="00276585">
        <w:rPr>
          <w:lang w:eastAsia="de-DE"/>
        </w:rPr>
        <w:t xml:space="preserve"> presentation including</w:t>
      </w:r>
      <w:r w:rsidRPr="0045703D">
        <w:rPr>
          <w:lang w:eastAsia="de-DE"/>
        </w:rPr>
        <w:t xml:space="preserve"> their movements in a VTS area</w:t>
      </w:r>
      <w:r w:rsidR="00276585">
        <w:rPr>
          <w:lang w:eastAsia="de-DE"/>
        </w:rPr>
        <w:t>.</w:t>
      </w:r>
      <w:r w:rsidR="00FD1519">
        <w:rPr>
          <w:lang w:eastAsia="de-DE"/>
        </w:rPr>
        <w:t xml:space="preserve"> It is important that the Traffic Image is designed </w:t>
      </w:r>
      <w:r w:rsidR="00812503">
        <w:rPr>
          <w:lang w:eastAsia="de-DE"/>
        </w:rPr>
        <w:t>to complement the VTSO’s role.</w:t>
      </w:r>
    </w:p>
    <w:p w14:paraId="6B8C62E1" w14:textId="31DA9592" w:rsidR="004A68F1" w:rsidRPr="004A68F1" w:rsidRDefault="00812503" w:rsidP="004A68F1">
      <w:pPr>
        <w:pStyle w:val="BodyText"/>
        <w:rPr>
          <w:lang w:eastAsia="de-DE"/>
        </w:rPr>
      </w:pPr>
      <w:r w:rsidRPr="00AA411D">
        <w:rPr>
          <w:lang w:eastAsia="de-DE"/>
        </w:rPr>
        <w:t xml:space="preserve">The design should ensure the display of information is </w:t>
      </w:r>
      <w:r w:rsidRPr="00812503">
        <w:rPr>
          <w:lang w:eastAsia="de-DE"/>
        </w:rPr>
        <w:t>appropriate</w:t>
      </w:r>
      <w:r w:rsidRPr="00AA411D">
        <w:rPr>
          <w:lang w:eastAsia="de-DE"/>
        </w:rPr>
        <w:t xml:space="preserve"> to the VTSOs role and the </w:t>
      </w:r>
      <w:r w:rsidRPr="00812503">
        <w:rPr>
          <w:lang w:eastAsia="de-DE"/>
        </w:rPr>
        <w:t>amount</w:t>
      </w:r>
      <w:r w:rsidRPr="00AA411D">
        <w:rPr>
          <w:lang w:eastAsia="de-DE"/>
        </w:rPr>
        <w:t xml:space="preserve"> of information does not degrade overall awareness of the </w:t>
      </w:r>
      <w:r w:rsidRPr="00812503">
        <w:rPr>
          <w:lang w:eastAsia="de-DE"/>
        </w:rPr>
        <w:t>T</w:t>
      </w:r>
      <w:r w:rsidRPr="00AA411D">
        <w:rPr>
          <w:lang w:eastAsia="de-DE"/>
        </w:rPr>
        <w:t xml:space="preserve">raffic </w:t>
      </w:r>
      <w:r w:rsidRPr="00812503">
        <w:rPr>
          <w:lang w:eastAsia="de-DE"/>
        </w:rPr>
        <w:t>I</w:t>
      </w:r>
      <w:r w:rsidRPr="00AA411D">
        <w:rPr>
          <w:lang w:eastAsia="de-DE"/>
        </w:rPr>
        <w:t>mage</w:t>
      </w:r>
      <w:r w:rsidRPr="00812503">
        <w:rPr>
          <w:lang w:eastAsia="de-DE"/>
        </w:rPr>
        <w:t>.</w:t>
      </w:r>
    </w:p>
    <w:p w14:paraId="11B6F270" w14:textId="091A7BC4" w:rsidR="00657DB0" w:rsidRPr="007132D5" w:rsidRDefault="00657DB0" w:rsidP="00657DB0">
      <w:pPr>
        <w:pStyle w:val="Heading4"/>
        <w:tabs>
          <w:tab w:val="num" w:pos="0"/>
        </w:tabs>
        <w:ind w:left="1134" w:hanging="1134"/>
      </w:pPr>
      <w:r w:rsidRPr="007132D5">
        <w:t>Chart</w:t>
      </w:r>
    </w:p>
    <w:p w14:paraId="327F6B42" w14:textId="4A5EAEC3" w:rsidR="00657DB0" w:rsidRPr="007132D5" w:rsidRDefault="00276585" w:rsidP="00657DB0">
      <w:pPr>
        <w:pStyle w:val="BodyText"/>
        <w:rPr>
          <w:lang w:eastAsia="de-DE"/>
        </w:rPr>
      </w:pPr>
      <w:r>
        <w:rPr>
          <w:lang w:eastAsia="de-DE"/>
        </w:rPr>
        <w:t xml:space="preserve">In a VTS system the Chart </w:t>
      </w:r>
      <w:r w:rsidRPr="00111583">
        <w:rPr>
          <w:lang w:eastAsia="de-DE"/>
        </w:rPr>
        <w:t xml:space="preserve">is a graphic representation of </w:t>
      </w:r>
      <w:r>
        <w:rPr>
          <w:lang w:eastAsia="de-DE"/>
        </w:rPr>
        <w:t>the</w:t>
      </w:r>
      <w:r w:rsidRPr="00111583">
        <w:rPr>
          <w:lang w:eastAsia="de-DE"/>
        </w:rPr>
        <w:t xml:space="preserve"> sea area and adjacent coastal regions</w:t>
      </w:r>
      <w:r>
        <w:rPr>
          <w:lang w:eastAsia="de-DE"/>
        </w:rPr>
        <w:t xml:space="preserve"> including </w:t>
      </w:r>
      <w:r w:rsidR="00657DB0" w:rsidRPr="007132D5">
        <w:rPr>
          <w:lang w:eastAsia="de-DE"/>
        </w:rPr>
        <w:t xml:space="preserve">the VTS area and relevant navigational features.  This </w:t>
      </w:r>
      <w:r>
        <w:rPr>
          <w:lang w:eastAsia="de-DE"/>
        </w:rPr>
        <w:t>Chart</w:t>
      </w:r>
      <w:r w:rsidR="00657DB0" w:rsidRPr="007132D5">
        <w:rPr>
          <w:lang w:eastAsia="de-DE"/>
        </w:rPr>
        <w:t xml:space="preserve"> forms the background for the </w:t>
      </w:r>
      <w:r>
        <w:rPr>
          <w:lang w:eastAsia="de-DE"/>
        </w:rPr>
        <w:t>Traffic Image</w:t>
      </w:r>
      <w:r w:rsidR="00657DB0" w:rsidRPr="007132D5">
        <w:rPr>
          <w:lang w:eastAsia="de-DE"/>
        </w:rPr>
        <w:t>.  The VTS Authority should specify required chart</w:t>
      </w:r>
      <w:r>
        <w:rPr>
          <w:lang w:eastAsia="de-DE"/>
        </w:rPr>
        <w:t xml:space="preserve"> </w:t>
      </w:r>
      <w:r w:rsidR="00657DB0" w:rsidRPr="007132D5">
        <w:rPr>
          <w:lang w:eastAsia="de-DE"/>
        </w:rPr>
        <w:t>coverage</w:t>
      </w:r>
      <w:r>
        <w:rPr>
          <w:lang w:eastAsia="de-DE"/>
        </w:rPr>
        <w:t xml:space="preserve">, </w:t>
      </w:r>
      <w:r w:rsidR="00657DB0" w:rsidRPr="007132D5">
        <w:rPr>
          <w:lang w:eastAsia="de-DE"/>
        </w:rPr>
        <w:t>scales</w:t>
      </w:r>
      <w:r>
        <w:rPr>
          <w:lang w:eastAsia="de-DE"/>
        </w:rPr>
        <w:t>, layers and updating period</w:t>
      </w:r>
      <w:r w:rsidR="00657DB0" w:rsidRPr="007132D5">
        <w:rPr>
          <w:lang w:eastAsia="de-DE"/>
        </w:rPr>
        <w:t>.</w:t>
      </w:r>
    </w:p>
    <w:p w14:paraId="5D42A222" w14:textId="3BCE7EEF" w:rsidR="00657DB0" w:rsidRPr="007132D5" w:rsidRDefault="00276585" w:rsidP="00657DB0">
      <w:pPr>
        <w:pStyle w:val="BodyText"/>
        <w:rPr>
          <w:lang w:eastAsia="de-DE"/>
        </w:rPr>
      </w:pPr>
      <w:r>
        <w:rPr>
          <w:lang w:eastAsia="de-DE"/>
        </w:rPr>
        <w:t>In a VTS system the Chart</w:t>
      </w:r>
      <w:r w:rsidR="00657DB0" w:rsidRPr="007132D5">
        <w:rPr>
          <w:lang w:eastAsia="de-DE"/>
        </w:rPr>
        <w:t xml:space="preserve"> can </w:t>
      </w:r>
      <w:r>
        <w:rPr>
          <w:lang w:eastAsia="de-DE"/>
        </w:rPr>
        <w:t>consist of</w:t>
      </w:r>
      <w:r w:rsidR="00B07157">
        <w:rPr>
          <w:lang w:eastAsia="de-DE"/>
        </w:rPr>
        <w:t xml:space="preserve"> one of more of the following</w:t>
      </w:r>
      <w:r w:rsidR="00657DB0" w:rsidRPr="007132D5">
        <w:rPr>
          <w:lang w:eastAsia="de-DE"/>
        </w:rPr>
        <w:t>:</w:t>
      </w:r>
    </w:p>
    <w:p w14:paraId="6052E66A" w14:textId="1902650C" w:rsidR="00657DB0" w:rsidRPr="007132D5" w:rsidRDefault="00657DB0" w:rsidP="00657DB0">
      <w:pPr>
        <w:pStyle w:val="Bullet1"/>
      </w:pPr>
      <w:r w:rsidRPr="007132D5">
        <w:t>Electronic Navigational Chart (ENC) (e.g. based on S-57 or S-101) and;</w:t>
      </w:r>
    </w:p>
    <w:p w14:paraId="675E5835" w14:textId="345A1844" w:rsidR="00657DB0" w:rsidRPr="007132D5" w:rsidRDefault="00276585" w:rsidP="00657DB0">
      <w:pPr>
        <w:pStyle w:val="Bullet1"/>
      </w:pPr>
      <w:r>
        <w:t>R</w:t>
      </w:r>
      <w:r w:rsidR="00657DB0" w:rsidRPr="007132D5">
        <w:t>aster charts</w:t>
      </w:r>
      <w:r>
        <w:t xml:space="preserve"> (e.g. Admiralty nautical charts (ARCS)</w:t>
      </w:r>
      <w:r w:rsidR="00B07157">
        <w:t>)</w:t>
      </w:r>
      <w:r w:rsidR="00657DB0" w:rsidRPr="007132D5">
        <w:t>;</w:t>
      </w:r>
    </w:p>
    <w:p w14:paraId="4B3A6891" w14:textId="6C698566" w:rsidR="00B07157" w:rsidRDefault="00B07157" w:rsidP="00657DB0">
      <w:pPr>
        <w:pStyle w:val="Bullet1"/>
      </w:pPr>
      <w:r>
        <w:t>O</w:t>
      </w:r>
      <w:r w:rsidRPr="007132D5">
        <w:t xml:space="preserve">ther types of vector </w:t>
      </w:r>
      <w:r>
        <w:t xml:space="preserve">nautical </w:t>
      </w:r>
      <w:r w:rsidRPr="007132D5">
        <w:t>charts</w:t>
      </w:r>
      <w:r>
        <w:t>;</w:t>
      </w:r>
    </w:p>
    <w:p w14:paraId="296AD215" w14:textId="7BB0402C" w:rsidR="00657DB0" w:rsidRPr="00B07157" w:rsidRDefault="00276585" w:rsidP="00657DB0">
      <w:pPr>
        <w:pStyle w:val="Bullet1"/>
        <w:rPr>
          <w:lang w:val="nb-NO"/>
        </w:rPr>
      </w:pPr>
      <w:r w:rsidRPr="00B07157">
        <w:rPr>
          <w:lang w:val="nb-NO"/>
        </w:rPr>
        <w:t>S</w:t>
      </w:r>
      <w:r w:rsidR="00657DB0" w:rsidRPr="00B07157">
        <w:rPr>
          <w:lang w:val="nb-NO"/>
        </w:rPr>
        <w:t>atellite images</w:t>
      </w:r>
      <w:r w:rsidR="00B07157" w:rsidRPr="00B07157">
        <w:rPr>
          <w:lang w:val="nb-NO"/>
        </w:rPr>
        <w:t xml:space="preserve">, </w:t>
      </w:r>
      <w:r w:rsidRPr="00B07157">
        <w:rPr>
          <w:lang w:val="nb-NO"/>
        </w:rPr>
        <w:t>land maps</w:t>
      </w:r>
      <w:r w:rsidR="00B07157" w:rsidRPr="00B07157">
        <w:rPr>
          <w:lang w:val="nb-NO"/>
        </w:rPr>
        <w:t xml:space="preserve">, </w:t>
      </w:r>
      <w:r w:rsidR="00752DEA">
        <w:rPr>
          <w:lang w:val="nb-NO"/>
        </w:rPr>
        <w:t xml:space="preserve">GIS sources, </w:t>
      </w:r>
      <w:r w:rsidR="00B07157" w:rsidRPr="00B07157">
        <w:rPr>
          <w:lang w:val="nb-NO"/>
        </w:rPr>
        <w:t>etc</w:t>
      </w:r>
      <w:r w:rsidRPr="00B07157">
        <w:rPr>
          <w:lang w:val="nb-NO"/>
        </w:rPr>
        <w:t>.</w:t>
      </w:r>
    </w:p>
    <w:p w14:paraId="020A2788" w14:textId="4EF2DAD2" w:rsidR="00657DB0" w:rsidRPr="007132D5" w:rsidRDefault="00657DB0" w:rsidP="00657DB0">
      <w:pPr>
        <w:pStyle w:val="BodyText"/>
        <w:rPr>
          <w:lang w:eastAsia="de-DE"/>
        </w:rPr>
      </w:pPr>
      <w:r w:rsidRPr="007132D5">
        <w:rPr>
          <w:lang w:eastAsia="de-DE"/>
        </w:rPr>
        <w:t xml:space="preserve">The use of </w:t>
      </w:r>
      <w:r w:rsidR="00B07157">
        <w:rPr>
          <w:lang w:eastAsia="de-DE"/>
        </w:rPr>
        <w:t xml:space="preserve">up-to-date </w:t>
      </w:r>
      <w:r w:rsidRPr="007132D5">
        <w:rPr>
          <w:lang w:eastAsia="de-DE"/>
        </w:rPr>
        <w:t>ENCs is recommended to maximise consistency with charts used on board ships.</w:t>
      </w:r>
    </w:p>
    <w:p w14:paraId="5A9B2CD9" w14:textId="77777777" w:rsidR="00657DB0" w:rsidRPr="007132D5" w:rsidRDefault="00657DB0" w:rsidP="00657DB0">
      <w:pPr>
        <w:pStyle w:val="BodyText"/>
        <w:rPr>
          <w:lang w:eastAsia="de-DE"/>
        </w:rPr>
      </w:pPr>
      <w:r w:rsidRPr="007132D5">
        <w:rPr>
          <w:lang w:eastAsia="de-DE"/>
        </w:rPr>
        <w:t>Other factors to consider include, but are not limited to:</w:t>
      </w:r>
    </w:p>
    <w:p w14:paraId="22BCBE61" w14:textId="6BE6053C" w:rsidR="00752DEA" w:rsidRDefault="00752DEA" w:rsidP="00657DB0">
      <w:pPr>
        <w:pStyle w:val="Bullet1"/>
      </w:pPr>
      <w:r>
        <w:t>cost related to maintaining up-to-date Charts;</w:t>
      </w:r>
    </w:p>
    <w:p w14:paraId="0E1473A1" w14:textId="2D61F9E6" w:rsidR="00657DB0" w:rsidRPr="007132D5" w:rsidRDefault="00657DB0" w:rsidP="00657DB0">
      <w:pPr>
        <w:pStyle w:val="Bullet1"/>
      </w:pPr>
      <w:r>
        <w:t>t</w:t>
      </w:r>
      <w:r w:rsidRPr="007132D5">
        <w:t xml:space="preserve">he requisite </w:t>
      </w:r>
      <w:r w:rsidR="00B07157">
        <w:t>Chart</w:t>
      </w:r>
      <w:r w:rsidRPr="007132D5">
        <w:t xml:space="preserve"> layers selected for display;</w:t>
      </w:r>
    </w:p>
    <w:p w14:paraId="41A49618" w14:textId="77872FC4" w:rsidR="00657DB0" w:rsidRPr="007132D5" w:rsidRDefault="00657DB0" w:rsidP="00657DB0">
      <w:pPr>
        <w:pStyle w:val="Bullet1"/>
      </w:pPr>
      <w:r>
        <w:t>o</w:t>
      </w:r>
      <w:r w:rsidRPr="007132D5">
        <w:t>ptional layer selection by the VTSO;</w:t>
      </w:r>
    </w:p>
    <w:p w14:paraId="621EEFCF" w14:textId="770D13E4" w:rsidR="00657DB0" w:rsidRPr="007132D5" w:rsidRDefault="00657DB0" w:rsidP="00657DB0">
      <w:pPr>
        <w:pStyle w:val="Bullet1"/>
      </w:pPr>
      <w:r>
        <w:t>u</w:t>
      </w:r>
      <w:r w:rsidRPr="007132D5">
        <w:t>se of locally-derived layers.</w:t>
      </w:r>
    </w:p>
    <w:p w14:paraId="57E2B0EA" w14:textId="6CD66686" w:rsidR="00657DB0" w:rsidRPr="007132D5" w:rsidRDefault="00657DB0" w:rsidP="00657DB0">
      <w:pPr>
        <w:pStyle w:val="BodyText"/>
        <w:rPr>
          <w:lang w:eastAsia="de-DE"/>
        </w:rPr>
      </w:pPr>
      <w:r w:rsidRPr="007132D5">
        <w:rPr>
          <w:lang w:eastAsia="de-DE"/>
        </w:rPr>
        <w:t xml:space="preserve">The </w:t>
      </w:r>
      <w:r w:rsidR="00B07157">
        <w:rPr>
          <w:lang w:eastAsia="de-DE"/>
        </w:rPr>
        <w:t>UI</w:t>
      </w:r>
      <w:r w:rsidRPr="007132D5">
        <w:rPr>
          <w:lang w:eastAsia="de-DE"/>
        </w:rPr>
        <w:t xml:space="preserve"> should support both automated and manual management of layers.  It should be possible to automatically update </w:t>
      </w:r>
      <w:r w:rsidR="00B07157">
        <w:rPr>
          <w:lang w:eastAsia="de-DE"/>
        </w:rPr>
        <w:t>Charts</w:t>
      </w:r>
      <w:r w:rsidRPr="007132D5">
        <w:rPr>
          <w:lang w:eastAsia="de-DE"/>
        </w:rPr>
        <w:t xml:space="preserve"> without affecting the continuity of VTS operations.</w:t>
      </w:r>
    </w:p>
    <w:p w14:paraId="2EA9DD3F" w14:textId="55B8B562"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presentation should utilise a consistent symbology set and colour </w:t>
      </w:r>
      <w:r w:rsidR="008019DE">
        <w:rPr>
          <w:lang w:eastAsia="de-DE"/>
        </w:rPr>
        <w:t>palette</w:t>
      </w:r>
      <w:r w:rsidR="008019DE" w:rsidRPr="007132D5">
        <w:rPr>
          <w:lang w:eastAsia="de-DE"/>
        </w:rPr>
        <w:t xml:space="preserve"> </w:t>
      </w:r>
      <w:r w:rsidRPr="007132D5">
        <w:rPr>
          <w:lang w:eastAsia="de-DE"/>
        </w:rPr>
        <w:t>suited to the local operating environment.</w:t>
      </w:r>
    </w:p>
    <w:p w14:paraId="4599845E" w14:textId="5D849E9B" w:rsidR="00657DB0" w:rsidRPr="007132D5" w:rsidRDefault="00657DB0" w:rsidP="00657DB0">
      <w:pPr>
        <w:pStyle w:val="BodyText"/>
        <w:rPr>
          <w:lang w:eastAsia="de-DE"/>
        </w:rPr>
      </w:pPr>
      <w:r w:rsidRPr="007132D5">
        <w:rPr>
          <w:lang w:eastAsia="de-DE"/>
        </w:rPr>
        <w:lastRenderedPageBreak/>
        <w:t xml:space="preserve">The current ENC standards, i.e. S-57/S-101, (reference </w:t>
      </w:r>
      <w:r w:rsidRPr="007132D5">
        <w:rPr>
          <w:lang w:eastAsia="de-DE"/>
        </w:rPr>
        <w:fldChar w:fldCharType="begin"/>
      </w:r>
      <w:r w:rsidRPr="007132D5">
        <w:rPr>
          <w:lang w:eastAsia="de-DE"/>
        </w:rPr>
        <w:instrText xml:space="preserve"> REF _Ref353435493 \r \h </w:instrText>
      </w:r>
      <w:r w:rsidRPr="007132D5">
        <w:rPr>
          <w:lang w:eastAsia="de-DE"/>
        </w:rPr>
      </w:r>
      <w:r w:rsidRPr="007132D5">
        <w:rPr>
          <w:lang w:eastAsia="de-DE"/>
        </w:rPr>
        <w:fldChar w:fldCharType="separate"/>
      </w:r>
      <w:r w:rsidRPr="007132D5">
        <w:rPr>
          <w:lang w:eastAsia="de-DE"/>
        </w:rPr>
        <w:t>[2]</w:t>
      </w:r>
      <w:r w:rsidRPr="007132D5">
        <w:rPr>
          <w:lang w:eastAsia="de-DE"/>
        </w:rPr>
        <w:fldChar w:fldCharType="end"/>
      </w:r>
      <w:r w:rsidRPr="007132D5">
        <w:rPr>
          <w:lang w:eastAsia="de-DE"/>
        </w:rPr>
        <w:t xml:space="preserve"> and reference </w:t>
      </w:r>
      <w:r w:rsidRPr="007132D5">
        <w:rPr>
          <w:lang w:eastAsia="de-DE"/>
        </w:rPr>
        <w:fldChar w:fldCharType="begin"/>
      </w:r>
      <w:r w:rsidRPr="007132D5">
        <w:rPr>
          <w:lang w:eastAsia="de-DE"/>
        </w:rPr>
        <w:instrText xml:space="preserve"> REF _Ref353435503 \r \h </w:instrText>
      </w:r>
      <w:r w:rsidRPr="007132D5">
        <w:rPr>
          <w:lang w:eastAsia="de-DE"/>
        </w:rPr>
      </w:r>
      <w:r w:rsidRPr="007132D5">
        <w:rPr>
          <w:lang w:eastAsia="de-DE"/>
        </w:rPr>
        <w:fldChar w:fldCharType="separate"/>
      </w:r>
      <w:r w:rsidRPr="007132D5">
        <w:rPr>
          <w:lang w:eastAsia="de-DE"/>
        </w:rPr>
        <w:t>[3]</w:t>
      </w:r>
      <w:r w:rsidRPr="007132D5">
        <w:rPr>
          <w:lang w:eastAsia="de-DE"/>
        </w:rPr>
        <w:fldChar w:fldCharType="end"/>
      </w:r>
      <w:r w:rsidRPr="007132D5">
        <w:rPr>
          <w:lang w:eastAsia="de-DE"/>
        </w:rPr>
        <w:t xml:space="preserve">) are designed for navigational purposes and care should be taken when using them in a VTS </w:t>
      </w:r>
      <w:r w:rsidR="00B07157">
        <w:rPr>
          <w:lang w:eastAsia="de-DE"/>
        </w:rPr>
        <w:t>System</w:t>
      </w:r>
      <w:r w:rsidRPr="007132D5">
        <w:rPr>
          <w:lang w:eastAsia="de-DE"/>
        </w:rPr>
        <w:t xml:space="preserve">.  Specifically, it should be ensured that the VTS </w:t>
      </w:r>
      <w:r w:rsidR="00B07157">
        <w:rPr>
          <w:lang w:eastAsia="de-DE"/>
        </w:rPr>
        <w:t>UI</w:t>
      </w:r>
      <w:r w:rsidRPr="007132D5">
        <w:rPr>
          <w:lang w:eastAsia="de-DE"/>
        </w:rPr>
        <w:t xml:space="preserve"> specification includes the capability for authorised personnel to amend the </w:t>
      </w:r>
      <w:r w:rsidR="00852876">
        <w:rPr>
          <w:lang w:eastAsia="de-DE"/>
        </w:rPr>
        <w:t>portrayal</w:t>
      </w:r>
      <w:r w:rsidR="00852876" w:rsidRPr="007132D5">
        <w:rPr>
          <w:lang w:eastAsia="de-DE"/>
        </w:rPr>
        <w:t xml:space="preserve"> </w:t>
      </w:r>
      <w:r w:rsidRPr="007132D5">
        <w:rPr>
          <w:lang w:eastAsia="de-DE"/>
        </w:rPr>
        <w:t xml:space="preserve">of the </w:t>
      </w:r>
      <w:r w:rsidR="00B07157">
        <w:rPr>
          <w:lang w:eastAsia="de-DE"/>
        </w:rPr>
        <w:t>Chart</w:t>
      </w:r>
      <w:r w:rsidRPr="007132D5">
        <w:rPr>
          <w:lang w:eastAsia="de-DE"/>
        </w:rPr>
        <w:t xml:space="preserve"> to suit the VTS operational </w:t>
      </w:r>
      <w:r>
        <w:rPr>
          <w:lang w:eastAsia="de-DE"/>
        </w:rPr>
        <w:t>requirements</w:t>
      </w:r>
      <w:r w:rsidRPr="007132D5">
        <w:rPr>
          <w:lang w:eastAsia="de-DE"/>
        </w:rPr>
        <w:t>.</w:t>
      </w:r>
    </w:p>
    <w:p w14:paraId="2D77D2C1" w14:textId="7A45D6C9"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should support zoom and pan operations without introducing errors </w:t>
      </w:r>
      <w:r w:rsidR="00B07157">
        <w:rPr>
          <w:lang w:eastAsia="de-DE"/>
        </w:rPr>
        <w:t>or</w:t>
      </w:r>
      <w:r w:rsidRPr="007132D5">
        <w:rPr>
          <w:lang w:eastAsia="de-DE"/>
        </w:rPr>
        <w:t xml:space="preserve"> distortions, i.e. all distances, depths and bearings should remain consistent during zooming and panning of the </w:t>
      </w:r>
      <w:r w:rsidR="00B07157">
        <w:rPr>
          <w:lang w:eastAsia="de-DE"/>
        </w:rPr>
        <w:t>Chart</w:t>
      </w:r>
      <w:r w:rsidRPr="007132D5">
        <w:rPr>
          <w:lang w:eastAsia="de-DE"/>
        </w:rPr>
        <w:t>.</w:t>
      </w:r>
    </w:p>
    <w:p w14:paraId="3800F94F" w14:textId="77777777" w:rsidR="00B07157" w:rsidRPr="00752DEA" w:rsidRDefault="00B07157" w:rsidP="00B07157">
      <w:pPr>
        <w:pStyle w:val="Heading4"/>
        <w:tabs>
          <w:tab w:val="num" w:pos="0"/>
        </w:tabs>
        <w:ind w:left="1134" w:hanging="1134"/>
      </w:pPr>
      <w:r w:rsidRPr="00752DEA">
        <w:t>Sensor data</w:t>
      </w:r>
    </w:p>
    <w:p w14:paraId="1869259E" w14:textId="535817E2" w:rsidR="00B07157" w:rsidRPr="00752DEA" w:rsidRDefault="00B07157" w:rsidP="00B07157">
      <w:pPr>
        <w:pStyle w:val="BodyText"/>
        <w:rPr>
          <w:lang w:eastAsia="de-DE"/>
        </w:rPr>
      </w:pPr>
      <w:r w:rsidRPr="00752DEA">
        <w:rPr>
          <w:lang w:eastAsia="de-DE"/>
        </w:rPr>
        <w:t xml:space="preserve">The UI should have the ability to display sensor data in accordance with the Operational requirements defined by the VTS Authority.  The display of sensor data (e.g. radar video, AIS, Electro Optics, </w:t>
      </w:r>
      <w:r w:rsidR="00AA411D">
        <w:rPr>
          <w:lang w:eastAsia="de-DE"/>
        </w:rPr>
        <w:t xml:space="preserve">RDF, </w:t>
      </w:r>
      <w:r w:rsidRPr="00752DEA">
        <w:rPr>
          <w:lang w:eastAsia="de-DE"/>
        </w:rPr>
        <w:t xml:space="preserve">etc) may support operational objectives </w:t>
      </w:r>
      <w:r w:rsidR="008019DE">
        <w:rPr>
          <w:lang w:eastAsia="de-DE"/>
        </w:rPr>
        <w:t xml:space="preserve">and may consider factors </w:t>
      </w:r>
      <w:r w:rsidRPr="00752DEA">
        <w:rPr>
          <w:lang w:eastAsia="de-DE"/>
        </w:rPr>
        <w:t>such as:</w:t>
      </w:r>
    </w:p>
    <w:p w14:paraId="4B2561D6" w14:textId="5F60ED51" w:rsidR="00967073" w:rsidRPr="00752DEA" w:rsidRDefault="00967073" w:rsidP="00967073">
      <w:pPr>
        <w:pStyle w:val="Bullet1"/>
      </w:pPr>
      <w:r w:rsidRPr="00752DEA">
        <w:t>Real-time situational awareness;</w:t>
      </w:r>
    </w:p>
    <w:p w14:paraId="4F9EDAED" w14:textId="4D192A42" w:rsidR="00967073" w:rsidRPr="00752DEA" w:rsidRDefault="00967073" w:rsidP="00967073">
      <w:pPr>
        <w:pStyle w:val="Bullet1"/>
      </w:pPr>
      <w:r w:rsidRPr="00752DEA">
        <w:t>Recent situational awareness of vessel positions</w:t>
      </w:r>
      <w:r w:rsidR="008019DE">
        <w:t>;</w:t>
      </w:r>
    </w:p>
    <w:p w14:paraId="3240DC31" w14:textId="7CE2A9DD" w:rsidR="00967073" w:rsidRPr="00752DEA" w:rsidRDefault="00967073" w:rsidP="00967073">
      <w:pPr>
        <w:pStyle w:val="Bullet1"/>
      </w:pPr>
      <w:r w:rsidRPr="00752DEA">
        <w:t>Visual confirmation of the real-time Traffic Image;</w:t>
      </w:r>
    </w:p>
    <w:p w14:paraId="14D4D0AE" w14:textId="73D41EB8" w:rsidR="00B07157" w:rsidRPr="00752DEA" w:rsidRDefault="00967073" w:rsidP="00B07157">
      <w:pPr>
        <w:pStyle w:val="Bullet1"/>
      </w:pPr>
      <w:r w:rsidRPr="00752DEA">
        <w:t>D</w:t>
      </w:r>
      <w:r w:rsidR="00B07157" w:rsidRPr="00752DEA">
        <w:t>etection and identification of small targets;</w:t>
      </w:r>
    </w:p>
    <w:p w14:paraId="6199177F" w14:textId="712637E1" w:rsidR="00B07157" w:rsidRPr="00782942" w:rsidRDefault="00967073" w:rsidP="00B07157">
      <w:pPr>
        <w:pStyle w:val="Bullet1"/>
      </w:pPr>
      <w:r w:rsidRPr="00782942">
        <w:t>Redundancy</w:t>
      </w:r>
      <w:r w:rsidR="00B07157" w:rsidRPr="00782942">
        <w:t>.</w:t>
      </w:r>
    </w:p>
    <w:p w14:paraId="68DD1053" w14:textId="77777777" w:rsidR="00657DB0" w:rsidRPr="007132D5" w:rsidRDefault="00657DB0" w:rsidP="00657DB0">
      <w:pPr>
        <w:pStyle w:val="Heading4"/>
        <w:tabs>
          <w:tab w:val="num" w:pos="0"/>
        </w:tabs>
        <w:ind w:left="1134" w:hanging="1134"/>
      </w:pPr>
      <w:r w:rsidRPr="007132D5">
        <w:t>Vessel Presentation</w:t>
      </w:r>
    </w:p>
    <w:p w14:paraId="03C834AB" w14:textId="4F331D4D" w:rsidR="00657DB0" w:rsidRPr="007132D5" w:rsidRDefault="00657DB0" w:rsidP="00657DB0">
      <w:pPr>
        <w:pStyle w:val="BodyText"/>
        <w:rPr>
          <w:lang w:eastAsia="de-DE"/>
        </w:rPr>
      </w:pPr>
      <w:r w:rsidRPr="007132D5">
        <w:rPr>
          <w:lang w:eastAsia="de-DE"/>
        </w:rPr>
        <w:t xml:space="preserve">Vessel presentation is addressed by IALA Recommendation </w:t>
      </w:r>
      <w:r w:rsidR="008019DE">
        <w:rPr>
          <w:lang w:eastAsia="de-DE"/>
        </w:rPr>
        <w:t>R0</w:t>
      </w:r>
      <w:r w:rsidRPr="007132D5">
        <w:rPr>
          <w:lang w:eastAsia="de-DE"/>
        </w:rPr>
        <w:t xml:space="preserve">125 (ref.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 xml:space="preserve">). Each vessel should be displayed in a consistent manner such that the VTSO can intuitively understand the true geographical position of the vessel.  This is achieved by displaying the vessel symbol in its true position relative to the underlying or reference </w:t>
      </w:r>
      <w:r w:rsidR="008019DE">
        <w:rPr>
          <w:lang w:eastAsia="de-DE"/>
        </w:rPr>
        <w:t>Chart</w:t>
      </w:r>
      <w:r w:rsidRPr="007132D5">
        <w:rPr>
          <w:lang w:eastAsia="de-DE"/>
        </w:rPr>
        <w:t>.  In addition, this positional information can be augmented by the presentation of the geographical coordinates of the vessel or by its bearing and distance from a selected location.</w:t>
      </w:r>
    </w:p>
    <w:p w14:paraId="329948E8" w14:textId="2BEF06AD" w:rsidR="00657DB0" w:rsidRPr="007132D5" w:rsidRDefault="00657DB0" w:rsidP="00657DB0">
      <w:pPr>
        <w:pStyle w:val="BodyText"/>
        <w:rPr>
          <w:lang w:eastAsia="de-DE"/>
        </w:rPr>
      </w:pPr>
      <w:r w:rsidRPr="007132D5">
        <w:rPr>
          <w:lang w:eastAsia="de-DE"/>
        </w:rPr>
        <w:t xml:space="preserve">The </w:t>
      </w:r>
      <w:r w:rsidR="008019DE">
        <w:rPr>
          <w:lang w:eastAsia="de-DE"/>
        </w:rPr>
        <w:t>U</w:t>
      </w:r>
      <w:r w:rsidR="008019DE" w:rsidRPr="007132D5">
        <w:rPr>
          <w:lang w:eastAsia="de-DE"/>
        </w:rPr>
        <w:t xml:space="preserve">I </w:t>
      </w:r>
      <w:r w:rsidRPr="007132D5">
        <w:rPr>
          <w:lang w:eastAsia="de-DE"/>
        </w:rPr>
        <w:t>should be capable of displaying all of the information associated with each vessel displayed in the VTSO’s view.  The VTSO should be able to select</w:t>
      </w:r>
      <w:r w:rsidR="00C37AB3">
        <w:rPr>
          <w:lang w:eastAsia="de-DE"/>
        </w:rPr>
        <w:t>ively choose what information to display in accordance with local operational requirements</w:t>
      </w:r>
      <w:r w:rsidRPr="007132D5">
        <w:rPr>
          <w:lang w:eastAsia="de-DE"/>
        </w:rPr>
        <w:t>.  A straight forward and intuitive method should be employed to ease selection.</w:t>
      </w:r>
    </w:p>
    <w:p w14:paraId="3D8EBC61" w14:textId="77777777" w:rsidR="00657DB0" w:rsidRPr="007132D5" w:rsidRDefault="00657DB0" w:rsidP="00657DB0">
      <w:pPr>
        <w:pStyle w:val="BodyText"/>
        <w:rPr>
          <w:lang w:eastAsia="de-DE"/>
        </w:rPr>
      </w:pPr>
      <w:r w:rsidRPr="007132D5">
        <w:rPr>
          <w:lang w:eastAsia="de-DE"/>
        </w:rPr>
        <w:t>The information should be displayed either in textual or in graphical form as appropriate, e.g. course and speed vectors.</w:t>
      </w:r>
    </w:p>
    <w:p w14:paraId="0C97D070" w14:textId="07ECBD1B" w:rsidR="008019DE" w:rsidRPr="007132D5" w:rsidRDefault="00B82402" w:rsidP="008019DE">
      <w:pPr>
        <w:pStyle w:val="Heading3"/>
        <w:tabs>
          <w:tab w:val="num" w:pos="0"/>
        </w:tabs>
        <w:ind w:left="992" w:hanging="992"/>
      </w:pPr>
      <w:bookmarkStart w:id="94" w:name="_Toc67491726"/>
      <w:bookmarkStart w:id="95" w:name="_Hlk66971986"/>
      <w:r>
        <w:t>Voice</w:t>
      </w:r>
      <w:r w:rsidR="008019DE">
        <w:t xml:space="preserve"> communication</w:t>
      </w:r>
      <w:r w:rsidR="008019DE" w:rsidRPr="007132D5">
        <w:t xml:space="preserve"> Display and Control</w:t>
      </w:r>
      <w:bookmarkEnd w:id="94"/>
    </w:p>
    <w:p w14:paraId="3A1E2C5B" w14:textId="70D124E6" w:rsidR="008019DE" w:rsidRPr="00782942" w:rsidRDefault="00B82402" w:rsidP="00782942">
      <w:pPr>
        <w:pStyle w:val="BodyText"/>
        <w:rPr>
          <w:lang w:eastAsia="de-DE"/>
        </w:rPr>
      </w:pPr>
      <w:bookmarkStart w:id="96" w:name="_Hlk66971967"/>
      <w:bookmarkEnd w:id="95"/>
      <w:r>
        <w:rPr>
          <w:lang w:eastAsia="de-DE"/>
        </w:rPr>
        <w:t>Voice</w:t>
      </w:r>
      <w:r w:rsidR="008019DE" w:rsidRPr="008019DE">
        <w:rPr>
          <w:lang w:eastAsia="de-DE"/>
        </w:rPr>
        <w:t xml:space="preserve"> </w:t>
      </w:r>
      <w:r>
        <w:rPr>
          <w:lang w:eastAsia="de-DE"/>
        </w:rPr>
        <w:t>c</w:t>
      </w:r>
      <w:r w:rsidR="008019DE" w:rsidRPr="008019DE">
        <w:rPr>
          <w:lang w:eastAsia="de-DE"/>
        </w:rPr>
        <w:t xml:space="preserve">ommunication with vessels </w:t>
      </w:r>
      <w:r w:rsidR="00DD3445">
        <w:rPr>
          <w:lang w:eastAsia="de-DE"/>
        </w:rPr>
        <w:t xml:space="preserve">and other stakeholders </w:t>
      </w:r>
      <w:r w:rsidR="008019DE" w:rsidRPr="008019DE">
        <w:rPr>
          <w:lang w:eastAsia="de-DE"/>
        </w:rPr>
        <w:t xml:space="preserve">within the VTS area is the most important part of the VTS system and therefore the </w:t>
      </w:r>
      <w:r w:rsidR="00DD3445">
        <w:rPr>
          <w:lang w:eastAsia="de-DE"/>
        </w:rPr>
        <w:t>UI</w:t>
      </w:r>
      <w:r w:rsidR="008019DE" w:rsidRPr="008019DE">
        <w:rPr>
          <w:lang w:eastAsia="de-DE"/>
        </w:rPr>
        <w:t xml:space="preserve"> for the radio equipment should be easy to use.  The </w:t>
      </w:r>
      <w:r>
        <w:rPr>
          <w:lang w:eastAsia="de-DE"/>
        </w:rPr>
        <w:t>Voice c</w:t>
      </w:r>
      <w:r w:rsidR="008019DE" w:rsidRPr="008019DE">
        <w:rPr>
          <w:lang w:eastAsia="de-DE"/>
        </w:rPr>
        <w:t xml:space="preserve">ommunications </w:t>
      </w:r>
      <w:r w:rsidR="00DD3445">
        <w:rPr>
          <w:lang w:eastAsia="de-DE"/>
        </w:rPr>
        <w:t>UI</w:t>
      </w:r>
      <w:r w:rsidR="008019DE" w:rsidRPr="008019DE">
        <w:rPr>
          <w:lang w:eastAsia="de-DE"/>
        </w:rPr>
        <w:t xml:space="preserve"> may be integrated with the Traffic Image presentation or may be separate.  Many modern VTS systems provide a touch screen user interface.  The VTS</w:t>
      </w:r>
      <w:r>
        <w:rPr>
          <w:lang w:eastAsia="de-DE"/>
        </w:rPr>
        <w:t xml:space="preserve"> User</w:t>
      </w:r>
      <w:r w:rsidR="008019DE" w:rsidRPr="008019DE">
        <w:rPr>
          <w:lang w:eastAsia="de-DE"/>
        </w:rPr>
        <w:t xml:space="preserve"> </w:t>
      </w:r>
      <w:r w:rsidR="00DD3445">
        <w:rPr>
          <w:lang w:eastAsia="de-DE"/>
        </w:rPr>
        <w:t>may</w:t>
      </w:r>
      <w:r w:rsidR="008019DE" w:rsidRPr="008019DE">
        <w:rPr>
          <w:lang w:eastAsia="de-DE"/>
        </w:rPr>
        <w:t xml:space="preserve"> be provided with the following facilities:</w:t>
      </w:r>
    </w:p>
    <w:p w14:paraId="32986950" w14:textId="533AF53E" w:rsidR="008019DE" w:rsidRPr="00782942" w:rsidRDefault="008019DE" w:rsidP="00782942">
      <w:pPr>
        <w:pStyle w:val="BodyText"/>
        <w:numPr>
          <w:ilvl w:val="0"/>
          <w:numId w:val="37"/>
        </w:numPr>
        <w:rPr>
          <w:lang w:eastAsia="de-DE"/>
        </w:rPr>
      </w:pPr>
      <w:r w:rsidRPr="00782942">
        <w:rPr>
          <w:lang w:eastAsia="de-DE"/>
        </w:rPr>
        <w:t>Radio selection</w:t>
      </w:r>
      <w:r w:rsidR="00C30EB1">
        <w:rPr>
          <w:lang w:eastAsia="de-DE"/>
        </w:rPr>
        <w:t xml:space="preserve"> and status</w:t>
      </w:r>
    </w:p>
    <w:p w14:paraId="1C0CFC21" w14:textId="77777777" w:rsidR="008019DE" w:rsidRPr="00782942" w:rsidRDefault="008019DE" w:rsidP="00782942">
      <w:pPr>
        <w:pStyle w:val="BodyText"/>
        <w:numPr>
          <w:ilvl w:val="0"/>
          <w:numId w:val="37"/>
        </w:numPr>
        <w:rPr>
          <w:lang w:eastAsia="de-DE"/>
        </w:rPr>
      </w:pPr>
      <w:r w:rsidRPr="00782942">
        <w:rPr>
          <w:lang w:eastAsia="de-DE"/>
        </w:rPr>
        <w:t>Channel / Frequency Selection</w:t>
      </w:r>
    </w:p>
    <w:p w14:paraId="39313E34" w14:textId="2BAA6124" w:rsidR="008019DE" w:rsidRDefault="008019DE" w:rsidP="00782942">
      <w:pPr>
        <w:pStyle w:val="BodyText"/>
        <w:numPr>
          <w:ilvl w:val="0"/>
          <w:numId w:val="37"/>
        </w:numPr>
        <w:rPr>
          <w:lang w:eastAsia="de-DE"/>
        </w:rPr>
      </w:pPr>
      <w:r w:rsidRPr="00782942">
        <w:rPr>
          <w:lang w:eastAsia="de-DE"/>
        </w:rPr>
        <w:t>Squelch control</w:t>
      </w:r>
      <w:r w:rsidR="00071F60">
        <w:rPr>
          <w:lang w:eastAsia="de-DE"/>
        </w:rPr>
        <w:t xml:space="preserve"> </w:t>
      </w:r>
    </w:p>
    <w:p w14:paraId="53AD55F8" w14:textId="22E04F02" w:rsidR="00071F60" w:rsidRPr="00782942" w:rsidRDefault="00071F60" w:rsidP="00782942">
      <w:pPr>
        <w:pStyle w:val="BodyText"/>
        <w:numPr>
          <w:ilvl w:val="0"/>
          <w:numId w:val="37"/>
        </w:numPr>
        <w:rPr>
          <w:lang w:eastAsia="de-DE"/>
        </w:rPr>
      </w:pPr>
      <w:r>
        <w:rPr>
          <w:lang w:eastAsia="de-DE"/>
        </w:rPr>
        <w:t>Digital Selective Calling (DSC)</w:t>
      </w:r>
    </w:p>
    <w:p w14:paraId="04848FB9" w14:textId="77777777" w:rsidR="008019DE" w:rsidRPr="00782942" w:rsidRDefault="008019DE" w:rsidP="00782942">
      <w:pPr>
        <w:pStyle w:val="BodyText"/>
        <w:numPr>
          <w:ilvl w:val="0"/>
          <w:numId w:val="37"/>
        </w:numPr>
        <w:rPr>
          <w:lang w:eastAsia="de-DE"/>
        </w:rPr>
      </w:pPr>
      <w:r w:rsidRPr="00782942">
        <w:rPr>
          <w:lang w:eastAsia="de-DE"/>
        </w:rPr>
        <w:t>Facilities to replay recorded conversations</w:t>
      </w:r>
    </w:p>
    <w:p w14:paraId="6C8A6D64" w14:textId="24A5A2E1" w:rsidR="008019DE" w:rsidRPr="00782942" w:rsidRDefault="008019DE" w:rsidP="00782942">
      <w:pPr>
        <w:pStyle w:val="BodyText"/>
        <w:numPr>
          <w:ilvl w:val="0"/>
          <w:numId w:val="37"/>
        </w:numPr>
        <w:rPr>
          <w:lang w:eastAsia="de-DE"/>
        </w:rPr>
      </w:pPr>
      <w:r w:rsidRPr="00782942">
        <w:rPr>
          <w:lang w:eastAsia="de-DE"/>
        </w:rPr>
        <w:t xml:space="preserve">Microphone </w:t>
      </w:r>
      <w:r w:rsidR="00E04E7F">
        <w:rPr>
          <w:lang w:eastAsia="de-DE"/>
        </w:rPr>
        <w:t xml:space="preserve">or footswitch </w:t>
      </w:r>
      <w:r w:rsidRPr="00782942">
        <w:rPr>
          <w:lang w:eastAsia="de-DE"/>
        </w:rPr>
        <w:t xml:space="preserve">with </w:t>
      </w:r>
      <w:r w:rsidR="00B82402">
        <w:rPr>
          <w:lang w:eastAsia="de-DE"/>
        </w:rPr>
        <w:t>Press To Talk capabilities</w:t>
      </w:r>
      <w:r w:rsidRPr="00782942">
        <w:rPr>
          <w:lang w:eastAsia="de-DE"/>
        </w:rPr>
        <w:t xml:space="preserve"> </w:t>
      </w:r>
    </w:p>
    <w:p w14:paraId="15939695" w14:textId="16CD35B8" w:rsidR="008019DE" w:rsidRPr="00782942" w:rsidRDefault="008019DE" w:rsidP="00782942">
      <w:pPr>
        <w:pStyle w:val="BodyText"/>
        <w:numPr>
          <w:ilvl w:val="0"/>
          <w:numId w:val="37"/>
        </w:numPr>
        <w:rPr>
          <w:lang w:eastAsia="de-DE"/>
        </w:rPr>
      </w:pPr>
      <w:r w:rsidRPr="00782942">
        <w:rPr>
          <w:lang w:eastAsia="de-DE"/>
        </w:rPr>
        <w:t>Headset and</w:t>
      </w:r>
      <w:r w:rsidR="00111168">
        <w:rPr>
          <w:lang w:eastAsia="de-DE"/>
        </w:rPr>
        <w:t>/or</w:t>
      </w:r>
      <w:r w:rsidRPr="00782942">
        <w:rPr>
          <w:lang w:eastAsia="de-DE"/>
        </w:rPr>
        <w:t xml:space="preserve"> Speaker</w:t>
      </w:r>
      <w:r w:rsidR="00DD3445">
        <w:rPr>
          <w:lang w:eastAsia="de-DE"/>
        </w:rPr>
        <w:t>.</w:t>
      </w:r>
    </w:p>
    <w:p w14:paraId="5A049257" w14:textId="0301A28C" w:rsidR="008019DE" w:rsidRPr="00782942" w:rsidRDefault="008019DE" w:rsidP="00782942">
      <w:pPr>
        <w:pStyle w:val="BodyText"/>
        <w:rPr>
          <w:lang w:eastAsia="de-DE"/>
        </w:rPr>
      </w:pPr>
      <w:r w:rsidRPr="00782942">
        <w:rPr>
          <w:lang w:eastAsia="de-DE"/>
        </w:rPr>
        <w:t xml:space="preserve">Details about the </w:t>
      </w:r>
      <w:commentRangeStart w:id="97"/>
      <w:r w:rsidRPr="00782942">
        <w:rPr>
          <w:lang w:eastAsia="de-DE"/>
        </w:rPr>
        <w:t xml:space="preserve">functional and performance </w:t>
      </w:r>
      <w:commentRangeEnd w:id="97"/>
      <w:r w:rsidR="00D00C4C">
        <w:rPr>
          <w:rStyle w:val="CommentReference"/>
        </w:rPr>
        <w:commentReference w:id="97"/>
      </w:r>
      <w:r w:rsidRPr="00782942">
        <w:rPr>
          <w:lang w:eastAsia="de-DE"/>
        </w:rPr>
        <w:t xml:space="preserve">requirements of the </w:t>
      </w:r>
      <w:r w:rsidR="00F80152">
        <w:rPr>
          <w:lang w:eastAsia="de-DE"/>
        </w:rPr>
        <w:t>Voice</w:t>
      </w:r>
      <w:r w:rsidR="00F80152" w:rsidRPr="00782942">
        <w:rPr>
          <w:lang w:eastAsia="de-DE"/>
        </w:rPr>
        <w:t xml:space="preserve"> </w:t>
      </w:r>
      <w:r w:rsidRPr="00782942">
        <w:rPr>
          <w:lang w:eastAsia="de-DE"/>
        </w:rPr>
        <w:t>communications equipment is provided in IALA Guideline 1111-2</w:t>
      </w:r>
      <w:r w:rsidR="00DD3445">
        <w:rPr>
          <w:lang w:eastAsia="de-DE"/>
        </w:rPr>
        <w:t>.</w:t>
      </w:r>
    </w:p>
    <w:p w14:paraId="11CAE5A5" w14:textId="28E95914" w:rsidR="00AA411D" w:rsidRPr="00F80152" w:rsidRDefault="00AA411D" w:rsidP="00AA411D">
      <w:pPr>
        <w:pStyle w:val="Heading3"/>
        <w:tabs>
          <w:tab w:val="num" w:pos="0"/>
        </w:tabs>
        <w:ind w:left="992" w:hanging="992"/>
      </w:pPr>
      <w:bookmarkStart w:id="98" w:name="_Toc67491727"/>
      <w:bookmarkStart w:id="99" w:name="_Hlk66977188"/>
      <w:bookmarkEnd w:id="96"/>
      <w:r w:rsidRPr="00F80152">
        <w:lastRenderedPageBreak/>
        <w:t>Replay</w:t>
      </w:r>
      <w:r w:rsidR="00A1651D" w:rsidRPr="00F80152">
        <w:t xml:space="preserve"> Display and Control</w:t>
      </w:r>
      <w:bookmarkEnd w:id="98"/>
    </w:p>
    <w:p w14:paraId="1F8853A2" w14:textId="1E1020D1" w:rsidR="00A72404" w:rsidRPr="00F80152" w:rsidRDefault="00A72404" w:rsidP="00A72404">
      <w:pPr>
        <w:pStyle w:val="BodyText"/>
        <w:rPr>
          <w:lang w:eastAsia="de-DE"/>
        </w:rPr>
      </w:pPr>
      <w:r w:rsidRPr="00F80152">
        <w:rPr>
          <w:lang w:eastAsia="de-DE"/>
        </w:rPr>
        <w:t xml:space="preserve">An accurate replay of the Traffic Image that was presented to VTS Users is </w:t>
      </w:r>
      <w:r w:rsidR="00BE5782" w:rsidRPr="00F80152">
        <w:rPr>
          <w:lang w:eastAsia="de-DE"/>
        </w:rPr>
        <w:t xml:space="preserve">often regarded as a critical </w:t>
      </w:r>
      <w:r w:rsidRPr="00F80152">
        <w:rPr>
          <w:lang w:eastAsia="de-DE"/>
        </w:rPr>
        <w:t xml:space="preserve">part of the VTS system and therefore the UI should be easy to use.  The Replay UI may be integrated with the Traffic Image presentation or may be separate.  VTS systems </w:t>
      </w:r>
      <w:r w:rsidR="005A2BCD" w:rsidRPr="00F80152">
        <w:rPr>
          <w:lang w:eastAsia="de-DE"/>
        </w:rPr>
        <w:t xml:space="preserve">should </w:t>
      </w:r>
      <w:r w:rsidRPr="00F80152">
        <w:rPr>
          <w:lang w:eastAsia="de-DE"/>
        </w:rPr>
        <w:t>ensure that Recording continues while Replaying.  The VTS User may be provided with the following facilities:</w:t>
      </w:r>
    </w:p>
    <w:p w14:paraId="742EA7FD" w14:textId="66BEF536" w:rsidR="00BE5782" w:rsidRPr="00F80152" w:rsidRDefault="00BE5782" w:rsidP="00756BF7">
      <w:pPr>
        <w:pStyle w:val="BodyText"/>
        <w:numPr>
          <w:ilvl w:val="0"/>
          <w:numId w:val="40"/>
        </w:numPr>
        <w:spacing w:line="216" w:lineRule="exact"/>
        <w:ind w:left="714" w:hanging="357"/>
        <w:rPr>
          <w:lang w:eastAsia="de-DE"/>
        </w:rPr>
      </w:pPr>
      <w:r w:rsidRPr="00F80152">
        <w:rPr>
          <w:lang w:eastAsia="de-DE"/>
        </w:rPr>
        <w:t xml:space="preserve">Selection of the </w:t>
      </w:r>
      <w:r w:rsidR="00A72404" w:rsidRPr="00F80152">
        <w:rPr>
          <w:lang w:eastAsia="de-DE"/>
        </w:rPr>
        <w:t xml:space="preserve">data </w:t>
      </w:r>
      <w:r w:rsidR="009C4B27" w:rsidRPr="00F80152">
        <w:rPr>
          <w:lang w:eastAsia="de-DE"/>
        </w:rPr>
        <w:t xml:space="preserve">(Voice communications, Sensors, Data Processing) </w:t>
      </w:r>
      <w:r w:rsidRPr="00F80152">
        <w:rPr>
          <w:lang w:eastAsia="de-DE"/>
        </w:rPr>
        <w:t xml:space="preserve">sources </w:t>
      </w:r>
      <w:r w:rsidR="00A72404" w:rsidRPr="00F80152">
        <w:rPr>
          <w:lang w:eastAsia="de-DE"/>
        </w:rPr>
        <w:t>and time</w:t>
      </w:r>
      <w:r w:rsidR="009C4B27" w:rsidRPr="00F80152">
        <w:rPr>
          <w:lang w:eastAsia="de-DE"/>
        </w:rPr>
        <w:t xml:space="preserve"> period</w:t>
      </w:r>
    </w:p>
    <w:p w14:paraId="5EF13D5D" w14:textId="28832672" w:rsidR="00A72404" w:rsidRPr="00F80152" w:rsidRDefault="00BE5782" w:rsidP="00BE5782">
      <w:pPr>
        <w:pStyle w:val="BodyText"/>
        <w:numPr>
          <w:ilvl w:val="0"/>
          <w:numId w:val="40"/>
        </w:numPr>
        <w:spacing w:line="216" w:lineRule="exact"/>
        <w:ind w:left="714" w:hanging="357"/>
        <w:rPr>
          <w:lang w:eastAsia="de-DE"/>
        </w:rPr>
      </w:pPr>
      <w:r w:rsidRPr="00F80152">
        <w:rPr>
          <w:lang w:eastAsia="de-DE"/>
        </w:rPr>
        <w:t>P</w:t>
      </w:r>
      <w:r w:rsidR="00A72404" w:rsidRPr="00F80152">
        <w:rPr>
          <w:lang w:eastAsia="de-DE"/>
        </w:rPr>
        <w:t>ause/</w:t>
      </w:r>
      <w:r w:rsidRPr="00F80152">
        <w:rPr>
          <w:lang w:eastAsia="de-DE"/>
        </w:rPr>
        <w:t>S</w:t>
      </w:r>
      <w:r w:rsidR="00A72404" w:rsidRPr="00F80152">
        <w:rPr>
          <w:lang w:eastAsia="de-DE"/>
        </w:rPr>
        <w:t>top</w:t>
      </w:r>
      <w:r w:rsidRPr="00F80152">
        <w:rPr>
          <w:lang w:eastAsia="de-DE"/>
        </w:rPr>
        <w:t>/Speed selection.</w:t>
      </w:r>
    </w:p>
    <w:p w14:paraId="4A66A99F" w14:textId="6D0EE6C9" w:rsidR="00BE5782" w:rsidRPr="00F80152" w:rsidRDefault="00BE5782" w:rsidP="00756BF7">
      <w:pPr>
        <w:pStyle w:val="BodyText"/>
        <w:spacing w:line="216" w:lineRule="exact"/>
        <w:rPr>
          <w:lang w:eastAsia="de-DE"/>
        </w:rPr>
      </w:pPr>
      <w:r w:rsidRPr="00F80152">
        <w:rPr>
          <w:lang w:eastAsia="de-DE"/>
        </w:rPr>
        <w:t>Details about the Recording function is provided in Chapter 4 – Data Processing of this Guideline.</w:t>
      </w:r>
    </w:p>
    <w:p w14:paraId="5E38764E" w14:textId="2477F55A" w:rsidR="008019DE" w:rsidRPr="007132D5" w:rsidRDefault="008019DE" w:rsidP="008019DE">
      <w:pPr>
        <w:pStyle w:val="Heading3"/>
        <w:tabs>
          <w:tab w:val="num" w:pos="0"/>
        </w:tabs>
        <w:ind w:left="992" w:hanging="992"/>
      </w:pPr>
      <w:bookmarkStart w:id="100" w:name="_Toc67491728"/>
      <w:r>
        <w:t>Radar</w:t>
      </w:r>
      <w:r w:rsidRPr="007132D5">
        <w:t xml:space="preserve"> Data Display and Control</w:t>
      </w:r>
      <w:bookmarkEnd w:id="100"/>
    </w:p>
    <w:bookmarkEnd w:id="99"/>
    <w:p w14:paraId="4F9EA278" w14:textId="4A2206C1" w:rsidR="00E54905" w:rsidRPr="00D40069" w:rsidRDefault="00E54905" w:rsidP="00C95E1B">
      <w:pPr>
        <w:rPr>
          <w:sz w:val="22"/>
          <w:lang w:eastAsia="de-DE"/>
        </w:rPr>
      </w:pPr>
      <w:r w:rsidRPr="00D40069">
        <w:rPr>
          <w:sz w:val="22"/>
          <w:lang w:eastAsia="de-DE"/>
        </w:rPr>
        <w:t xml:space="preserve">Radar is often regarded as a critical sensor input for VTS systems, due to its ability to accurately </w:t>
      </w:r>
      <w:r w:rsidR="00C21322" w:rsidRPr="00D40069">
        <w:rPr>
          <w:sz w:val="22"/>
          <w:lang w:eastAsia="de-DE"/>
        </w:rPr>
        <w:t>detect</w:t>
      </w:r>
      <w:r w:rsidRPr="00D40069">
        <w:rPr>
          <w:sz w:val="22"/>
          <w:lang w:eastAsia="de-DE"/>
        </w:rPr>
        <w:t xml:space="preserve"> and track objects and their movement characteristics without requiring any transmission signal from the object itself, unlike sensors such as RDF or AIS</w:t>
      </w:r>
      <w:r w:rsidR="00A1651D" w:rsidRPr="00A1651D">
        <w:rPr>
          <w:rFonts w:hint="eastAsia"/>
          <w:sz w:val="22"/>
          <w:lang w:eastAsia="de-DE"/>
        </w:rPr>
        <w:t xml:space="preserve">. </w:t>
      </w:r>
      <w:r w:rsidR="00C21322">
        <w:rPr>
          <w:sz w:val="22"/>
          <w:lang w:eastAsia="de-DE"/>
        </w:rPr>
        <w:t xml:space="preserve"> </w:t>
      </w:r>
      <w:r w:rsidR="00C21322" w:rsidRPr="00D40069">
        <w:rPr>
          <w:sz w:val="22"/>
          <w:lang w:eastAsia="de-DE"/>
        </w:rPr>
        <w:t>R</w:t>
      </w:r>
      <w:r w:rsidRPr="00D40069">
        <w:rPr>
          <w:sz w:val="22"/>
          <w:lang w:eastAsia="de-DE"/>
        </w:rPr>
        <w:t xml:space="preserve">adar </w:t>
      </w:r>
      <w:r w:rsidR="00C21322" w:rsidRPr="00D40069">
        <w:rPr>
          <w:sz w:val="22"/>
          <w:lang w:eastAsia="de-DE"/>
        </w:rPr>
        <w:t>data comprises Radar video and tracks</w:t>
      </w:r>
      <w:r w:rsidRPr="00D40069">
        <w:rPr>
          <w:sz w:val="22"/>
          <w:lang w:eastAsia="de-DE"/>
        </w:rPr>
        <w:t xml:space="preserve"> </w:t>
      </w:r>
      <w:r w:rsidR="00C21322" w:rsidRPr="00D40069">
        <w:rPr>
          <w:sz w:val="22"/>
          <w:lang w:eastAsia="de-DE"/>
        </w:rPr>
        <w:t xml:space="preserve">and </w:t>
      </w:r>
      <w:r w:rsidRPr="00D40069">
        <w:rPr>
          <w:sz w:val="22"/>
          <w:lang w:eastAsia="de-DE"/>
        </w:rPr>
        <w:t>may include both dynamic and static objects, including but not limited to vessels, navigation aids, islands, bridges, offshore structures and coastlines.</w:t>
      </w:r>
    </w:p>
    <w:p w14:paraId="5492CA13" w14:textId="20A5DE58" w:rsidR="00E54905" w:rsidRDefault="00E54905" w:rsidP="00E54905">
      <w:pPr>
        <w:rPr>
          <w:sz w:val="22"/>
          <w:lang w:eastAsia="de-DE"/>
        </w:rPr>
      </w:pPr>
      <w:r>
        <w:rPr>
          <w:sz w:val="22"/>
          <w:lang w:eastAsia="de-DE"/>
        </w:rPr>
        <w:t xml:space="preserve">The </w:t>
      </w:r>
      <w:r w:rsidR="00C21322">
        <w:rPr>
          <w:sz w:val="22"/>
          <w:lang w:eastAsia="de-DE"/>
        </w:rPr>
        <w:t>R</w:t>
      </w:r>
      <w:r>
        <w:rPr>
          <w:sz w:val="22"/>
          <w:lang w:eastAsia="de-DE"/>
        </w:rPr>
        <w:t xml:space="preserve">adar video is used </w:t>
      </w:r>
      <w:r w:rsidR="00C21322">
        <w:rPr>
          <w:sz w:val="22"/>
          <w:lang w:eastAsia="de-DE"/>
        </w:rPr>
        <w:t>to produce a</w:t>
      </w:r>
      <w:r>
        <w:rPr>
          <w:sz w:val="22"/>
          <w:lang w:eastAsia="de-DE"/>
        </w:rPr>
        <w:t xml:space="preserve"> </w:t>
      </w:r>
      <w:r w:rsidR="00C21322">
        <w:rPr>
          <w:sz w:val="22"/>
          <w:lang w:eastAsia="de-DE"/>
        </w:rPr>
        <w:t>Radar t</w:t>
      </w:r>
      <w:r>
        <w:rPr>
          <w:sz w:val="22"/>
          <w:lang w:eastAsia="de-DE"/>
        </w:rPr>
        <w:t xml:space="preserve">rack and for </w:t>
      </w:r>
      <w:r w:rsidR="00C21322">
        <w:rPr>
          <w:sz w:val="22"/>
          <w:lang w:eastAsia="de-DE"/>
        </w:rPr>
        <w:t>portrayal</w:t>
      </w:r>
      <w:r>
        <w:rPr>
          <w:sz w:val="22"/>
          <w:lang w:eastAsia="de-DE"/>
        </w:rPr>
        <w:t xml:space="preserve"> </w:t>
      </w:r>
      <w:r w:rsidR="00C21322">
        <w:rPr>
          <w:sz w:val="22"/>
          <w:lang w:eastAsia="de-DE"/>
        </w:rPr>
        <w:t>in the Traffic Image</w:t>
      </w:r>
      <w:r>
        <w:rPr>
          <w:sz w:val="22"/>
          <w:lang w:eastAsia="de-DE"/>
        </w:rPr>
        <w:t xml:space="preserve">.  </w:t>
      </w:r>
      <w:r w:rsidR="000B02FE">
        <w:rPr>
          <w:sz w:val="22"/>
          <w:lang w:eastAsia="de-DE"/>
        </w:rPr>
        <w:t xml:space="preserve">The Radar track is used as an input in the Tracking process. </w:t>
      </w:r>
      <w:r>
        <w:rPr>
          <w:sz w:val="22"/>
          <w:lang w:eastAsia="de-DE"/>
        </w:rPr>
        <w:t xml:space="preserve">The </w:t>
      </w:r>
      <w:r w:rsidR="005F6A11">
        <w:rPr>
          <w:sz w:val="22"/>
          <w:lang w:eastAsia="de-DE"/>
        </w:rPr>
        <w:t>R</w:t>
      </w:r>
      <w:r>
        <w:rPr>
          <w:sz w:val="22"/>
          <w:lang w:eastAsia="de-DE"/>
        </w:rPr>
        <w:t xml:space="preserve">adar </w:t>
      </w:r>
      <w:r w:rsidR="005F6A11">
        <w:rPr>
          <w:sz w:val="22"/>
          <w:lang w:eastAsia="de-DE"/>
        </w:rPr>
        <w:t>data</w:t>
      </w:r>
      <w:r>
        <w:rPr>
          <w:sz w:val="22"/>
          <w:lang w:eastAsia="de-DE"/>
        </w:rPr>
        <w:t xml:space="preserve"> </w:t>
      </w:r>
      <w:r w:rsidR="00AC1665">
        <w:rPr>
          <w:sz w:val="22"/>
          <w:lang w:eastAsia="de-DE"/>
        </w:rPr>
        <w:t>display</w:t>
      </w:r>
      <w:r>
        <w:rPr>
          <w:sz w:val="22"/>
          <w:lang w:eastAsia="de-DE"/>
        </w:rPr>
        <w:t xml:space="preserve"> may include the following:</w:t>
      </w:r>
    </w:p>
    <w:p w14:paraId="1E5F22D5" w14:textId="5B67D0B2" w:rsidR="00E54905" w:rsidRDefault="00E54905" w:rsidP="00E54905">
      <w:pPr>
        <w:pStyle w:val="BodyText"/>
        <w:numPr>
          <w:ilvl w:val="0"/>
          <w:numId w:val="37"/>
        </w:numPr>
        <w:rPr>
          <w:lang w:eastAsia="de-DE"/>
        </w:rPr>
      </w:pPr>
      <w:r>
        <w:rPr>
          <w:lang w:eastAsia="de-DE"/>
        </w:rPr>
        <w:t xml:space="preserve">Real time Radar video plot representing </w:t>
      </w:r>
      <w:r w:rsidR="00F44089">
        <w:rPr>
          <w:lang w:eastAsia="de-DE"/>
        </w:rPr>
        <w:t xml:space="preserve">an </w:t>
      </w:r>
      <w:r>
        <w:rPr>
          <w:lang w:eastAsia="de-DE"/>
        </w:rPr>
        <w:t xml:space="preserve">objects </w:t>
      </w:r>
      <w:r w:rsidR="00F44089">
        <w:rPr>
          <w:lang w:eastAsia="de-DE"/>
        </w:rPr>
        <w:t>present position and afterglow of moving objects representing their past positions</w:t>
      </w:r>
    </w:p>
    <w:p w14:paraId="0C43DF80" w14:textId="2F2BADB0" w:rsidR="00E54905" w:rsidRDefault="000B02FE" w:rsidP="00AC1665">
      <w:pPr>
        <w:pStyle w:val="BodyText"/>
        <w:numPr>
          <w:ilvl w:val="0"/>
          <w:numId w:val="37"/>
        </w:numPr>
        <w:rPr>
          <w:lang w:eastAsia="de-DE"/>
        </w:rPr>
      </w:pPr>
      <w:r>
        <w:rPr>
          <w:lang w:eastAsia="de-DE"/>
        </w:rPr>
        <w:t xml:space="preserve">Real time Radar track data </w:t>
      </w:r>
      <w:r w:rsidR="00AC1665">
        <w:rPr>
          <w:lang w:eastAsia="de-DE"/>
        </w:rPr>
        <w:t xml:space="preserve">(label) </w:t>
      </w:r>
      <w:r>
        <w:rPr>
          <w:lang w:eastAsia="de-DE"/>
        </w:rPr>
        <w:t>and symbol</w:t>
      </w:r>
      <w:r w:rsidR="00E54905">
        <w:rPr>
          <w:lang w:eastAsia="de-DE"/>
        </w:rPr>
        <w:t xml:space="preserve">.  </w:t>
      </w:r>
    </w:p>
    <w:p w14:paraId="61E175E5" w14:textId="43DE8E2E" w:rsidR="00AC1665" w:rsidRDefault="00AC1665" w:rsidP="00A1651D">
      <w:pPr>
        <w:rPr>
          <w:sz w:val="22"/>
          <w:lang w:eastAsia="de-DE"/>
        </w:rPr>
      </w:pPr>
      <w:r>
        <w:rPr>
          <w:sz w:val="22"/>
          <w:lang w:eastAsia="de-DE"/>
        </w:rPr>
        <w:t xml:space="preserve">The UI should be configurable to enable the VTS User to obtain more information about the target.  </w:t>
      </w:r>
    </w:p>
    <w:p w14:paraId="006215B5" w14:textId="4FFB1F5C" w:rsidR="00AC1665" w:rsidRDefault="00AC1665" w:rsidP="00AC1665">
      <w:pPr>
        <w:rPr>
          <w:sz w:val="22"/>
          <w:lang w:eastAsia="de-DE"/>
        </w:rPr>
      </w:pPr>
      <w:r>
        <w:rPr>
          <w:sz w:val="22"/>
          <w:lang w:eastAsia="de-DE"/>
        </w:rPr>
        <w:t xml:space="preserve">The UI should be configurable to enable the VTS User to obtain more information about the performance of the radar and the ability to control its settings to suit the operational and environmental conditions.  </w:t>
      </w:r>
    </w:p>
    <w:p w14:paraId="16EECFE9" w14:textId="300131DB" w:rsidR="00AC1665" w:rsidRDefault="00AC1665" w:rsidP="00AC1665">
      <w:pPr>
        <w:rPr>
          <w:sz w:val="22"/>
          <w:lang w:eastAsia="de-DE"/>
        </w:rPr>
      </w:pPr>
      <w:r>
        <w:rPr>
          <w:sz w:val="22"/>
          <w:lang w:eastAsia="de-DE"/>
        </w:rPr>
        <w:t xml:space="preserve">The UI </w:t>
      </w:r>
      <w:r w:rsidR="00D40069">
        <w:rPr>
          <w:sz w:val="22"/>
          <w:lang w:eastAsia="de-DE"/>
        </w:rPr>
        <w:t>should</w:t>
      </w:r>
      <w:r>
        <w:rPr>
          <w:sz w:val="22"/>
          <w:lang w:eastAsia="de-DE"/>
        </w:rPr>
        <w:t xml:space="preserve"> provide monitoring facilities that provide an alert to the VTS User if a part of the radar sensor should fail and facilities that enable the switching or control of radar subsystem components.  </w:t>
      </w:r>
    </w:p>
    <w:p w14:paraId="1677EEA8" w14:textId="5245D8A9" w:rsidR="00D40069" w:rsidRPr="009D641E" w:rsidRDefault="00D40069" w:rsidP="00D40069">
      <w:pPr>
        <w:pStyle w:val="BodyText"/>
        <w:spacing w:line="216" w:lineRule="exact"/>
        <w:rPr>
          <w:lang w:eastAsia="de-DE"/>
        </w:rPr>
      </w:pPr>
      <w:r w:rsidRPr="009D641E">
        <w:rPr>
          <w:lang w:eastAsia="de-DE"/>
        </w:rPr>
        <w:t xml:space="preserve">Details about the </w:t>
      </w:r>
      <w:r>
        <w:rPr>
          <w:lang w:eastAsia="de-DE"/>
        </w:rPr>
        <w:t>Tracking</w:t>
      </w:r>
      <w:r w:rsidRPr="009D641E">
        <w:rPr>
          <w:lang w:eastAsia="de-DE"/>
        </w:rPr>
        <w:t xml:space="preserve"> function is provided in Chapter 4 – Data Processing of this Guideline.</w:t>
      </w:r>
    </w:p>
    <w:p w14:paraId="5B311400" w14:textId="52473457" w:rsidR="00AC1665" w:rsidRDefault="00AC1665" w:rsidP="00AC1665">
      <w:pPr>
        <w:rPr>
          <w:lang w:eastAsia="de-DE"/>
        </w:rPr>
      </w:pPr>
      <w:r w:rsidRPr="00A67162">
        <w:rPr>
          <w:sz w:val="22"/>
          <w:lang w:eastAsia="de-DE"/>
        </w:rPr>
        <w:t xml:space="preserve">Details about the </w:t>
      </w:r>
      <w:commentRangeStart w:id="101"/>
      <w:r w:rsidRPr="00A67162">
        <w:rPr>
          <w:sz w:val="22"/>
          <w:lang w:eastAsia="de-DE"/>
        </w:rPr>
        <w:t xml:space="preserve">functional and performance </w:t>
      </w:r>
      <w:commentRangeEnd w:id="101"/>
      <w:r w:rsidR="00D00C4C">
        <w:rPr>
          <w:rStyle w:val="CommentReference"/>
        </w:rPr>
        <w:commentReference w:id="101"/>
      </w:r>
      <w:r w:rsidRPr="00A67162">
        <w:rPr>
          <w:sz w:val="22"/>
          <w:lang w:eastAsia="de-DE"/>
        </w:rPr>
        <w:t xml:space="preserve">requirements of the </w:t>
      </w:r>
      <w:r>
        <w:rPr>
          <w:sz w:val="22"/>
          <w:lang w:eastAsia="de-DE"/>
        </w:rPr>
        <w:t>radar sensor</w:t>
      </w:r>
      <w:r w:rsidRPr="00A67162">
        <w:rPr>
          <w:sz w:val="22"/>
          <w:lang w:eastAsia="de-DE"/>
        </w:rPr>
        <w:t xml:space="preserve"> equipment is provided in IALA Guideline 1111-</w:t>
      </w:r>
      <w:r>
        <w:rPr>
          <w:sz w:val="22"/>
          <w:lang w:eastAsia="de-DE"/>
        </w:rPr>
        <w:t>3</w:t>
      </w:r>
      <w:r w:rsidRPr="00A67162">
        <w:rPr>
          <w:sz w:val="22"/>
          <w:lang w:eastAsia="de-DE"/>
        </w:rPr>
        <w:t>.</w:t>
      </w:r>
    </w:p>
    <w:p w14:paraId="1EB4FD2B" w14:textId="1F5A2F9E" w:rsidR="00F44089" w:rsidRDefault="00F44089" w:rsidP="00A1651D">
      <w:pPr>
        <w:rPr>
          <w:sz w:val="22"/>
          <w:lang w:eastAsia="de-DE"/>
        </w:rPr>
      </w:pPr>
      <w:commentRangeStart w:id="102"/>
      <w:r>
        <w:rPr>
          <w:lang w:eastAsia="de-DE"/>
        </w:rPr>
        <w:t>Note.  Masking of radar video over land areas may be used</w:t>
      </w:r>
      <w:r w:rsidRPr="00A1651D">
        <w:rPr>
          <w:rFonts w:hint="eastAsia"/>
          <w:sz w:val="22"/>
          <w:lang w:eastAsia="de-DE"/>
        </w:rPr>
        <w:t xml:space="preserve"> </w:t>
      </w:r>
    </w:p>
    <w:p w14:paraId="097F5EEC" w14:textId="77777777" w:rsidR="00F44089" w:rsidRDefault="00F44089" w:rsidP="00A1651D">
      <w:pPr>
        <w:rPr>
          <w:sz w:val="22"/>
          <w:lang w:eastAsia="de-DE"/>
        </w:rPr>
      </w:pPr>
    </w:p>
    <w:p w14:paraId="179EDF1E" w14:textId="2D46A046" w:rsidR="00A1651D" w:rsidRPr="00A1651D" w:rsidRDefault="00A1651D" w:rsidP="00A1651D">
      <w:pPr>
        <w:rPr>
          <w:sz w:val="22"/>
          <w:lang w:eastAsia="de-DE"/>
        </w:rPr>
      </w:pPr>
      <w:r w:rsidRPr="00A1651D">
        <w:rPr>
          <w:rFonts w:hint="eastAsia"/>
          <w:sz w:val="22"/>
          <w:lang w:eastAsia="de-DE"/>
        </w:rPr>
        <w:t xml:space="preserve">Since the size of raw Radar video image is quite big (over a giga bytes per minute) including not only for vessel, but all the others like island, bridge, shore structure, or land, an optimizing process for VTS radar video is done by another system called radar video extractor and tracker who normally remove unnecessary video, digitize &amp; compress the remaining video suitable for available network bandwidth before sending them to VTS center. A radar video server at VTS center receives and integrate optimized radar videos from multiple radar </w:t>
      </w:r>
      <w:r w:rsidRPr="00A1651D">
        <w:rPr>
          <w:sz w:val="22"/>
          <w:lang w:eastAsia="de-DE"/>
        </w:rPr>
        <w:t>sites</w:t>
      </w:r>
      <w:r w:rsidRPr="00A1651D">
        <w:rPr>
          <w:rFonts w:hint="eastAsia"/>
          <w:sz w:val="22"/>
          <w:lang w:eastAsia="de-DE"/>
        </w:rPr>
        <w:t xml:space="preserve"> and then finally send the radar video image to VTS operating console.</w:t>
      </w:r>
    </w:p>
    <w:p w14:paraId="71E04279" w14:textId="77777777" w:rsidR="00A1651D" w:rsidRDefault="00A1651D" w:rsidP="00A1651D">
      <w:pPr>
        <w:rPr>
          <w:sz w:val="22"/>
          <w:lang w:eastAsia="de-DE"/>
        </w:rPr>
      </w:pPr>
    </w:p>
    <w:p w14:paraId="44E22EC8" w14:textId="75379F1E" w:rsidR="00A1651D" w:rsidRPr="00A1651D" w:rsidRDefault="00A1651D" w:rsidP="00A1651D">
      <w:pPr>
        <w:rPr>
          <w:sz w:val="22"/>
          <w:lang w:eastAsia="de-DE"/>
        </w:rPr>
      </w:pPr>
      <w:r w:rsidRPr="00A1651D">
        <w:rPr>
          <w:rFonts w:hint="eastAsia"/>
          <w:sz w:val="22"/>
          <w:lang w:eastAsia="de-DE"/>
        </w:rPr>
        <w:t>Considering importance of the radar sensor information and access limit to remote site, in many cases, key components of radar systems such as transceiver, antenna, radar extractor &amp; tracker are configured as redundant and GUI integrated on the VTS console is available for radar control. Typical examples that VTSO on duty can use for radar monitoring and control are as following:</w:t>
      </w:r>
    </w:p>
    <w:p w14:paraId="342980EE" w14:textId="3D8C7D4E" w:rsidR="00A1651D" w:rsidRPr="00A1651D" w:rsidRDefault="00A1651D" w:rsidP="00A1651D">
      <w:pPr>
        <w:pStyle w:val="ListParagraph"/>
        <w:widowControl w:val="0"/>
        <w:numPr>
          <w:ilvl w:val="0"/>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Radar Control</w:t>
      </w:r>
      <w:r>
        <w:rPr>
          <w:rFonts w:asciiTheme="minorHAnsi" w:eastAsiaTheme="minorHAnsi" w:hAnsiTheme="minorHAnsi" w:cstheme="minorBidi"/>
          <w:sz w:val="22"/>
          <w:szCs w:val="22"/>
          <w:lang w:eastAsia="de-DE"/>
        </w:rPr>
        <w:t>;</w:t>
      </w:r>
    </w:p>
    <w:p w14:paraId="3743EEDF"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 xml:space="preserve">Transmission on/off </w:t>
      </w:r>
    </w:p>
    <w:p w14:paraId="442FB4A2"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Switch over between active and standby transceiver (in case radar system is configured as dual redundant)</w:t>
      </w:r>
    </w:p>
    <w:p w14:paraId="75317999"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 xml:space="preserve">Pulse width selection (short, medium, long, extra-long in case of magnetron type radar system, or any other different range mode names for sspa type radar system)   </w:t>
      </w:r>
    </w:p>
    <w:p w14:paraId="0612DF1E"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PRF selection (fast, medium, slow, very slow, etc.)</w:t>
      </w:r>
    </w:p>
    <w:p w14:paraId="1D06312E"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STC curve selection</w:t>
      </w:r>
    </w:p>
    <w:p w14:paraId="11997CCB"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lastRenderedPageBreak/>
        <w:t>CFAR selection</w:t>
      </w:r>
    </w:p>
    <w:p w14:paraId="48552B5F"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Gain control</w:t>
      </w:r>
    </w:p>
    <w:p w14:paraId="066DBB20"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Clutter control</w:t>
      </w:r>
    </w:p>
    <w:p w14:paraId="3AB06569"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Sector blanking selection</w:t>
      </w:r>
    </w:p>
    <w:p w14:paraId="1C2F3C1F"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Profile selection</w:t>
      </w:r>
    </w:p>
    <w:p w14:paraId="5B2235F8"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Antenna on/off</w:t>
      </w:r>
    </w:p>
    <w:p w14:paraId="4A7D5A96"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Antenna speed selection (RPM or any other indication)</w:t>
      </w:r>
    </w:p>
    <w:p w14:paraId="4609111F"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Antenna switch over (in case dual antennas are configured)</w:t>
      </w:r>
    </w:p>
    <w:p w14:paraId="64E2A9ED"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Antenna polarization selection (in case multiple polarization antenna is configured)</w:t>
      </w:r>
    </w:p>
    <w:p w14:paraId="669DD6DE"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Stagger on/off</w:t>
      </w:r>
    </w:p>
    <w:p w14:paraId="5048E075" w14:textId="77777777" w:rsidR="00A1651D" w:rsidRPr="00A1651D" w:rsidRDefault="00A1651D" w:rsidP="00A1651D">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Jitter on/off</w:t>
      </w:r>
    </w:p>
    <w:p w14:paraId="16D7D23B" w14:textId="3E413028" w:rsidR="00A1651D" w:rsidRPr="00A1651D" w:rsidRDefault="00A1651D" w:rsidP="00A1651D">
      <w:pPr>
        <w:pStyle w:val="ListParagraph"/>
        <w:widowControl w:val="0"/>
        <w:numPr>
          <w:ilvl w:val="0"/>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Radar status monitoring</w:t>
      </w:r>
      <w:r>
        <w:rPr>
          <w:rFonts w:asciiTheme="minorHAnsi" w:eastAsiaTheme="minorHAnsi" w:hAnsiTheme="minorHAnsi" w:cstheme="minorBidi"/>
          <w:sz w:val="22"/>
          <w:szCs w:val="22"/>
          <w:lang w:eastAsia="de-DE"/>
        </w:rPr>
        <w:t>;</w:t>
      </w:r>
    </w:p>
    <w:p w14:paraId="70A8E039"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Operating status (Transmission On/off, Active/Standby)</w:t>
      </w:r>
    </w:p>
    <w:p w14:paraId="19AECCCA"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Magnetron usage time (in case radar is magnetron type)</w:t>
      </w:r>
    </w:p>
    <w:p w14:paraId="61F33261"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Current value on magnetron (in case radar is magnetron type)</w:t>
      </w:r>
    </w:p>
    <w:p w14:paraId="49E09AA4"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PRF values (in case radar is magnetron type)</w:t>
      </w:r>
    </w:p>
    <w:p w14:paraId="48995287"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North alignment</w:t>
      </w:r>
    </w:p>
    <w:p w14:paraId="3CFFF3CA"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Encoder type</w:t>
      </w:r>
    </w:p>
    <w:p w14:paraId="423851B1"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 xml:space="preserve">Antenna speed </w:t>
      </w:r>
    </w:p>
    <w:p w14:paraId="05A2CDD1"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Modulator status</w:t>
      </w:r>
    </w:p>
    <w:p w14:paraId="51BE8E96"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STC limiter On/Off</w:t>
      </w:r>
    </w:p>
    <w:p w14:paraId="1670EB29"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ACP value</w:t>
      </w:r>
    </w:p>
    <w:p w14:paraId="04FA2F22"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VSWR value</w:t>
      </w:r>
    </w:p>
    <w:p w14:paraId="0CEED76A"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Loaded profile</w:t>
      </w:r>
    </w:p>
    <w:p w14:paraId="41CAA97E"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Forward power value</w:t>
      </w:r>
    </w:p>
    <w:p w14:paraId="16D51227"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Noise Figure value</w:t>
      </w:r>
    </w:p>
    <w:p w14:paraId="072631AC" w14:textId="77777777" w:rsidR="00A1651D" w:rsidRPr="00A1651D" w:rsidRDefault="00A1651D" w:rsidP="00D803E5">
      <w:pPr>
        <w:pStyle w:val="ListParagraph"/>
        <w:widowControl w:val="0"/>
        <w:numPr>
          <w:ilvl w:val="1"/>
          <w:numId w:val="38"/>
        </w:numPr>
        <w:wordWrap w:val="0"/>
        <w:autoSpaceDE w:val="0"/>
        <w:autoSpaceDN w:val="0"/>
        <w:spacing w:after="160" w:line="256" w:lineRule="auto"/>
        <w:jc w:val="both"/>
        <w:rPr>
          <w:rFonts w:asciiTheme="minorHAnsi" w:eastAsiaTheme="minorHAnsi" w:hAnsiTheme="minorHAnsi" w:cstheme="minorBidi"/>
          <w:sz w:val="22"/>
          <w:szCs w:val="22"/>
          <w:lang w:eastAsia="de-DE"/>
        </w:rPr>
      </w:pPr>
      <w:r w:rsidRPr="00A1651D">
        <w:rPr>
          <w:rFonts w:asciiTheme="minorHAnsi" w:eastAsiaTheme="minorHAnsi" w:hAnsiTheme="minorHAnsi" w:cstheme="minorBidi" w:hint="eastAsia"/>
          <w:sz w:val="22"/>
          <w:szCs w:val="22"/>
          <w:lang w:eastAsia="de-DE"/>
        </w:rPr>
        <w:t>SSPA status (in case radar is sspa type)</w:t>
      </w:r>
      <w:commentRangeEnd w:id="102"/>
      <w:r w:rsidR="00772B8E">
        <w:rPr>
          <w:rStyle w:val="CommentReference"/>
          <w:rFonts w:asciiTheme="minorHAnsi" w:eastAsiaTheme="minorHAnsi" w:hAnsiTheme="minorHAnsi" w:cstheme="minorBidi"/>
          <w:lang w:eastAsia="en-US"/>
        </w:rPr>
        <w:commentReference w:id="102"/>
      </w:r>
    </w:p>
    <w:p w14:paraId="18947F07" w14:textId="2E91B465" w:rsidR="008019DE" w:rsidRPr="007132D5" w:rsidRDefault="008019DE" w:rsidP="008019DE">
      <w:pPr>
        <w:pStyle w:val="Heading3"/>
        <w:tabs>
          <w:tab w:val="num" w:pos="0"/>
        </w:tabs>
        <w:ind w:left="992" w:hanging="992"/>
      </w:pPr>
      <w:bookmarkStart w:id="103" w:name="_Toc67491729"/>
      <w:r>
        <w:t>AIS</w:t>
      </w:r>
      <w:r w:rsidRPr="007132D5">
        <w:t xml:space="preserve"> Display and Control</w:t>
      </w:r>
      <w:bookmarkEnd w:id="103"/>
    </w:p>
    <w:p w14:paraId="67B85255" w14:textId="51FDD2FB" w:rsidR="00743576" w:rsidRPr="00F80152" w:rsidRDefault="00743576" w:rsidP="00743576">
      <w:pPr>
        <w:rPr>
          <w:sz w:val="22"/>
          <w:lang w:eastAsia="de-DE"/>
        </w:rPr>
      </w:pPr>
      <w:r w:rsidRPr="00F80152">
        <w:rPr>
          <w:sz w:val="22"/>
          <w:lang w:eastAsia="de-DE"/>
        </w:rPr>
        <w:t xml:space="preserve">AIS uses a transponder on board a ship to provide </w:t>
      </w:r>
      <w:r w:rsidR="001742A5" w:rsidRPr="00F80152">
        <w:rPr>
          <w:sz w:val="22"/>
          <w:lang w:eastAsia="de-DE"/>
        </w:rPr>
        <w:t xml:space="preserve">a </w:t>
      </w:r>
      <w:r w:rsidRPr="00F80152">
        <w:rPr>
          <w:sz w:val="22"/>
          <w:lang w:eastAsia="de-DE"/>
        </w:rPr>
        <w:t xml:space="preserve">means for locating and identifying vessels.  AIS position reports received from AIS transponders </w:t>
      </w:r>
      <w:r w:rsidR="001742A5" w:rsidRPr="00F80152">
        <w:rPr>
          <w:sz w:val="22"/>
          <w:lang w:eastAsia="de-DE"/>
        </w:rPr>
        <w:t>will be used for Tracking and AIS static and voyage related data may</w:t>
      </w:r>
      <w:r w:rsidRPr="00F80152">
        <w:rPr>
          <w:sz w:val="22"/>
          <w:lang w:eastAsia="de-DE"/>
        </w:rPr>
        <w:t xml:space="preserve"> be displayed within the Traffic Image.  There are two classes of </w:t>
      </w:r>
      <w:r w:rsidR="001742A5" w:rsidRPr="00F80152">
        <w:rPr>
          <w:sz w:val="22"/>
          <w:lang w:eastAsia="de-DE"/>
        </w:rPr>
        <w:t xml:space="preserve">AIS </w:t>
      </w:r>
      <w:r w:rsidRPr="00F80152">
        <w:rPr>
          <w:sz w:val="22"/>
          <w:lang w:eastAsia="de-DE"/>
        </w:rPr>
        <w:t>Transponder and a special implementation for Inland Waterways:</w:t>
      </w:r>
    </w:p>
    <w:p w14:paraId="253B800A" w14:textId="2998CDA4" w:rsidR="00743576" w:rsidRPr="00F80152" w:rsidRDefault="00743576" w:rsidP="00F80152">
      <w:pPr>
        <w:pStyle w:val="ListParagraph"/>
        <w:numPr>
          <w:ilvl w:val="0"/>
          <w:numId w:val="44"/>
        </w:numPr>
        <w:rPr>
          <w:rFonts w:asciiTheme="minorHAnsi" w:hAnsiTheme="minorHAnsi" w:cstheme="minorHAnsi"/>
          <w:sz w:val="22"/>
          <w:lang w:eastAsia="de-DE"/>
        </w:rPr>
      </w:pPr>
      <w:r w:rsidRPr="00F80152">
        <w:rPr>
          <w:rFonts w:asciiTheme="minorHAnsi" w:hAnsiTheme="minorHAnsi" w:cstheme="minorHAnsi"/>
          <w:sz w:val="22"/>
          <w:lang w:eastAsia="de-DE"/>
        </w:rPr>
        <w:t>Class A transponders</w:t>
      </w:r>
      <w:r w:rsidR="001742A5" w:rsidRPr="00F80152">
        <w:rPr>
          <w:rFonts w:asciiTheme="minorHAnsi" w:hAnsiTheme="minorHAnsi" w:cstheme="minorHAnsi"/>
          <w:sz w:val="22"/>
          <w:lang w:eastAsia="de-DE"/>
        </w:rPr>
        <w:t>, which are</w:t>
      </w:r>
      <w:r w:rsidRPr="00F80152">
        <w:rPr>
          <w:rFonts w:asciiTheme="minorHAnsi" w:hAnsiTheme="minorHAnsi" w:cstheme="minorHAnsi"/>
          <w:sz w:val="22"/>
          <w:lang w:eastAsia="de-DE"/>
        </w:rPr>
        <w:t xml:space="preserve"> regulated by IMO S</w:t>
      </w:r>
      <w:r w:rsidR="001742A5" w:rsidRPr="00F80152">
        <w:rPr>
          <w:rFonts w:asciiTheme="minorHAnsi" w:hAnsiTheme="minorHAnsi" w:cstheme="minorHAnsi"/>
          <w:sz w:val="22"/>
          <w:lang w:eastAsia="de-DE"/>
        </w:rPr>
        <w:t>OLAS</w:t>
      </w:r>
      <w:r w:rsidRPr="00F80152">
        <w:rPr>
          <w:rFonts w:asciiTheme="minorHAnsi" w:hAnsiTheme="minorHAnsi" w:cstheme="minorHAnsi"/>
          <w:sz w:val="22"/>
          <w:lang w:eastAsia="de-DE"/>
        </w:rPr>
        <w:t xml:space="preserve"> (Chapter V) </w:t>
      </w:r>
      <w:r w:rsidR="001742A5" w:rsidRPr="00F80152">
        <w:rPr>
          <w:rFonts w:asciiTheme="minorHAnsi" w:hAnsiTheme="minorHAnsi" w:cstheme="minorHAnsi"/>
          <w:sz w:val="22"/>
          <w:lang w:eastAsia="de-DE"/>
        </w:rPr>
        <w:t xml:space="preserve">and </w:t>
      </w:r>
      <w:r w:rsidRPr="00F80152">
        <w:rPr>
          <w:rFonts w:asciiTheme="minorHAnsi" w:hAnsiTheme="minorHAnsi" w:cstheme="minorHAnsi"/>
          <w:sz w:val="22"/>
          <w:lang w:eastAsia="de-DE"/>
        </w:rPr>
        <w:t>are mandatory for se</w:t>
      </w:r>
      <w:r w:rsidR="001742A5" w:rsidRPr="00F80152">
        <w:rPr>
          <w:rFonts w:asciiTheme="minorHAnsi" w:hAnsiTheme="minorHAnsi" w:cstheme="minorHAnsi"/>
          <w:sz w:val="22"/>
          <w:lang w:eastAsia="de-DE"/>
        </w:rPr>
        <w:t>a</w:t>
      </w:r>
      <w:r w:rsidRPr="00F80152">
        <w:rPr>
          <w:rFonts w:asciiTheme="minorHAnsi" w:hAnsiTheme="minorHAnsi" w:cstheme="minorHAnsi"/>
          <w:sz w:val="22"/>
          <w:lang w:eastAsia="de-DE"/>
        </w:rPr>
        <w:t xml:space="preserve"> going vessels </w:t>
      </w:r>
    </w:p>
    <w:p w14:paraId="76ABCE74" w14:textId="0830FA82" w:rsidR="00743576" w:rsidRPr="00F80152" w:rsidRDefault="00743576" w:rsidP="00F80152">
      <w:pPr>
        <w:pStyle w:val="ListParagraph"/>
        <w:numPr>
          <w:ilvl w:val="0"/>
          <w:numId w:val="44"/>
        </w:numPr>
        <w:rPr>
          <w:rFonts w:asciiTheme="minorHAnsi" w:hAnsiTheme="minorHAnsi" w:cstheme="minorHAnsi"/>
          <w:sz w:val="22"/>
          <w:lang w:eastAsia="de-DE"/>
        </w:rPr>
      </w:pPr>
      <w:r w:rsidRPr="00F80152">
        <w:rPr>
          <w:rFonts w:asciiTheme="minorHAnsi" w:hAnsiTheme="minorHAnsi" w:cstheme="minorHAnsi"/>
          <w:sz w:val="22"/>
          <w:lang w:eastAsia="de-DE"/>
        </w:rPr>
        <w:t>Class B transponders</w:t>
      </w:r>
      <w:r w:rsidR="001742A5" w:rsidRPr="00F80152">
        <w:rPr>
          <w:rFonts w:asciiTheme="minorHAnsi" w:hAnsiTheme="minorHAnsi" w:cstheme="minorHAnsi"/>
          <w:sz w:val="22"/>
          <w:lang w:eastAsia="de-DE"/>
        </w:rPr>
        <w:t>, which use</w:t>
      </w:r>
      <w:r w:rsidRPr="00F80152">
        <w:rPr>
          <w:rFonts w:asciiTheme="minorHAnsi" w:hAnsiTheme="minorHAnsi" w:cstheme="minorHAnsi"/>
          <w:sz w:val="22"/>
          <w:lang w:eastAsia="de-DE"/>
        </w:rPr>
        <w:t xml:space="preserve"> less transmission power</w:t>
      </w:r>
      <w:r w:rsidR="001742A5" w:rsidRPr="00F80152">
        <w:rPr>
          <w:rFonts w:asciiTheme="minorHAnsi" w:hAnsiTheme="minorHAnsi" w:cstheme="minorHAnsi"/>
          <w:sz w:val="22"/>
          <w:lang w:eastAsia="de-DE"/>
        </w:rPr>
        <w:t xml:space="preserve"> and are</w:t>
      </w:r>
      <w:r w:rsidRPr="00F80152">
        <w:rPr>
          <w:rFonts w:asciiTheme="minorHAnsi" w:hAnsiTheme="minorHAnsi" w:cstheme="minorHAnsi"/>
          <w:sz w:val="22"/>
          <w:lang w:eastAsia="de-DE"/>
        </w:rPr>
        <w:t xml:space="preserve"> intended for use by smaller vessels and pleasure boats</w:t>
      </w:r>
    </w:p>
    <w:p w14:paraId="381C3BA4" w14:textId="032D0A0E" w:rsidR="00743576" w:rsidRPr="00F80152" w:rsidRDefault="00743576" w:rsidP="00F80152">
      <w:pPr>
        <w:pStyle w:val="ListParagraph"/>
        <w:numPr>
          <w:ilvl w:val="0"/>
          <w:numId w:val="44"/>
        </w:numPr>
        <w:rPr>
          <w:rFonts w:asciiTheme="minorHAnsi" w:hAnsiTheme="minorHAnsi" w:cstheme="minorHAnsi"/>
          <w:sz w:val="22"/>
          <w:lang w:eastAsia="de-DE"/>
        </w:rPr>
      </w:pPr>
      <w:r w:rsidRPr="00F80152">
        <w:rPr>
          <w:rFonts w:asciiTheme="minorHAnsi" w:hAnsiTheme="minorHAnsi" w:cstheme="minorHAnsi"/>
          <w:sz w:val="22"/>
          <w:lang w:eastAsia="de-DE"/>
        </w:rPr>
        <w:t>Inland-AIS transponders</w:t>
      </w:r>
      <w:r w:rsidR="001742A5" w:rsidRPr="00F80152">
        <w:rPr>
          <w:rFonts w:asciiTheme="minorHAnsi" w:hAnsiTheme="minorHAnsi" w:cstheme="minorHAnsi"/>
          <w:sz w:val="22"/>
          <w:lang w:eastAsia="de-DE"/>
        </w:rPr>
        <w:t>, which are</w:t>
      </w:r>
      <w:r w:rsidRPr="00F80152">
        <w:rPr>
          <w:rFonts w:asciiTheme="minorHAnsi" w:hAnsiTheme="minorHAnsi" w:cstheme="minorHAnsi"/>
          <w:sz w:val="22"/>
          <w:lang w:eastAsia="de-DE"/>
        </w:rPr>
        <w:t xml:space="preserve"> used for non-seagoing vessels (only position information)</w:t>
      </w:r>
    </w:p>
    <w:p w14:paraId="2E28D407" w14:textId="3452E9FD" w:rsidR="00743576" w:rsidRPr="00F80152" w:rsidRDefault="00187415" w:rsidP="00743576">
      <w:pPr>
        <w:rPr>
          <w:sz w:val="22"/>
          <w:lang w:eastAsia="de-DE"/>
        </w:rPr>
      </w:pPr>
      <w:r w:rsidRPr="00F80152">
        <w:rPr>
          <w:sz w:val="22"/>
          <w:lang w:eastAsia="de-DE"/>
        </w:rPr>
        <w:t>Consideration should be given to the inclusion of AIS in the Data Fusion process</w:t>
      </w:r>
      <w:r w:rsidR="00743576" w:rsidRPr="00F80152">
        <w:rPr>
          <w:sz w:val="22"/>
          <w:lang w:eastAsia="de-DE"/>
        </w:rPr>
        <w:t xml:space="preserve"> with </w:t>
      </w:r>
      <w:r w:rsidRPr="00F80152">
        <w:rPr>
          <w:sz w:val="22"/>
          <w:lang w:eastAsia="de-DE"/>
        </w:rPr>
        <w:t>Radar tracks</w:t>
      </w:r>
      <w:r w:rsidR="00743576" w:rsidRPr="00F80152">
        <w:rPr>
          <w:sz w:val="22"/>
          <w:lang w:eastAsia="de-DE"/>
        </w:rPr>
        <w:t xml:space="preserve"> and displayed within the Traffic Image of the VTS System.</w:t>
      </w:r>
    </w:p>
    <w:p w14:paraId="222187A6" w14:textId="77777777" w:rsidR="003D79DD" w:rsidRPr="00F80152" w:rsidRDefault="003D79DD" w:rsidP="003D79DD">
      <w:pPr>
        <w:rPr>
          <w:sz w:val="22"/>
          <w:lang w:eastAsia="de-DE"/>
        </w:rPr>
      </w:pPr>
    </w:p>
    <w:p w14:paraId="4CD779F2" w14:textId="4CEA343B" w:rsidR="003D79DD" w:rsidRPr="00F80152" w:rsidRDefault="003D79DD" w:rsidP="003D79DD">
      <w:pPr>
        <w:rPr>
          <w:sz w:val="22"/>
          <w:lang w:eastAsia="de-DE"/>
        </w:rPr>
      </w:pPr>
      <w:r w:rsidRPr="00F80152">
        <w:rPr>
          <w:sz w:val="22"/>
          <w:lang w:eastAsia="de-DE"/>
        </w:rPr>
        <w:t>The UI may need functionality for:</w:t>
      </w:r>
    </w:p>
    <w:p w14:paraId="55FE3F2D" w14:textId="529FA903" w:rsidR="003D79DD" w:rsidRPr="00F80152" w:rsidRDefault="003D79DD" w:rsidP="00F80152">
      <w:pPr>
        <w:pStyle w:val="ListParagraph"/>
        <w:numPr>
          <w:ilvl w:val="0"/>
          <w:numId w:val="46"/>
        </w:numPr>
        <w:rPr>
          <w:rFonts w:asciiTheme="minorHAnsi" w:hAnsiTheme="minorHAnsi" w:cstheme="minorHAnsi"/>
          <w:sz w:val="22"/>
          <w:lang w:eastAsia="de-DE"/>
        </w:rPr>
      </w:pPr>
      <w:r w:rsidRPr="00F80152">
        <w:rPr>
          <w:rFonts w:asciiTheme="minorHAnsi" w:hAnsiTheme="minorHAnsi" w:cstheme="minorHAnsi"/>
          <w:sz w:val="22"/>
          <w:lang w:eastAsia="de-DE"/>
        </w:rPr>
        <w:t>control of the update rate of Dynamic messages, which can be increased or decreased as a traffic situation requires</w:t>
      </w:r>
    </w:p>
    <w:p w14:paraId="05606101" w14:textId="77777777" w:rsidR="003D79DD" w:rsidRPr="00F80152" w:rsidRDefault="003D79DD" w:rsidP="003D79DD">
      <w:pPr>
        <w:pStyle w:val="ListParagraph"/>
        <w:numPr>
          <w:ilvl w:val="0"/>
          <w:numId w:val="46"/>
        </w:numPr>
        <w:rPr>
          <w:rFonts w:asciiTheme="minorHAnsi" w:hAnsiTheme="minorHAnsi" w:cstheme="minorHAnsi"/>
          <w:sz w:val="22"/>
          <w:lang w:eastAsia="de-DE"/>
        </w:rPr>
      </w:pPr>
      <w:r w:rsidRPr="00F80152">
        <w:rPr>
          <w:rFonts w:asciiTheme="minorHAnsi" w:hAnsiTheme="minorHAnsi" w:cstheme="minorHAnsi"/>
          <w:sz w:val="22"/>
          <w:lang w:eastAsia="de-DE"/>
        </w:rPr>
        <w:t>deploying Virtual and / or synthetic Aids to Navigation, which will appear on the ECDIS of ships within the coverage area</w:t>
      </w:r>
    </w:p>
    <w:p w14:paraId="79D23682" w14:textId="77777777" w:rsidR="003D79DD" w:rsidRPr="00F80152" w:rsidRDefault="003D79DD" w:rsidP="003D79DD">
      <w:pPr>
        <w:pStyle w:val="ListParagraph"/>
        <w:numPr>
          <w:ilvl w:val="0"/>
          <w:numId w:val="46"/>
        </w:numPr>
        <w:rPr>
          <w:rFonts w:asciiTheme="minorHAnsi" w:hAnsiTheme="minorHAnsi" w:cstheme="minorHAnsi"/>
          <w:sz w:val="22"/>
          <w:lang w:eastAsia="de-DE"/>
        </w:rPr>
      </w:pPr>
      <w:r w:rsidRPr="00F80152">
        <w:rPr>
          <w:rFonts w:asciiTheme="minorHAnsi" w:hAnsiTheme="minorHAnsi" w:cstheme="minorHAnsi"/>
          <w:sz w:val="22"/>
          <w:lang w:eastAsia="de-DE"/>
        </w:rPr>
        <w:t>portrayal of AIS-SART transmissions</w:t>
      </w:r>
    </w:p>
    <w:p w14:paraId="21C3E612" w14:textId="3608224D" w:rsidR="003D79DD" w:rsidRPr="00F80152" w:rsidRDefault="003D79DD" w:rsidP="00F80152">
      <w:pPr>
        <w:pStyle w:val="ListParagraph"/>
        <w:numPr>
          <w:ilvl w:val="0"/>
          <w:numId w:val="46"/>
        </w:numPr>
        <w:rPr>
          <w:rFonts w:asciiTheme="minorHAnsi" w:hAnsiTheme="minorHAnsi" w:cstheme="minorHAnsi"/>
          <w:sz w:val="22"/>
          <w:lang w:eastAsia="de-DE"/>
        </w:rPr>
      </w:pPr>
      <w:r w:rsidRPr="00F80152">
        <w:rPr>
          <w:rFonts w:asciiTheme="minorHAnsi" w:hAnsiTheme="minorHAnsi" w:cstheme="minorHAnsi"/>
          <w:sz w:val="22"/>
          <w:lang w:eastAsia="de-DE"/>
        </w:rPr>
        <w:t xml:space="preserve">sending short text messages for display on board the ship’s Minimum Keyboard Display (MKD).  </w:t>
      </w:r>
    </w:p>
    <w:p w14:paraId="65C9BB62" w14:textId="77777777" w:rsidR="00D00C4C" w:rsidRDefault="00D00C4C" w:rsidP="008019DE">
      <w:pPr>
        <w:pStyle w:val="BodyText"/>
        <w:rPr>
          <w:lang w:eastAsia="de-DE"/>
        </w:rPr>
      </w:pPr>
    </w:p>
    <w:p w14:paraId="2EFCBCC5" w14:textId="77777777" w:rsidR="008019DE" w:rsidRPr="007132D5" w:rsidRDefault="008019DE" w:rsidP="008019DE">
      <w:pPr>
        <w:pStyle w:val="Heading3"/>
        <w:tabs>
          <w:tab w:val="num" w:pos="0"/>
        </w:tabs>
        <w:ind w:left="992" w:hanging="992"/>
      </w:pPr>
      <w:bookmarkStart w:id="104" w:name="_Toc67491730"/>
      <w:r w:rsidRPr="007132D5">
        <w:lastRenderedPageBreak/>
        <w:t>Electro-Optical Sensor Data Display and Control</w:t>
      </w:r>
      <w:bookmarkEnd w:id="104"/>
    </w:p>
    <w:p w14:paraId="711F046C" w14:textId="3FA2E1A0" w:rsidR="008900A7" w:rsidRPr="00D03F5C" w:rsidRDefault="00FE5922" w:rsidP="00D03F5C">
      <w:pPr>
        <w:autoSpaceDE w:val="0"/>
        <w:autoSpaceDN w:val="0"/>
        <w:adjustRightInd w:val="0"/>
        <w:spacing w:line="240" w:lineRule="auto"/>
        <w:rPr>
          <w:rFonts w:ascii="Calibri" w:hAnsi="Calibri" w:cs="Calibri"/>
          <w:sz w:val="22"/>
        </w:rPr>
      </w:pPr>
      <w:commentRangeStart w:id="105"/>
      <w:r w:rsidRPr="00D03F5C">
        <w:rPr>
          <w:rFonts w:ascii="Calibri" w:hAnsi="Calibri" w:cs="Calibri"/>
          <w:sz w:val="22"/>
        </w:rPr>
        <w:t>An Electro‐Optical System (EOS) may consist of imaging devices, such as daylight CCTV, day/night CCTV, Infrared, Thermal and laser‐illuminated cameras and other imaging devices. The EOS data</w:t>
      </w:r>
      <w:r w:rsidR="008900A7" w:rsidRPr="00D03F5C">
        <w:rPr>
          <w:rFonts w:ascii="Calibri" w:hAnsi="Calibri" w:cs="Calibri"/>
          <w:sz w:val="22"/>
        </w:rPr>
        <w:t xml:space="preserve"> can provide a visual image that may assist the VTS operator in the </w:t>
      </w:r>
      <w:r w:rsidRPr="00D03F5C">
        <w:rPr>
          <w:rFonts w:ascii="Calibri" w:hAnsi="Calibri" w:cs="Calibri"/>
          <w:sz w:val="22"/>
        </w:rPr>
        <w:t xml:space="preserve">detection, recognition and </w:t>
      </w:r>
      <w:r w:rsidR="008900A7" w:rsidRPr="00D03F5C">
        <w:rPr>
          <w:rFonts w:ascii="Calibri" w:hAnsi="Calibri" w:cs="Calibri"/>
          <w:sz w:val="22"/>
        </w:rPr>
        <w:t xml:space="preserve">identification of vessels and / or objects within the VTS Area.  The following operational features are typically provided within the </w:t>
      </w:r>
      <w:r w:rsidRPr="00D03F5C">
        <w:rPr>
          <w:rFonts w:ascii="Calibri" w:hAnsi="Calibri" w:cs="Calibri"/>
          <w:sz w:val="22"/>
        </w:rPr>
        <w:t>UI</w:t>
      </w:r>
      <w:r w:rsidR="008900A7" w:rsidRPr="00D03F5C">
        <w:rPr>
          <w:rFonts w:ascii="Calibri" w:hAnsi="Calibri" w:cs="Calibri"/>
          <w:sz w:val="22"/>
        </w:rPr>
        <w:t xml:space="preserve">:  </w:t>
      </w:r>
    </w:p>
    <w:p w14:paraId="4DF98EFB" w14:textId="61AEDCAA" w:rsidR="008900A7" w:rsidRPr="00D03F5C" w:rsidRDefault="00FE5922" w:rsidP="008900A7">
      <w:pPr>
        <w:pStyle w:val="BodyText"/>
        <w:numPr>
          <w:ilvl w:val="0"/>
          <w:numId w:val="37"/>
        </w:numPr>
        <w:rPr>
          <w:rFonts w:ascii="Calibri" w:hAnsi="Calibri" w:cs="Calibri"/>
          <w:lang w:eastAsia="de-DE"/>
        </w:rPr>
      </w:pPr>
      <w:r w:rsidRPr="00D03F5C">
        <w:rPr>
          <w:rFonts w:ascii="Calibri" w:hAnsi="Calibri" w:cs="Calibri"/>
          <w:lang w:eastAsia="de-DE"/>
        </w:rPr>
        <w:t>Point and Click within the Traffic Image to</w:t>
      </w:r>
      <w:r w:rsidR="008900A7" w:rsidRPr="00D03F5C">
        <w:rPr>
          <w:rFonts w:ascii="Calibri" w:hAnsi="Calibri" w:cs="Calibri"/>
          <w:lang w:eastAsia="de-DE"/>
        </w:rPr>
        <w:t xml:space="preserve"> enabl</w:t>
      </w:r>
      <w:r w:rsidRPr="00D03F5C">
        <w:rPr>
          <w:rFonts w:ascii="Calibri" w:hAnsi="Calibri" w:cs="Calibri"/>
          <w:lang w:eastAsia="de-DE"/>
        </w:rPr>
        <w:t>e</w:t>
      </w:r>
      <w:r w:rsidR="008900A7" w:rsidRPr="00D03F5C">
        <w:rPr>
          <w:rFonts w:ascii="Calibri" w:hAnsi="Calibri" w:cs="Calibri"/>
          <w:lang w:eastAsia="de-DE"/>
        </w:rPr>
        <w:t xml:space="preserve"> the VTS </w:t>
      </w:r>
      <w:r w:rsidRPr="00D03F5C">
        <w:rPr>
          <w:rFonts w:ascii="Calibri" w:hAnsi="Calibri" w:cs="Calibri"/>
          <w:lang w:eastAsia="de-DE"/>
        </w:rPr>
        <w:t xml:space="preserve">User to quickly direct the camera(s) </w:t>
      </w:r>
      <w:r w:rsidR="008900A7" w:rsidRPr="00D03F5C">
        <w:rPr>
          <w:rFonts w:ascii="Calibri" w:hAnsi="Calibri" w:cs="Calibri"/>
          <w:lang w:eastAsia="de-DE"/>
        </w:rPr>
        <w:t xml:space="preserve">to a </w:t>
      </w:r>
      <w:r w:rsidRPr="00D03F5C">
        <w:rPr>
          <w:rFonts w:ascii="Calibri" w:hAnsi="Calibri" w:cs="Calibri"/>
          <w:lang w:eastAsia="de-DE"/>
        </w:rPr>
        <w:t xml:space="preserve">position, </w:t>
      </w:r>
      <w:r w:rsidR="008900A7" w:rsidRPr="00D03F5C">
        <w:rPr>
          <w:rFonts w:ascii="Calibri" w:hAnsi="Calibri" w:cs="Calibri"/>
          <w:lang w:eastAsia="de-DE"/>
        </w:rPr>
        <w:t>vessel or object of interest</w:t>
      </w:r>
    </w:p>
    <w:p w14:paraId="105D3B67" w14:textId="200FFD59" w:rsidR="00C64B80" w:rsidRPr="00D03F5C" w:rsidRDefault="008900A7" w:rsidP="008900A7">
      <w:pPr>
        <w:pStyle w:val="BodyText"/>
        <w:numPr>
          <w:ilvl w:val="0"/>
          <w:numId w:val="37"/>
        </w:numPr>
        <w:rPr>
          <w:rFonts w:ascii="Calibri" w:hAnsi="Calibri" w:cs="Calibri"/>
          <w:lang w:eastAsia="de-DE"/>
        </w:rPr>
      </w:pPr>
      <w:r w:rsidRPr="00D03F5C">
        <w:rPr>
          <w:rFonts w:ascii="Calibri" w:hAnsi="Calibri" w:cs="Calibri"/>
          <w:lang w:eastAsia="de-DE"/>
        </w:rPr>
        <w:t xml:space="preserve">A moving target (vessel) can be </w:t>
      </w:r>
      <w:r w:rsidR="00FE5922" w:rsidRPr="00D03F5C">
        <w:rPr>
          <w:rFonts w:ascii="Calibri" w:hAnsi="Calibri" w:cs="Calibri"/>
          <w:lang w:eastAsia="de-DE"/>
        </w:rPr>
        <w:t xml:space="preserve">selected in the Traffic Image so that the </w:t>
      </w:r>
      <w:r w:rsidRPr="00D03F5C">
        <w:rPr>
          <w:rFonts w:ascii="Calibri" w:hAnsi="Calibri" w:cs="Calibri"/>
          <w:lang w:eastAsia="de-DE"/>
        </w:rPr>
        <w:t xml:space="preserve">camera </w:t>
      </w:r>
      <w:r w:rsidR="00C64B80" w:rsidRPr="00D03F5C">
        <w:rPr>
          <w:rFonts w:ascii="Calibri" w:hAnsi="Calibri" w:cs="Calibri"/>
          <w:lang w:eastAsia="de-DE"/>
        </w:rPr>
        <w:t>follows its movement</w:t>
      </w:r>
    </w:p>
    <w:p w14:paraId="1B5496BE" w14:textId="77777777" w:rsidR="00B74799" w:rsidRPr="00D03F5C" w:rsidRDefault="008900A7" w:rsidP="008900A7">
      <w:pPr>
        <w:pStyle w:val="BodyText"/>
        <w:numPr>
          <w:ilvl w:val="0"/>
          <w:numId w:val="37"/>
        </w:numPr>
        <w:rPr>
          <w:rFonts w:ascii="Calibri" w:hAnsi="Calibri" w:cs="Calibri"/>
          <w:lang w:eastAsia="de-DE"/>
        </w:rPr>
      </w:pPr>
      <w:r w:rsidRPr="00D03F5C">
        <w:rPr>
          <w:rFonts w:ascii="Calibri" w:hAnsi="Calibri" w:cs="Calibri"/>
          <w:lang w:eastAsia="de-DE"/>
        </w:rPr>
        <w:t>Manual Control of the camera(s) may be provided</w:t>
      </w:r>
    </w:p>
    <w:p w14:paraId="3138395D" w14:textId="623A0547" w:rsidR="008900A7" w:rsidRPr="00D03F5C" w:rsidRDefault="00B74799" w:rsidP="00B74799">
      <w:pPr>
        <w:pStyle w:val="BodyText"/>
        <w:numPr>
          <w:ilvl w:val="0"/>
          <w:numId w:val="37"/>
        </w:numPr>
        <w:rPr>
          <w:rFonts w:ascii="Calibri" w:hAnsi="Calibri" w:cs="Calibri"/>
          <w:lang w:eastAsia="de-DE"/>
        </w:rPr>
      </w:pPr>
      <w:r w:rsidRPr="00D03F5C">
        <w:rPr>
          <w:rFonts w:ascii="Calibri" w:hAnsi="Calibri" w:cs="Calibri"/>
          <w:lang w:eastAsia="de-DE"/>
        </w:rPr>
        <w:t>Ability to Record and Playback of Video data.</w:t>
      </w:r>
    </w:p>
    <w:p w14:paraId="54FD818C" w14:textId="77777777" w:rsidR="008900A7" w:rsidRPr="00B74799" w:rsidRDefault="008900A7" w:rsidP="008900A7">
      <w:pPr>
        <w:pStyle w:val="BodyText"/>
        <w:rPr>
          <w:lang w:eastAsia="de-DE"/>
        </w:rPr>
      </w:pPr>
      <w:r w:rsidRPr="00B74799">
        <w:rPr>
          <w:lang w:eastAsia="de-DE"/>
        </w:rPr>
        <w:t>Electro Optic / Thermal camera derived data (video) may be overlaid in a separate window on the Traffic Display or displayed separately.</w:t>
      </w:r>
    </w:p>
    <w:p w14:paraId="1C5FACC1" w14:textId="77777777" w:rsidR="008900A7" w:rsidRPr="00A1651D" w:rsidRDefault="008900A7" w:rsidP="008900A7">
      <w:pPr>
        <w:rPr>
          <w:sz w:val="22"/>
          <w:lang w:eastAsia="de-DE"/>
        </w:rPr>
      </w:pPr>
      <w:r w:rsidRPr="00B74799">
        <w:rPr>
          <w:sz w:val="22"/>
          <w:lang w:eastAsia="de-DE"/>
        </w:rPr>
        <w:t xml:space="preserve">Details about the </w:t>
      </w:r>
      <w:commentRangeStart w:id="106"/>
      <w:r w:rsidRPr="00B74799">
        <w:rPr>
          <w:sz w:val="22"/>
          <w:lang w:eastAsia="de-DE"/>
        </w:rPr>
        <w:t xml:space="preserve">functional and performance </w:t>
      </w:r>
      <w:commentRangeEnd w:id="106"/>
      <w:r w:rsidR="00D00C4C" w:rsidRPr="00B74799">
        <w:rPr>
          <w:rStyle w:val="CommentReference"/>
        </w:rPr>
        <w:commentReference w:id="106"/>
      </w:r>
      <w:r w:rsidRPr="00B74799">
        <w:rPr>
          <w:sz w:val="22"/>
          <w:lang w:eastAsia="de-DE"/>
        </w:rPr>
        <w:t>requirements of the Electro Optic / Thermal Cameras is provided in IALA Guideline 1111-5.</w:t>
      </w:r>
      <w:commentRangeEnd w:id="105"/>
      <w:r w:rsidR="00B74799">
        <w:rPr>
          <w:rStyle w:val="CommentReference"/>
        </w:rPr>
        <w:commentReference w:id="105"/>
      </w:r>
    </w:p>
    <w:p w14:paraId="7E48A1B2" w14:textId="5DD918D3" w:rsidR="00AA411D" w:rsidRPr="00D03F5C" w:rsidRDefault="00AA411D" w:rsidP="00AA411D">
      <w:pPr>
        <w:pStyle w:val="Heading3"/>
        <w:tabs>
          <w:tab w:val="num" w:pos="0"/>
        </w:tabs>
        <w:ind w:left="992" w:hanging="992"/>
        <w:rPr>
          <w:ins w:id="107" w:author="Steve Guest" w:date="2021-03-22T10:00:00Z"/>
          <w:highlight w:val="yellow"/>
        </w:rPr>
      </w:pPr>
      <w:bookmarkStart w:id="108" w:name="_Toc67491731"/>
      <w:commentRangeStart w:id="109"/>
      <w:ins w:id="110" w:author="Steve Guest" w:date="2021-03-22T10:00:00Z">
        <w:r w:rsidRPr="00D03F5C">
          <w:rPr>
            <w:highlight w:val="yellow"/>
          </w:rPr>
          <w:t>Radio Direction Finder Sensor Data Display and Control</w:t>
        </w:r>
        <w:bookmarkEnd w:id="108"/>
      </w:ins>
    </w:p>
    <w:p w14:paraId="488380B0" w14:textId="77777777" w:rsidR="008900A7" w:rsidRPr="00D03F5C" w:rsidRDefault="008900A7" w:rsidP="008900A7">
      <w:pPr>
        <w:pStyle w:val="BodyText"/>
        <w:rPr>
          <w:ins w:id="111" w:author="Steve Guest" w:date="2021-03-23T10:27:00Z"/>
          <w:highlight w:val="yellow"/>
          <w:lang w:eastAsia="de-DE"/>
        </w:rPr>
      </w:pPr>
      <w:ins w:id="112" w:author="Steve Guest" w:date="2021-03-23T10:27:00Z">
        <w:r w:rsidRPr="00D03F5C">
          <w:rPr>
            <w:highlight w:val="yellow"/>
            <w:lang w:eastAsia="de-DE"/>
          </w:rPr>
          <w:t>Radio Direction Finding equipment was used to assist the VTS Operator with vessel identification prior to the introduction of AIS.  For vessels that are not fitted with AIS, it can still be used for this purpose and it is also useful tool in Search &amp; Rescue operations.  A Radio Direction Finder provides a bearing line on the main Traffic Image that indicates the direction of a radio transmission.  The User Interface will typically provide the following facilities:</w:t>
        </w:r>
      </w:ins>
    </w:p>
    <w:p w14:paraId="77ECB880" w14:textId="77777777" w:rsidR="008900A7" w:rsidRPr="00D03F5C" w:rsidRDefault="008900A7" w:rsidP="008900A7">
      <w:pPr>
        <w:pStyle w:val="BodyText"/>
        <w:numPr>
          <w:ilvl w:val="0"/>
          <w:numId w:val="37"/>
        </w:numPr>
        <w:rPr>
          <w:ins w:id="113" w:author="Steve Guest" w:date="2021-03-23T10:27:00Z"/>
          <w:highlight w:val="yellow"/>
          <w:lang w:eastAsia="de-DE"/>
        </w:rPr>
      </w:pPr>
      <w:ins w:id="114" w:author="Steve Guest" w:date="2021-03-23T10:27:00Z">
        <w:r w:rsidRPr="00D03F5C">
          <w:rPr>
            <w:highlight w:val="yellow"/>
            <w:lang w:eastAsia="de-DE"/>
          </w:rPr>
          <w:t>Channel / Frequency selection</w:t>
        </w:r>
      </w:ins>
    </w:p>
    <w:p w14:paraId="4F6EFB2A" w14:textId="77777777" w:rsidR="008900A7" w:rsidRPr="00D03F5C" w:rsidRDefault="008900A7" w:rsidP="008900A7">
      <w:pPr>
        <w:pStyle w:val="BodyText"/>
        <w:numPr>
          <w:ilvl w:val="0"/>
          <w:numId w:val="37"/>
        </w:numPr>
        <w:rPr>
          <w:ins w:id="115" w:author="Steve Guest" w:date="2021-03-23T10:27:00Z"/>
          <w:highlight w:val="yellow"/>
          <w:lang w:eastAsia="de-DE"/>
        </w:rPr>
      </w:pPr>
      <w:ins w:id="116" w:author="Steve Guest" w:date="2021-03-23T10:27:00Z">
        <w:r w:rsidRPr="00D03F5C">
          <w:rPr>
            <w:highlight w:val="yellow"/>
            <w:lang w:eastAsia="de-DE"/>
          </w:rPr>
          <w:t>Colour of bearing line (for multi-channel RDF Receivers)</w:t>
        </w:r>
      </w:ins>
      <w:commentRangeEnd w:id="109"/>
      <w:ins w:id="117" w:author="Steve Guest" w:date="2021-03-24T14:59:00Z">
        <w:r w:rsidR="00D03F5C">
          <w:rPr>
            <w:rStyle w:val="CommentReference"/>
          </w:rPr>
          <w:commentReference w:id="109"/>
        </w:r>
      </w:ins>
    </w:p>
    <w:p w14:paraId="6FA64D0D" w14:textId="77777777" w:rsidR="008900A7" w:rsidRPr="00F26DA2" w:rsidRDefault="008900A7" w:rsidP="008900A7">
      <w:pPr>
        <w:pStyle w:val="BodyText"/>
        <w:rPr>
          <w:ins w:id="118" w:author="Steve Guest" w:date="2021-03-23T10:27:00Z"/>
          <w:lang w:eastAsia="de-DE"/>
        </w:rPr>
      </w:pPr>
      <w:ins w:id="119" w:author="Steve Guest" w:date="2021-03-23T10:27:00Z">
        <w:r w:rsidRPr="00D03F5C">
          <w:rPr>
            <w:highlight w:val="yellow"/>
            <w:lang w:eastAsia="de-DE"/>
          </w:rPr>
          <w:t xml:space="preserve">Details about the </w:t>
        </w:r>
        <w:commentRangeStart w:id="120"/>
        <w:r w:rsidRPr="00D03F5C">
          <w:rPr>
            <w:highlight w:val="yellow"/>
            <w:lang w:eastAsia="de-DE"/>
          </w:rPr>
          <w:t xml:space="preserve">functional and performance </w:t>
        </w:r>
      </w:ins>
      <w:commentRangeEnd w:id="120"/>
      <w:ins w:id="121" w:author="Steve Guest" w:date="2021-03-24T09:55:00Z">
        <w:r w:rsidR="00D00C4C">
          <w:rPr>
            <w:rStyle w:val="CommentReference"/>
          </w:rPr>
          <w:commentReference w:id="120"/>
        </w:r>
      </w:ins>
      <w:ins w:id="122" w:author="Steve Guest" w:date="2021-03-23T10:27:00Z">
        <w:r w:rsidRPr="00D03F5C">
          <w:rPr>
            <w:highlight w:val="yellow"/>
            <w:lang w:eastAsia="de-DE"/>
          </w:rPr>
          <w:t>requirements of the Radio Direction Finder is provided in IALA Guideline 1111-X.</w:t>
        </w:r>
      </w:ins>
    </w:p>
    <w:p w14:paraId="6BDE62CF" w14:textId="77777777" w:rsidR="00657DB0" w:rsidRPr="007132D5" w:rsidRDefault="00657DB0" w:rsidP="00A355A8">
      <w:pPr>
        <w:pStyle w:val="Heading3"/>
      </w:pPr>
      <w:bookmarkStart w:id="123" w:name="_Toc67491732"/>
      <w:r w:rsidRPr="007132D5">
        <w:t>Environmental Information</w:t>
      </w:r>
      <w:bookmarkEnd w:id="123"/>
    </w:p>
    <w:p w14:paraId="4D8193B6" w14:textId="6E07EFCE" w:rsidR="00657DB0" w:rsidRPr="007132D5" w:rsidRDefault="00657DB0" w:rsidP="00657DB0">
      <w:pPr>
        <w:pStyle w:val="BodyText"/>
        <w:rPr>
          <w:lang w:eastAsia="de-DE"/>
        </w:rPr>
      </w:pPr>
      <w:r w:rsidRPr="007132D5">
        <w:rPr>
          <w:lang w:eastAsia="de-DE"/>
        </w:rPr>
        <w:t xml:space="preserve">The </w:t>
      </w:r>
      <w:r w:rsidR="00FD1519">
        <w:rPr>
          <w:lang w:eastAsia="de-DE"/>
        </w:rPr>
        <w:t>UI</w:t>
      </w:r>
      <w:r w:rsidR="00FD1519" w:rsidRPr="007132D5">
        <w:rPr>
          <w:lang w:eastAsia="de-DE"/>
        </w:rPr>
        <w:t xml:space="preserve"> </w:t>
      </w:r>
      <w:r w:rsidRPr="007132D5">
        <w:rPr>
          <w:lang w:eastAsia="de-DE"/>
        </w:rPr>
        <w:t xml:space="preserve">should be able to display information derived from the available meteorological and hydrographical </w:t>
      </w:r>
      <w:r w:rsidR="00FD1519">
        <w:rPr>
          <w:lang w:eastAsia="de-DE"/>
        </w:rPr>
        <w:t>sources</w:t>
      </w:r>
      <w:r w:rsidR="00FD1519" w:rsidRPr="007132D5">
        <w:rPr>
          <w:lang w:eastAsia="de-DE"/>
        </w:rPr>
        <w:t xml:space="preserve"> </w:t>
      </w:r>
      <w:r w:rsidRPr="007132D5">
        <w:rPr>
          <w:lang w:eastAsia="de-DE"/>
        </w:rPr>
        <w:t>as required</w:t>
      </w:r>
      <w:r w:rsidR="00FD1519">
        <w:rPr>
          <w:lang w:eastAsia="de-DE"/>
        </w:rPr>
        <w:t xml:space="preserve"> for real time and forecast data</w:t>
      </w:r>
      <w:r w:rsidRPr="007132D5">
        <w:rPr>
          <w:lang w:eastAsia="de-DE"/>
        </w:rPr>
        <w:t>.</w:t>
      </w:r>
    </w:p>
    <w:p w14:paraId="7F0C9856" w14:textId="57D3CBA8" w:rsidR="00657DB0" w:rsidRDefault="00657DB0" w:rsidP="00657DB0">
      <w:pPr>
        <w:pStyle w:val="BodyText"/>
        <w:rPr>
          <w:lang w:eastAsia="de-DE"/>
        </w:rPr>
      </w:pPr>
      <w:r w:rsidRPr="007132D5">
        <w:rPr>
          <w:lang w:eastAsia="de-DE"/>
        </w:rPr>
        <w:t xml:space="preserve">Depending upon the nature and extent of the available data, and the operational context in which the data may be used, the data may be integrated with the </w:t>
      </w:r>
      <w:r w:rsidR="00FD1519">
        <w:rPr>
          <w:lang w:eastAsia="de-DE"/>
        </w:rPr>
        <w:t>T</w:t>
      </w:r>
      <w:r w:rsidRPr="007132D5">
        <w:rPr>
          <w:lang w:eastAsia="de-DE"/>
        </w:rPr>
        <w:t xml:space="preserve">raffic </w:t>
      </w:r>
      <w:r w:rsidR="00FD1519">
        <w:rPr>
          <w:lang w:eastAsia="de-DE"/>
        </w:rPr>
        <w:t>I</w:t>
      </w:r>
      <w:r w:rsidRPr="007132D5">
        <w:rPr>
          <w:lang w:eastAsia="de-DE"/>
        </w:rPr>
        <w:t>mage or the data may be displayed on a standalone display device.</w:t>
      </w:r>
    </w:p>
    <w:p w14:paraId="6B82E204" w14:textId="06BF552F" w:rsidR="008900A7" w:rsidRPr="007132D5" w:rsidRDefault="008900A7" w:rsidP="00657DB0">
      <w:pPr>
        <w:pStyle w:val="BodyText"/>
        <w:rPr>
          <w:lang w:eastAsia="de-DE"/>
        </w:rPr>
      </w:pPr>
      <w:r w:rsidRPr="00D03F5C">
        <w:rPr>
          <w:lang w:eastAsia="de-DE"/>
        </w:rPr>
        <w:t xml:space="preserve">Details about the </w:t>
      </w:r>
      <w:commentRangeStart w:id="124"/>
      <w:r w:rsidRPr="00D03F5C">
        <w:rPr>
          <w:lang w:eastAsia="de-DE"/>
        </w:rPr>
        <w:t xml:space="preserve">functional and performance </w:t>
      </w:r>
      <w:commentRangeEnd w:id="124"/>
      <w:r w:rsidR="00D00C4C" w:rsidRPr="00D03F5C">
        <w:rPr>
          <w:rStyle w:val="CommentReference"/>
        </w:rPr>
        <w:commentReference w:id="124"/>
      </w:r>
      <w:r w:rsidRPr="00D03F5C">
        <w:rPr>
          <w:lang w:eastAsia="de-DE"/>
        </w:rPr>
        <w:t>requirements of the Environment Monitoring S</w:t>
      </w:r>
      <w:r w:rsidR="00D03F5C">
        <w:rPr>
          <w:lang w:eastAsia="de-DE"/>
        </w:rPr>
        <w:t>ystem(s)</w:t>
      </w:r>
      <w:r w:rsidRPr="00D03F5C">
        <w:rPr>
          <w:lang w:eastAsia="de-DE"/>
        </w:rPr>
        <w:t xml:space="preserve"> is provided in IALA Guideline 1111-</w:t>
      </w:r>
      <w:r w:rsidR="00D03F5C">
        <w:rPr>
          <w:lang w:eastAsia="de-DE"/>
        </w:rPr>
        <w:t>5</w:t>
      </w:r>
      <w:r w:rsidRPr="00D03F5C">
        <w:rPr>
          <w:lang w:eastAsia="de-DE"/>
        </w:rPr>
        <w:t>.</w:t>
      </w:r>
    </w:p>
    <w:p w14:paraId="3FE85B05" w14:textId="37A5802A" w:rsidR="00657DB0" w:rsidRPr="00A407BC" w:rsidRDefault="00657DB0" w:rsidP="00A355A8">
      <w:pPr>
        <w:pStyle w:val="Heading3"/>
      </w:pPr>
      <w:bookmarkStart w:id="125" w:name="_Toc67491733"/>
      <w:commentRangeStart w:id="126"/>
      <w:r w:rsidRPr="00A407BC">
        <w:t xml:space="preserve">Decision Support </w:t>
      </w:r>
      <w:r w:rsidR="00A407BC" w:rsidRPr="00A407BC">
        <w:t>Tools Portrayal</w:t>
      </w:r>
      <w:bookmarkEnd w:id="125"/>
      <w:commentRangeEnd w:id="126"/>
      <w:r w:rsidR="00E6727C">
        <w:rPr>
          <w:rStyle w:val="CommentReference"/>
          <w:rFonts w:asciiTheme="minorHAnsi" w:eastAsiaTheme="minorHAnsi" w:hAnsiTheme="minorHAnsi" w:cstheme="minorBidi"/>
          <w:b w:val="0"/>
          <w:bCs w:val="0"/>
          <w:smallCaps w:val="0"/>
          <w:color w:val="auto"/>
        </w:rPr>
        <w:commentReference w:id="126"/>
      </w:r>
    </w:p>
    <w:p w14:paraId="4FF8B52B" w14:textId="569A40F3" w:rsidR="00657DB0" w:rsidRPr="00A407BC" w:rsidRDefault="00657DB0" w:rsidP="00657DB0">
      <w:pPr>
        <w:pStyle w:val="BodyText"/>
        <w:rPr>
          <w:lang w:eastAsia="de-DE"/>
        </w:rPr>
      </w:pPr>
      <w:r w:rsidRPr="00A407BC">
        <w:rPr>
          <w:lang w:eastAsia="de-DE"/>
        </w:rPr>
        <w:t xml:space="preserve">The </w:t>
      </w:r>
      <w:r w:rsidR="00812503" w:rsidRPr="00A407BC">
        <w:rPr>
          <w:lang w:eastAsia="de-DE"/>
        </w:rPr>
        <w:t>UI</w:t>
      </w:r>
      <w:r w:rsidRPr="00A407BC">
        <w:rPr>
          <w:lang w:eastAsia="de-DE"/>
        </w:rPr>
        <w:t xml:space="preserve"> should be able to support the </w:t>
      </w:r>
      <w:r w:rsidR="00A407BC" w:rsidRPr="00A407BC">
        <w:rPr>
          <w:lang w:eastAsia="de-DE"/>
        </w:rPr>
        <w:t>portrayal</w:t>
      </w:r>
      <w:r w:rsidR="00E92091" w:rsidRPr="00A407BC">
        <w:rPr>
          <w:lang w:eastAsia="de-DE"/>
        </w:rPr>
        <w:t xml:space="preserve"> of Alerts (Caution, Warning, Alarm and Emergency alarm) in accordance with G.1110</w:t>
      </w:r>
      <w:r w:rsidR="00A407BC" w:rsidRPr="00A407BC">
        <w:rPr>
          <w:lang w:eastAsia="de-DE"/>
        </w:rPr>
        <w:t>.  The portrayal of these Alerts including thresholds often need to be configurable</w:t>
      </w:r>
      <w:r w:rsidRPr="00A407BC">
        <w:rPr>
          <w:lang w:eastAsia="de-DE"/>
        </w:rPr>
        <w:t>.</w:t>
      </w:r>
    </w:p>
    <w:p w14:paraId="134B111C" w14:textId="3D8455C9" w:rsidR="00657DB0" w:rsidRPr="00A407BC" w:rsidRDefault="008C69C6" w:rsidP="00657DB0">
      <w:pPr>
        <w:pStyle w:val="BodyText"/>
        <w:rPr>
          <w:lang w:eastAsia="de-DE"/>
        </w:rPr>
      </w:pPr>
      <w:r>
        <w:rPr>
          <w:lang w:eastAsia="de-DE"/>
        </w:rPr>
        <w:t>F</w:t>
      </w:r>
      <w:r w:rsidR="00657DB0" w:rsidRPr="00A407BC">
        <w:rPr>
          <w:lang w:eastAsia="de-DE"/>
        </w:rPr>
        <w:t>unctionality can be made available to the VTSO in a number of different implementations including, but not limited to:</w:t>
      </w:r>
    </w:p>
    <w:p w14:paraId="41DC1485" w14:textId="188564C7" w:rsidR="00657DB0" w:rsidRPr="00A407BC" w:rsidRDefault="00657DB0" w:rsidP="00657DB0">
      <w:pPr>
        <w:pStyle w:val="Bullet1"/>
      </w:pPr>
      <w:r w:rsidRPr="00A407BC">
        <w:t>graphical '</w:t>
      </w:r>
      <w:r w:rsidR="00B138EA">
        <w:t>icons’ or ‘</w:t>
      </w:r>
      <w:r w:rsidRPr="00A407BC">
        <w:t xml:space="preserve">tool buttons' often supported by short descriptive phrases.  It should be possible, in the </w:t>
      </w:r>
      <w:r w:rsidR="00A407BC">
        <w:t>U</w:t>
      </w:r>
      <w:r w:rsidRPr="00A407BC">
        <w:t>I, to select display of buttons, text or both.  User configurable 'tool bars' may be used to group tool buttons;</w:t>
      </w:r>
    </w:p>
    <w:p w14:paraId="330C18BF" w14:textId="77777777" w:rsidR="00657DB0" w:rsidRPr="00A407BC" w:rsidRDefault="00657DB0" w:rsidP="00657DB0">
      <w:pPr>
        <w:pStyle w:val="Bullet1"/>
      </w:pPr>
      <w:r w:rsidRPr="00A407BC">
        <w:t>context sensitive menus, with content depending on cursor location;</w:t>
      </w:r>
    </w:p>
    <w:p w14:paraId="721E1679" w14:textId="77777777" w:rsidR="00657DB0" w:rsidRPr="00A407BC" w:rsidRDefault="00657DB0" w:rsidP="00657DB0">
      <w:pPr>
        <w:pStyle w:val="Bullet1"/>
        <w:rPr>
          <w:lang w:eastAsia="de-DE"/>
        </w:rPr>
      </w:pPr>
      <w:r w:rsidRPr="00A407BC">
        <w:t>dedicated function keys and/or key-stroke short-cuts.</w:t>
      </w:r>
    </w:p>
    <w:p w14:paraId="07511DEA" w14:textId="17E95989" w:rsidR="00657DB0" w:rsidRPr="00A407BC" w:rsidRDefault="00657DB0" w:rsidP="00657DB0">
      <w:pPr>
        <w:pStyle w:val="BodyText"/>
        <w:rPr>
          <w:lang w:eastAsia="de-DE"/>
        </w:rPr>
      </w:pPr>
      <w:r w:rsidRPr="00A407BC">
        <w:rPr>
          <w:lang w:eastAsia="de-DE"/>
        </w:rPr>
        <w:lastRenderedPageBreak/>
        <w:t xml:space="preserve">The </w:t>
      </w:r>
      <w:r w:rsidR="00A407BC">
        <w:rPr>
          <w:lang w:eastAsia="de-DE"/>
        </w:rPr>
        <w:t>U</w:t>
      </w:r>
      <w:r w:rsidRPr="00A407BC">
        <w:rPr>
          <w:lang w:eastAsia="de-DE"/>
        </w:rPr>
        <w:t xml:space="preserve">I interaction should be intuitive and efficient.  Wherever possible, the number of key strokes should be minimised.  Input fields should be, where possible, filled with appropriate default values by the </w:t>
      </w:r>
      <w:r w:rsidR="00A407BC">
        <w:rPr>
          <w:lang w:eastAsia="de-DE"/>
        </w:rPr>
        <w:t>VT</w:t>
      </w:r>
      <w:r w:rsidR="00A27631">
        <w:rPr>
          <w:lang w:eastAsia="de-DE"/>
        </w:rPr>
        <w:t>S</w:t>
      </w:r>
      <w:r w:rsidR="00A407BC">
        <w:rPr>
          <w:lang w:eastAsia="de-DE"/>
        </w:rPr>
        <w:t xml:space="preserve"> S</w:t>
      </w:r>
      <w:r w:rsidR="00A407BC" w:rsidRPr="00A407BC">
        <w:rPr>
          <w:lang w:eastAsia="de-DE"/>
        </w:rPr>
        <w:t>ystem</w:t>
      </w:r>
      <w:r w:rsidRPr="00A407BC">
        <w:rPr>
          <w:lang w:eastAsia="de-DE"/>
        </w:rPr>
        <w:t>.</w:t>
      </w:r>
    </w:p>
    <w:p w14:paraId="42CEEAFA" w14:textId="4D351766" w:rsidR="00DD3445" w:rsidRPr="007132D5" w:rsidRDefault="00DD3445" w:rsidP="00DD3445">
      <w:pPr>
        <w:pStyle w:val="Heading3"/>
      </w:pPr>
      <w:bookmarkStart w:id="127" w:name="_Toc67491734"/>
      <w:r w:rsidRPr="00542240">
        <w:t>Other Operational</w:t>
      </w:r>
      <w:r w:rsidRPr="007132D5">
        <w:t xml:space="preserve"> Information</w:t>
      </w:r>
      <w:bookmarkEnd w:id="127"/>
    </w:p>
    <w:p w14:paraId="1719568F" w14:textId="23A2C1E3" w:rsidR="00DD3445" w:rsidRPr="007132D5" w:rsidRDefault="00DD3445" w:rsidP="00DD3445">
      <w:pPr>
        <w:pStyle w:val="BodyText"/>
        <w:rPr>
          <w:lang w:eastAsia="de-DE"/>
        </w:rPr>
      </w:pPr>
      <w:r w:rsidRPr="007132D5">
        <w:rPr>
          <w:lang w:eastAsia="de-DE"/>
        </w:rPr>
        <w:t xml:space="preserve">As well as being able to display </w:t>
      </w:r>
      <w:r>
        <w:rPr>
          <w:lang w:eastAsia="de-DE"/>
        </w:rPr>
        <w:t>the Traffic Image</w:t>
      </w:r>
      <w:r w:rsidRPr="007132D5">
        <w:rPr>
          <w:lang w:eastAsia="de-DE"/>
        </w:rPr>
        <w:t xml:space="preserve">, the </w:t>
      </w:r>
      <w:r>
        <w:rPr>
          <w:lang w:eastAsia="de-DE"/>
        </w:rPr>
        <w:t>UI</w:t>
      </w:r>
      <w:r w:rsidRPr="007132D5">
        <w:rPr>
          <w:lang w:eastAsia="de-DE"/>
        </w:rPr>
        <w:t xml:space="preserve"> should be able to display other VTS relevant data including AIS</w:t>
      </w:r>
      <w:ins w:id="128" w:author="Dunn, Karen" w:date="2021-03-22T17:13:00Z">
        <w:r w:rsidR="00A27631">
          <w:rPr>
            <w:lang w:eastAsia="de-DE"/>
          </w:rPr>
          <w:t>,</w:t>
        </w:r>
      </w:ins>
      <w:r w:rsidRPr="007132D5">
        <w:rPr>
          <w:lang w:eastAsia="de-DE"/>
        </w:rPr>
        <w:t xml:space="preserve"> AtoN, Search and Rescue</w:t>
      </w:r>
      <w:r w:rsidR="00A27631">
        <w:rPr>
          <w:lang w:eastAsia="de-DE"/>
        </w:rPr>
        <w:t>, and other sources of relevant</w:t>
      </w:r>
      <w:r w:rsidRPr="007132D5">
        <w:rPr>
          <w:lang w:eastAsia="de-DE"/>
        </w:rPr>
        <w:t xml:space="preserve"> information, where appropriate.  Display of these additional information sets should be selectable by the VTSO.  Specifications for specific VTS implementations should include functional descriptions of the various operational information sets that are required to be displayed to the VTSO.</w:t>
      </w:r>
    </w:p>
    <w:p w14:paraId="4DA32982" w14:textId="706C25C1" w:rsidR="00DD3445" w:rsidRPr="007132D5" w:rsidDel="00DD3445" w:rsidRDefault="00DD3445" w:rsidP="00657DB0">
      <w:pPr>
        <w:pStyle w:val="BodyText"/>
        <w:rPr>
          <w:del w:id="129" w:author="Steve Guest" w:date="2021-03-18T11:33:00Z"/>
          <w:lang w:eastAsia="de-DE"/>
        </w:rPr>
      </w:pPr>
    </w:p>
    <w:p w14:paraId="5145D41A" w14:textId="77777777" w:rsidR="00657DB0" w:rsidRPr="00756BF7" w:rsidRDefault="00657DB0" w:rsidP="00657DB0">
      <w:pPr>
        <w:pStyle w:val="Heading2"/>
        <w:keepNext w:val="0"/>
        <w:keepLines w:val="0"/>
        <w:tabs>
          <w:tab w:val="num" w:pos="0"/>
        </w:tabs>
        <w:spacing w:line="240" w:lineRule="auto"/>
        <w:ind w:left="851" w:right="0" w:hanging="851"/>
        <w:rPr>
          <w:highlight w:val="yellow"/>
          <w:lang w:eastAsia="de-DE"/>
        </w:rPr>
      </w:pPr>
      <w:bookmarkStart w:id="130" w:name="_Toc67491735"/>
      <w:commentRangeStart w:id="131"/>
      <w:r w:rsidRPr="00756BF7">
        <w:rPr>
          <w:highlight w:val="yellow"/>
          <w:lang w:eastAsia="de-DE"/>
        </w:rPr>
        <w:t>Functional Requirements</w:t>
      </w:r>
      <w:bookmarkEnd w:id="130"/>
    </w:p>
    <w:p w14:paraId="7EE6BF16" w14:textId="77777777" w:rsidR="00657DB0" w:rsidRPr="00756BF7" w:rsidRDefault="00657DB0" w:rsidP="00657DB0">
      <w:pPr>
        <w:pStyle w:val="Heading2separationline"/>
        <w:rPr>
          <w:highlight w:val="yellow"/>
        </w:rPr>
      </w:pPr>
    </w:p>
    <w:p w14:paraId="7BB3C5FC" w14:textId="2C6580DB" w:rsidR="008900A7" w:rsidRDefault="008900A7" w:rsidP="00756BF7">
      <w:pPr>
        <w:rPr>
          <w:ins w:id="132" w:author="Steve Guest" w:date="2021-03-23T10:29:00Z"/>
          <w:highlight w:val="yellow"/>
        </w:rPr>
      </w:pPr>
      <w:ins w:id="133" w:author="Steve Guest" w:date="2021-03-23T10:29:00Z">
        <w:r>
          <w:rPr>
            <w:highlight w:val="yellow"/>
          </w:rPr>
          <w:t>From PSE:</w:t>
        </w:r>
      </w:ins>
    </w:p>
    <w:p w14:paraId="5E10A1E2" w14:textId="69765550" w:rsidR="008900A7" w:rsidRPr="00756BF7" w:rsidRDefault="008900A7" w:rsidP="008900A7">
      <w:pPr>
        <w:pStyle w:val="Heading3"/>
        <w:tabs>
          <w:tab w:val="num" w:pos="0"/>
        </w:tabs>
        <w:ind w:left="992" w:hanging="992"/>
        <w:rPr>
          <w:ins w:id="134" w:author="Steve Guest" w:date="2021-03-23T10:29:00Z"/>
          <w:highlight w:val="yellow"/>
        </w:rPr>
      </w:pPr>
      <w:bookmarkStart w:id="135" w:name="_Toc67491736"/>
      <w:ins w:id="136" w:author="Steve Guest" w:date="2021-03-23T10:29:00Z">
        <w:r w:rsidRPr="00756BF7">
          <w:rPr>
            <w:highlight w:val="yellow"/>
          </w:rPr>
          <w:t>Traffic Image</w:t>
        </w:r>
        <w:bookmarkEnd w:id="135"/>
      </w:ins>
    </w:p>
    <w:p w14:paraId="3F1F3EAF" w14:textId="77777777" w:rsidR="008900A7" w:rsidRPr="00756BF7" w:rsidRDefault="008900A7" w:rsidP="008900A7">
      <w:pPr>
        <w:pStyle w:val="BodyText"/>
        <w:rPr>
          <w:ins w:id="137" w:author="Steve Guest" w:date="2021-03-23T10:29:00Z"/>
          <w:highlight w:val="yellow"/>
        </w:rPr>
      </w:pPr>
      <w:ins w:id="138" w:author="Steve Guest" w:date="2021-03-23T10:29:00Z">
        <w:r w:rsidRPr="00756BF7">
          <w:rPr>
            <w:highlight w:val="yellow"/>
          </w:rPr>
          <w:t>The Traffic Image is the central part of the User Interface of a VTS System.  It provides the following functionality to the VTS Operator:</w:t>
        </w:r>
      </w:ins>
    </w:p>
    <w:p w14:paraId="2CB48269" w14:textId="77777777" w:rsidR="008900A7" w:rsidRPr="00756BF7" w:rsidRDefault="008900A7" w:rsidP="008900A7">
      <w:pPr>
        <w:pStyle w:val="Bullet1"/>
        <w:rPr>
          <w:ins w:id="139" w:author="Steve Guest" w:date="2021-03-23T10:29:00Z"/>
          <w:highlight w:val="yellow"/>
        </w:rPr>
      </w:pPr>
      <w:ins w:id="140" w:author="Steve Guest" w:date="2021-03-23T10:29:00Z">
        <w:r w:rsidRPr="00756BF7">
          <w:rPr>
            <w:highlight w:val="yellow"/>
          </w:rPr>
          <w:t>Real time presentation of vessel positions and information relating to their identity (where available)</w:t>
        </w:r>
      </w:ins>
    </w:p>
    <w:p w14:paraId="23FBD0E2" w14:textId="77777777" w:rsidR="008900A7" w:rsidRPr="00756BF7" w:rsidRDefault="008900A7" w:rsidP="008900A7">
      <w:pPr>
        <w:pStyle w:val="Bullet1"/>
        <w:rPr>
          <w:ins w:id="141" w:author="Steve Guest" w:date="2021-03-23T10:29:00Z"/>
          <w:highlight w:val="yellow"/>
        </w:rPr>
      </w:pPr>
      <w:ins w:id="142" w:author="Steve Guest" w:date="2021-03-23T10:29:00Z">
        <w:r w:rsidRPr="00756BF7">
          <w:rPr>
            <w:highlight w:val="yellow"/>
          </w:rPr>
          <w:t>Chart based information and supporting graphics relating to the maritime environment</w:t>
        </w:r>
      </w:ins>
    </w:p>
    <w:p w14:paraId="0E8946AC" w14:textId="77777777" w:rsidR="008900A7" w:rsidRPr="00756BF7" w:rsidRDefault="008900A7" w:rsidP="008900A7">
      <w:pPr>
        <w:pStyle w:val="Bullet1"/>
        <w:rPr>
          <w:ins w:id="143" w:author="Steve Guest" w:date="2021-03-23T10:29:00Z"/>
          <w:highlight w:val="yellow"/>
        </w:rPr>
      </w:pPr>
      <w:ins w:id="144" w:author="Steve Guest" w:date="2021-03-23T10:29:00Z">
        <w:r w:rsidRPr="00756BF7">
          <w:rPr>
            <w:highlight w:val="yellow"/>
          </w:rPr>
          <w:t>Facilities for monitoring the speed of vessels and alerting the VTS Operator of excessive speed or low speed situations</w:t>
        </w:r>
      </w:ins>
    </w:p>
    <w:p w14:paraId="4368DC6C" w14:textId="77777777" w:rsidR="008900A7" w:rsidRPr="00756BF7" w:rsidRDefault="008900A7" w:rsidP="008900A7">
      <w:pPr>
        <w:pStyle w:val="Bullet1"/>
        <w:rPr>
          <w:ins w:id="145" w:author="Steve Guest" w:date="2021-03-23T10:29:00Z"/>
          <w:highlight w:val="yellow"/>
        </w:rPr>
      </w:pPr>
      <w:ins w:id="146" w:author="Steve Guest" w:date="2021-03-23T10:29:00Z">
        <w:r w:rsidRPr="00756BF7">
          <w:rPr>
            <w:highlight w:val="yellow"/>
          </w:rPr>
          <w:t>Facilities for protecting assets or other objects within the VTS Area and alerting the VTS Operator of unauthorised incursion into a prohibited area</w:t>
        </w:r>
      </w:ins>
    </w:p>
    <w:p w14:paraId="28DCEDF5" w14:textId="77777777" w:rsidR="008900A7" w:rsidRPr="00756BF7" w:rsidRDefault="008900A7" w:rsidP="008900A7">
      <w:pPr>
        <w:pStyle w:val="Bullet1"/>
        <w:rPr>
          <w:ins w:id="147" w:author="Steve Guest" w:date="2021-03-23T10:29:00Z"/>
          <w:highlight w:val="yellow"/>
        </w:rPr>
      </w:pPr>
      <w:ins w:id="148" w:author="Steve Guest" w:date="2021-03-23T10:29:00Z">
        <w:r w:rsidRPr="00756BF7">
          <w:rPr>
            <w:highlight w:val="yellow"/>
          </w:rPr>
          <w:t>Facilities for ensuring adherence to defined routes and alerting the VTS Operator about divergence from routes or TSS</w:t>
        </w:r>
      </w:ins>
    </w:p>
    <w:p w14:paraId="3EA197DC" w14:textId="77777777" w:rsidR="008900A7" w:rsidRPr="00756BF7" w:rsidRDefault="008900A7" w:rsidP="008900A7">
      <w:pPr>
        <w:pStyle w:val="Bullet1"/>
        <w:rPr>
          <w:ins w:id="149" w:author="Steve Guest" w:date="2021-03-23T10:29:00Z"/>
          <w:highlight w:val="yellow"/>
        </w:rPr>
      </w:pPr>
      <w:ins w:id="150" w:author="Steve Guest" w:date="2021-03-23T10:29:00Z">
        <w:r w:rsidRPr="00756BF7">
          <w:rPr>
            <w:highlight w:val="yellow"/>
          </w:rPr>
          <w:t>Monitoring of Aids to Navigation and other environment monitoring sensors and providing alerts to the VTS Operator if the data exceeds pre-defined thresholds</w:t>
        </w:r>
      </w:ins>
    </w:p>
    <w:p w14:paraId="584BB42D" w14:textId="77777777" w:rsidR="008900A7" w:rsidRPr="00756BF7" w:rsidRDefault="008900A7" w:rsidP="008900A7">
      <w:pPr>
        <w:pStyle w:val="Heading3"/>
        <w:tabs>
          <w:tab w:val="num" w:pos="0"/>
        </w:tabs>
        <w:ind w:left="992" w:hanging="992"/>
        <w:rPr>
          <w:ins w:id="151" w:author="Steve Guest" w:date="2021-03-23T10:29:00Z"/>
          <w:highlight w:val="yellow"/>
        </w:rPr>
      </w:pPr>
      <w:bookmarkStart w:id="152" w:name="_Toc67491737"/>
      <w:ins w:id="153" w:author="Steve Guest" w:date="2021-03-23T10:29:00Z">
        <w:r w:rsidRPr="00756BF7">
          <w:rPr>
            <w:highlight w:val="yellow"/>
          </w:rPr>
          <w:t>Radio Communication</w:t>
        </w:r>
        <w:bookmarkEnd w:id="152"/>
      </w:ins>
    </w:p>
    <w:p w14:paraId="6B4C19B5" w14:textId="77777777" w:rsidR="008900A7" w:rsidRPr="00756BF7" w:rsidRDefault="008900A7" w:rsidP="008900A7">
      <w:pPr>
        <w:pStyle w:val="BodyText"/>
        <w:rPr>
          <w:ins w:id="154" w:author="Steve Guest" w:date="2021-03-23T10:29:00Z"/>
          <w:highlight w:val="yellow"/>
        </w:rPr>
      </w:pPr>
      <w:ins w:id="155" w:author="Steve Guest" w:date="2021-03-23T10:29:00Z">
        <w:r w:rsidRPr="00756BF7">
          <w:rPr>
            <w:highlight w:val="yellow"/>
          </w:rPr>
          <w:t>The Radio Communications interface is the main means of providing VTS information to the on board watch keeper.  It may provide the following functionality to the VTS Operator:</w:t>
        </w:r>
      </w:ins>
    </w:p>
    <w:p w14:paraId="61831C27" w14:textId="77777777" w:rsidR="008900A7" w:rsidRPr="00756BF7" w:rsidRDefault="008900A7" w:rsidP="008900A7">
      <w:pPr>
        <w:pStyle w:val="Bullet1"/>
        <w:rPr>
          <w:ins w:id="156" w:author="Steve Guest" w:date="2021-03-23T10:29:00Z"/>
          <w:highlight w:val="yellow"/>
        </w:rPr>
      </w:pPr>
      <w:ins w:id="157" w:author="Steve Guest" w:date="2021-03-23T10:29:00Z">
        <w:r w:rsidRPr="00756BF7">
          <w:rPr>
            <w:highlight w:val="yellow"/>
          </w:rPr>
          <w:t>Access to all VHF FM Voice Communication Channels in the maritime band</w:t>
        </w:r>
      </w:ins>
    </w:p>
    <w:p w14:paraId="7DDBF77B" w14:textId="77777777" w:rsidR="008900A7" w:rsidRPr="00756BF7" w:rsidRDefault="008900A7" w:rsidP="008900A7">
      <w:pPr>
        <w:pStyle w:val="Bullet1"/>
        <w:rPr>
          <w:ins w:id="158" w:author="Steve Guest" w:date="2021-03-23T10:29:00Z"/>
          <w:highlight w:val="yellow"/>
        </w:rPr>
      </w:pPr>
      <w:ins w:id="159" w:author="Steve Guest" w:date="2021-03-23T10:29:00Z">
        <w:r w:rsidRPr="00756BF7">
          <w:rPr>
            <w:highlight w:val="yellow"/>
          </w:rPr>
          <w:t>Ability to select and change required radio channels</w:t>
        </w:r>
      </w:ins>
    </w:p>
    <w:p w14:paraId="7AB2186D" w14:textId="77777777" w:rsidR="008900A7" w:rsidRPr="00756BF7" w:rsidRDefault="008900A7" w:rsidP="008900A7">
      <w:pPr>
        <w:pStyle w:val="Bullet1"/>
        <w:rPr>
          <w:ins w:id="160" w:author="Steve Guest" w:date="2021-03-23T10:29:00Z"/>
          <w:highlight w:val="yellow"/>
        </w:rPr>
      </w:pPr>
      <w:ins w:id="161" w:author="Steve Guest" w:date="2021-03-23T10:29:00Z">
        <w:r w:rsidRPr="00756BF7">
          <w:rPr>
            <w:highlight w:val="yellow"/>
          </w:rPr>
          <w:t>Facilities to select radio equipment at an appropriate radio site for communication with a vessel</w:t>
        </w:r>
      </w:ins>
    </w:p>
    <w:p w14:paraId="1D5FF96C" w14:textId="77777777" w:rsidR="008900A7" w:rsidRPr="00756BF7" w:rsidRDefault="008900A7" w:rsidP="008900A7">
      <w:pPr>
        <w:pStyle w:val="Bullet1"/>
        <w:rPr>
          <w:ins w:id="162" w:author="Steve Guest" w:date="2021-03-23T10:29:00Z"/>
          <w:highlight w:val="yellow"/>
        </w:rPr>
      </w:pPr>
      <w:ins w:id="163" w:author="Steve Guest" w:date="2021-03-23T10:29:00Z">
        <w:r w:rsidRPr="00756BF7">
          <w:rPr>
            <w:highlight w:val="yellow"/>
          </w:rPr>
          <w:t>Ability to receive DSC messages (including emergency messages and others)</w:t>
        </w:r>
      </w:ins>
    </w:p>
    <w:p w14:paraId="05F06666" w14:textId="77777777" w:rsidR="008900A7" w:rsidRPr="00756BF7" w:rsidRDefault="008900A7" w:rsidP="008900A7">
      <w:pPr>
        <w:pStyle w:val="Bullet1"/>
        <w:rPr>
          <w:ins w:id="164" w:author="Steve Guest" w:date="2021-03-23T10:29:00Z"/>
          <w:highlight w:val="yellow"/>
        </w:rPr>
      </w:pPr>
      <w:ins w:id="165" w:author="Steve Guest" w:date="2021-03-23T10:29:00Z">
        <w:r w:rsidRPr="00756BF7">
          <w:rPr>
            <w:highlight w:val="yellow"/>
          </w:rPr>
          <w:t>Ability to monitor call quality</w:t>
        </w:r>
      </w:ins>
    </w:p>
    <w:p w14:paraId="72951970" w14:textId="77777777" w:rsidR="008900A7" w:rsidRPr="00756BF7" w:rsidRDefault="008900A7" w:rsidP="008900A7">
      <w:pPr>
        <w:pStyle w:val="Heading3"/>
        <w:tabs>
          <w:tab w:val="num" w:pos="0"/>
        </w:tabs>
        <w:ind w:left="992" w:hanging="992"/>
        <w:rPr>
          <w:ins w:id="166" w:author="Steve Guest" w:date="2021-03-23T10:29:00Z"/>
          <w:highlight w:val="yellow"/>
        </w:rPr>
      </w:pPr>
      <w:bookmarkStart w:id="167" w:name="_Toc67491738"/>
      <w:ins w:id="168" w:author="Steve Guest" w:date="2021-03-23T10:29:00Z">
        <w:r w:rsidRPr="00756BF7">
          <w:rPr>
            <w:highlight w:val="yellow"/>
          </w:rPr>
          <w:t>Decision Support Tools</w:t>
        </w:r>
        <w:bookmarkEnd w:id="167"/>
      </w:ins>
    </w:p>
    <w:p w14:paraId="5CFDDB57" w14:textId="77777777" w:rsidR="008900A7" w:rsidRPr="00756BF7" w:rsidRDefault="008900A7" w:rsidP="008900A7">
      <w:pPr>
        <w:pStyle w:val="Bullet1"/>
        <w:rPr>
          <w:ins w:id="169" w:author="Steve Guest" w:date="2021-03-23T10:29:00Z"/>
          <w:highlight w:val="yellow"/>
        </w:rPr>
      </w:pPr>
      <w:ins w:id="170" w:author="Steve Guest" w:date="2021-03-23T10:29:00Z">
        <w:r w:rsidRPr="00756BF7">
          <w:rPr>
            <w:highlight w:val="yellow"/>
          </w:rPr>
          <w:t>Supporting functionality for Decision Support Tools (See Guideline G-1110)</w:t>
        </w:r>
      </w:ins>
    </w:p>
    <w:p w14:paraId="11D489FA" w14:textId="77777777" w:rsidR="008900A7" w:rsidRPr="00756BF7" w:rsidRDefault="008900A7" w:rsidP="008900A7">
      <w:pPr>
        <w:pStyle w:val="Heading3"/>
        <w:tabs>
          <w:tab w:val="num" w:pos="0"/>
        </w:tabs>
        <w:ind w:left="992" w:hanging="992"/>
        <w:rPr>
          <w:ins w:id="171" w:author="Steve Guest" w:date="2021-03-23T10:29:00Z"/>
          <w:highlight w:val="yellow"/>
        </w:rPr>
      </w:pPr>
      <w:bookmarkStart w:id="172" w:name="_Toc67491739"/>
      <w:ins w:id="173" w:author="Steve Guest" w:date="2021-03-23T10:29:00Z">
        <w:r w:rsidRPr="00756BF7">
          <w:rPr>
            <w:highlight w:val="yellow"/>
          </w:rPr>
          <w:t>Recording and Replay</w:t>
        </w:r>
        <w:bookmarkEnd w:id="172"/>
      </w:ins>
    </w:p>
    <w:p w14:paraId="21BDE87B" w14:textId="77777777" w:rsidR="008900A7" w:rsidRPr="00756BF7" w:rsidRDefault="008900A7" w:rsidP="008900A7">
      <w:pPr>
        <w:pStyle w:val="BodyText"/>
        <w:rPr>
          <w:ins w:id="174" w:author="Steve Guest" w:date="2021-03-23T10:29:00Z"/>
          <w:highlight w:val="yellow"/>
        </w:rPr>
      </w:pPr>
      <w:ins w:id="175" w:author="Steve Guest" w:date="2021-03-23T10:29:00Z">
        <w:r w:rsidRPr="00756BF7">
          <w:rPr>
            <w:highlight w:val="yellow"/>
          </w:rPr>
          <w:t>Recording is an essential part of a VTS System as it provides evidence in cases of infringement of regulations.  The Recording and Replay system may provide the following functionality to the VTS Operator:</w:t>
        </w:r>
      </w:ins>
    </w:p>
    <w:p w14:paraId="0D8C740E" w14:textId="77777777" w:rsidR="008900A7" w:rsidRPr="00756BF7" w:rsidRDefault="008900A7" w:rsidP="008900A7">
      <w:pPr>
        <w:pStyle w:val="Bullet1"/>
        <w:rPr>
          <w:ins w:id="176" w:author="Steve Guest" w:date="2021-03-23T10:29:00Z"/>
          <w:highlight w:val="yellow"/>
        </w:rPr>
      </w:pPr>
      <w:ins w:id="177" w:author="Steve Guest" w:date="2021-03-23T10:29:00Z">
        <w:r w:rsidRPr="00756BF7">
          <w:rPr>
            <w:highlight w:val="yellow"/>
          </w:rPr>
          <w:t>Recording of all real time sensor data</w:t>
        </w:r>
      </w:ins>
    </w:p>
    <w:p w14:paraId="604CE77E" w14:textId="77777777" w:rsidR="008900A7" w:rsidRPr="00756BF7" w:rsidRDefault="008900A7" w:rsidP="008900A7">
      <w:pPr>
        <w:pStyle w:val="Bullet1"/>
        <w:rPr>
          <w:ins w:id="178" w:author="Steve Guest" w:date="2021-03-23T10:29:00Z"/>
          <w:highlight w:val="yellow"/>
        </w:rPr>
      </w:pPr>
      <w:ins w:id="179" w:author="Steve Guest" w:date="2021-03-23T10:29:00Z">
        <w:r w:rsidRPr="00756BF7">
          <w:rPr>
            <w:highlight w:val="yellow"/>
          </w:rPr>
          <w:t>Recording of all radio communication</w:t>
        </w:r>
      </w:ins>
    </w:p>
    <w:p w14:paraId="0159C5A3" w14:textId="77777777" w:rsidR="008900A7" w:rsidRPr="00756BF7" w:rsidRDefault="008900A7" w:rsidP="008900A7">
      <w:pPr>
        <w:pStyle w:val="Bullet1"/>
        <w:rPr>
          <w:ins w:id="180" w:author="Steve Guest" w:date="2021-03-23T10:29:00Z"/>
          <w:highlight w:val="yellow"/>
        </w:rPr>
      </w:pPr>
      <w:ins w:id="181" w:author="Steve Guest" w:date="2021-03-23T10:29:00Z">
        <w:r w:rsidRPr="00756BF7">
          <w:rPr>
            <w:highlight w:val="yellow"/>
          </w:rPr>
          <w:lastRenderedPageBreak/>
          <w:t>Recording of Electro optic / Thermal camera video (where applicable)</w:t>
        </w:r>
      </w:ins>
    </w:p>
    <w:p w14:paraId="6BFFB12A" w14:textId="77777777" w:rsidR="008900A7" w:rsidRPr="00756BF7" w:rsidRDefault="008900A7" w:rsidP="008900A7">
      <w:pPr>
        <w:pStyle w:val="Bullet1"/>
        <w:rPr>
          <w:ins w:id="182" w:author="Steve Guest" w:date="2021-03-23T10:29:00Z"/>
          <w:highlight w:val="yellow"/>
        </w:rPr>
      </w:pPr>
      <w:ins w:id="183" w:author="Steve Guest" w:date="2021-03-23T10:29:00Z">
        <w:r w:rsidRPr="00756BF7">
          <w:rPr>
            <w:highlight w:val="yellow"/>
          </w:rPr>
          <w:t>Recording of Meteorological and Hydrographic sensor data</w:t>
        </w:r>
      </w:ins>
    </w:p>
    <w:p w14:paraId="4B3C85E1" w14:textId="77777777" w:rsidR="008900A7" w:rsidRPr="00756BF7" w:rsidRDefault="008900A7" w:rsidP="008900A7">
      <w:pPr>
        <w:pStyle w:val="Bullet1"/>
        <w:rPr>
          <w:ins w:id="184" w:author="Steve Guest" w:date="2021-03-23T10:29:00Z"/>
          <w:highlight w:val="yellow"/>
        </w:rPr>
      </w:pPr>
      <w:ins w:id="185" w:author="Steve Guest" w:date="2021-03-23T10:29:00Z">
        <w:r w:rsidRPr="00756BF7">
          <w:rPr>
            <w:highlight w:val="yellow"/>
          </w:rPr>
          <w:t>Fully synchronised Replay facilities</w:t>
        </w:r>
      </w:ins>
    </w:p>
    <w:p w14:paraId="6BE8E439" w14:textId="77777777" w:rsidR="008900A7" w:rsidRPr="00756BF7" w:rsidRDefault="008900A7" w:rsidP="008900A7">
      <w:pPr>
        <w:pStyle w:val="Bullet1"/>
        <w:rPr>
          <w:ins w:id="186" w:author="Steve Guest" w:date="2021-03-23T10:29:00Z"/>
          <w:highlight w:val="yellow"/>
        </w:rPr>
      </w:pPr>
      <w:ins w:id="187" w:author="Steve Guest" w:date="2021-03-23T10:29:00Z">
        <w:r w:rsidRPr="00756BF7">
          <w:rPr>
            <w:highlight w:val="yellow"/>
          </w:rPr>
          <w:t>Replay facilities at the VTS Operator Workstation</w:t>
        </w:r>
      </w:ins>
    </w:p>
    <w:p w14:paraId="60885697" w14:textId="77777777" w:rsidR="008900A7" w:rsidRPr="00756BF7" w:rsidRDefault="008900A7" w:rsidP="008900A7">
      <w:pPr>
        <w:pStyle w:val="Bullet1"/>
        <w:rPr>
          <w:ins w:id="188" w:author="Steve Guest" w:date="2021-03-23T10:29:00Z"/>
          <w:highlight w:val="yellow"/>
        </w:rPr>
      </w:pPr>
      <w:ins w:id="189" w:author="Steve Guest" w:date="2021-03-23T10:29:00Z">
        <w:r w:rsidRPr="00756BF7">
          <w:rPr>
            <w:highlight w:val="yellow"/>
          </w:rPr>
          <w:t>Facilities to download recorded data in an industry standard format</w:t>
        </w:r>
      </w:ins>
    </w:p>
    <w:p w14:paraId="696ED0AB" w14:textId="77777777" w:rsidR="008900A7" w:rsidRPr="00756BF7" w:rsidRDefault="008900A7" w:rsidP="008900A7">
      <w:pPr>
        <w:pStyle w:val="Heading3"/>
        <w:tabs>
          <w:tab w:val="num" w:pos="0"/>
        </w:tabs>
        <w:ind w:left="992" w:hanging="992"/>
        <w:rPr>
          <w:ins w:id="190" w:author="Steve Guest" w:date="2021-03-23T10:29:00Z"/>
          <w:highlight w:val="yellow"/>
        </w:rPr>
      </w:pPr>
      <w:bookmarkStart w:id="191" w:name="_Toc67491740"/>
      <w:ins w:id="192" w:author="Steve Guest" w:date="2021-03-23T10:29:00Z">
        <w:r w:rsidRPr="00756BF7">
          <w:rPr>
            <w:highlight w:val="yellow"/>
          </w:rPr>
          <w:t>External Interfacing</w:t>
        </w:r>
        <w:bookmarkEnd w:id="191"/>
      </w:ins>
    </w:p>
    <w:p w14:paraId="5B482CF3" w14:textId="77777777" w:rsidR="008900A7" w:rsidRPr="00756BF7" w:rsidRDefault="008900A7" w:rsidP="008900A7">
      <w:pPr>
        <w:pStyle w:val="BodyText"/>
        <w:rPr>
          <w:ins w:id="193" w:author="Steve Guest" w:date="2021-03-23T10:29:00Z"/>
          <w:highlight w:val="yellow"/>
        </w:rPr>
      </w:pPr>
      <w:ins w:id="194" w:author="Steve Guest" w:date="2021-03-23T10:29:00Z">
        <w:r w:rsidRPr="00756BF7">
          <w:rPr>
            <w:highlight w:val="yellow"/>
          </w:rPr>
          <w:t>Connectivity of VTS Systems is becoming increasingly important.  External Interface functionality may be provided to support the following:</w:t>
        </w:r>
      </w:ins>
    </w:p>
    <w:p w14:paraId="7AF157A4" w14:textId="77777777" w:rsidR="008900A7" w:rsidRPr="00756BF7" w:rsidRDefault="008900A7" w:rsidP="008900A7">
      <w:pPr>
        <w:pStyle w:val="Bullet1"/>
        <w:rPr>
          <w:ins w:id="195" w:author="Steve Guest" w:date="2021-03-23T10:29:00Z"/>
          <w:highlight w:val="yellow"/>
        </w:rPr>
      </w:pPr>
      <w:ins w:id="196" w:author="Steve Guest" w:date="2021-03-23T10:29:00Z">
        <w:r w:rsidRPr="00756BF7">
          <w:rPr>
            <w:highlight w:val="yellow"/>
          </w:rPr>
          <w:t>Connection to other VTS systems</w:t>
        </w:r>
      </w:ins>
    </w:p>
    <w:p w14:paraId="17BC27F7" w14:textId="77777777" w:rsidR="008900A7" w:rsidRPr="00756BF7" w:rsidRDefault="008900A7" w:rsidP="008900A7">
      <w:pPr>
        <w:pStyle w:val="Bullet1"/>
        <w:rPr>
          <w:ins w:id="197" w:author="Steve Guest" w:date="2021-03-23T10:29:00Z"/>
          <w:highlight w:val="yellow"/>
        </w:rPr>
      </w:pPr>
      <w:ins w:id="198" w:author="Steve Guest" w:date="2021-03-23T10:29:00Z">
        <w:r w:rsidRPr="00756BF7">
          <w:rPr>
            <w:highlight w:val="yellow"/>
          </w:rPr>
          <w:t>Connection to Allied Services</w:t>
        </w:r>
      </w:ins>
    </w:p>
    <w:p w14:paraId="4C266C4F" w14:textId="2855EC19" w:rsidR="008900A7" w:rsidRPr="00756BF7" w:rsidRDefault="008900A7" w:rsidP="00756BF7">
      <w:pPr>
        <w:pStyle w:val="Bullet1"/>
        <w:rPr>
          <w:ins w:id="199" w:author="Steve Guest" w:date="2021-03-23T10:28:00Z"/>
          <w:highlight w:val="yellow"/>
        </w:rPr>
      </w:pPr>
      <w:ins w:id="200" w:author="Steve Guest" w:date="2021-03-23T10:29:00Z">
        <w:r w:rsidRPr="00756BF7">
          <w:rPr>
            <w:highlight w:val="yellow"/>
          </w:rPr>
          <w:t>Connection to third party service providers (eg Meteorological forecasts, Cloud based services)</w:t>
        </w:r>
      </w:ins>
    </w:p>
    <w:p w14:paraId="753DA06E" w14:textId="4EE8F42D" w:rsidR="00657DB0" w:rsidRPr="00756BF7" w:rsidRDefault="00657DB0" w:rsidP="00657DB0">
      <w:pPr>
        <w:pStyle w:val="Heading3"/>
        <w:tabs>
          <w:tab w:val="num" w:pos="0"/>
        </w:tabs>
        <w:ind w:left="992" w:hanging="992"/>
        <w:rPr>
          <w:highlight w:val="yellow"/>
        </w:rPr>
      </w:pPr>
      <w:bookmarkStart w:id="201" w:name="_Toc67491741"/>
      <w:r w:rsidRPr="00756BF7">
        <w:rPr>
          <w:highlight w:val="yellow"/>
        </w:rPr>
        <w:t>System Status and Control</w:t>
      </w:r>
      <w:bookmarkEnd w:id="201"/>
    </w:p>
    <w:p w14:paraId="58409C76" w14:textId="672A0010" w:rsidR="00657DB0" w:rsidRPr="00756BF7" w:rsidRDefault="00657DB0" w:rsidP="00657DB0">
      <w:pPr>
        <w:pStyle w:val="BodyText"/>
        <w:rPr>
          <w:highlight w:val="yellow"/>
          <w:lang w:eastAsia="de-DE"/>
        </w:rPr>
      </w:pPr>
      <w:r w:rsidRPr="00756BF7">
        <w:rPr>
          <w:highlight w:val="yellow"/>
          <w:lang w:eastAsia="de-DE"/>
        </w:rPr>
        <w:t xml:space="preserve">The </w:t>
      </w:r>
      <w:r w:rsidR="003B4A84" w:rsidRPr="00756BF7">
        <w:rPr>
          <w:highlight w:val="yellow"/>
          <w:lang w:eastAsia="de-DE"/>
        </w:rPr>
        <w:t>U</w:t>
      </w:r>
      <w:r w:rsidRPr="00756BF7">
        <w:rPr>
          <w:highlight w:val="yellow"/>
          <w:lang w:eastAsia="de-DE"/>
        </w:rPr>
        <w:t>I should be capable of presenting the overall status of all the major system elements/subsystems and the infrastructure.  Typically, this will include:</w:t>
      </w:r>
    </w:p>
    <w:p w14:paraId="41BF487D" w14:textId="77777777" w:rsidR="00657DB0" w:rsidRPr="00756BF7" w:rsidRDefault="00657DB0" w:rsidP="00657DB0">
      <w:pPr>
        <w:pStyle w:val="Bullet1"/>
        <w:rPr>
          <w:highlight w:val="yellow"/>
        </w:rPr>
      </w:pPr>
      <w:r w:rsidRPr="00756BF7">
        <w:rPr>
          <w:highlight w:val="yellow"/>
        </w:rPr>
        <w:t>communications – data and voice;</w:t>
      </w:r>
    </w:p>
    <w:p w14:paraId="624CB348" w14:textId="77777777" w:rsidR="00657DB0" w:rsidRPr="00756BF7" w:rsidRDefault="00657DB0" w:rsidP="00657DB0">
      <w:pPr>
        <w:pStyle w:val="Bullet1"/>
        <w:rPr>
          <w:highlight w:val="yellow"/>
        </w:rPr>
      </w:pPr>
      <w:r w:rsidRPr="00756BF7">
        <w:rPr>
          <w:highlight w:val="yellow"/>
        </w:rPr>
        <w:t>sensors;</w:t>
      </w:r>
    </w:p>
    <w:p w14:paraId="3386C320" w14:textId="58371659" w:rsidR="00657DB0" w:rsidRPr="00756BF7" w:rsidRDefault="00657DB0" w:rsidP="00657DB0">
      <w:pPr>
        <w:pStyle w:val="Bullet1"/>
        <w:rPr>
          <w:highlight w:val="yellow"/>
        </w:rPr>
      </w:pPr>
      <w:r w:rsidRPr="00756BF7">
        <w:rPr>
          <w:highlight w:val="yellow"/>
        </w:rPr>
        <w:t xml:space="preserve">main Information Technology (IT) elements </w:t>
      </w:r>
      <w:r w:rsidR="003B4A84" w:rsidRPr="00756BF7">
        <w:rPr>
          <w:highlight w:val="yellow"/>
        </w:rPr>
        <w:t>–</w:t>
      </w:r>
      <w:r w:rsidRPr="00756BF7">
        <w:rPr>
          <w:highlight w:val="yellow"/>
        </w:rPr>
        <w:t xml:space="preserve"> </w:t>
      </w:r>
      <w:r w:rsidR="003B4A84" w:rsidRPr="00756BF7">
        <w:rPr>
          <w:highlight w:val="yellow"/>
        </w:rPr>
        <w:t xml:space="preserve">software, </w:t>
      </w:r>
      <w:r w:rsidRPr="00756BF7">
        <w:rPr>
          <w:highlight w:val="yellow"/>
        </w:rPr>
        <w:t>servers, processors, PC, workstations, data storage.</w:t>
      </w:r>
    </w:p>
    <w:p w14:paraId="53F860AA" w14:textId="7318CEE7" w:rsidR="00657DB0" w:rsidRPr="00A30440" w:rsidRDefault="00657DB0" w:rsidP="00657DB0">
      <w:pPr>
        <w:pStyle w:val="BodyText"/>
        <w:rPr>
          <w:highlight w:val="yellow"/>
          <w:lang w:eastAsia="de-DE"/>
        </w:rPr>
      </w:pPr>
      <w:r w:rsidRPr="00756BF7">
        <w:rPr>
          <w:highlight w:val="yellow"/>
          <w:lang w:eastAsia="de-DE"/>
        </w:rPr>
        <w:t xml:space="preserve">It is essential that </w:t>
      </w:r>
      <w:r w:rsidR="00606A72">
        <w:rPr>
          <w:highlight w:val="yellow"/>
          <w:lang w:eastAsia="de-DE"/>
        </w:rPr>
        <w:t>VTS users</w:t>
      </w:r>
      <w:r w:rsidRPr="00A30440">
        <w:rPr>
          <w:highlight w:val="yellow"/>
          <w:lang w:eastAsia="de-DE"/>
        </w:rPr>
        <w:t xml:space="preserve"> are provided with an intuitive, timely and readily accessible view of the VTS System status and health.  The required level of detail may depend upon the role of the user in the system.  Sub-system status may be summarised hierarchically to suit each anticipated situation.</w:t>
      </w:r>
    </w:p>
    <w:p w14:paraId="7AA142E1" w14:textId="55E172BC" w:rsidR="00657DB0" w:rsidRPr="00A30440" w:rsidRDefault="00657DB0" w:rsidP="00657DB0">
      <w:pPr>
        <w:pStyle w:val="BodyText"/>
        <w:rPr>
          <w:highlight w:val="yellow"/>
          <w:lang w:eastAsia="de-DE"/>
        </w:rPr>
      </w:pPr>
      <w:r w:rsidRPr="00A30440">
        <w:rPr>
          <w:highlight w:val="yellow"/>
          <w:lang w:eastAsia="de-DE"/>
        </w:rPr>
        <w:t xml:space="preserve">The </w:t>
      </w:r>
      <w:r w:rsidR="008C69C6">
        <w:rPr>
          <w:highlight w:val="yellow"/>
          <w:lang w:eastAsia="de-DE"/>
        </w:rPr>
        <w:t>UI</w:t>
      </w:r>
      <w:r w:rsidR="008C69C6" w:rsidRPr="00A30440">
        <w:rPr>
          <w:highlight w:val="yellow"/>
          <w:lang w:eastAsia="de-DE"/>
        </w:rPr>
        <w:t xml:space="preserve"> </w:t>
      </w:r>
      <w:r w:rsidRPr="00A30440">
        <w:rPr>
          <w:highlight w:val="yellow"/>
          <w:lang w:eastAsia="de-DE"/>
        </w:rPr>
        <w:t xml:space="preserve">for system status and control should </w:t>
      </w:r>
      <w:commentRangeStart w:id="202"/>
      <w:r w:rsidRPr="00A30440">
        <w:rPr>
          <w:highlight w:val="yellow"/>
          <w:lang w:eastAsia="de-DE"/>
        </w:rPr>
        <w:t>accommodate</w:t>
      </w:r>
      <w:commentRangeEnd w:id="202"/>
      <w:r w:rsidR="008C69C6">
        <w:rPr>
          <w:rStyle w:val="CommentReference"/>
        </w:rPr>
        <w:commentReference w:id="202"/>
      </w:r>
      <w:r w:rsidRPr="00A30440">
        <w:rPr>
          <w:highlight w:val="yellow"/>
          <w:lang w:eastAsia="de-DE"/>
        </w:rPr>
        <w:t xml:space="preserve"> the specific roles and rights of the users.</w:t>
      </w:r>
    </w:p>
    <w:p w14:paraId="178FABE0" w14:textId="459B9D5F" w:rsidR="00657DB0" w:rsidRPr="00A30440" w:rsidRDefault="00657DB0" w:rsidP="00657DB0">
      <w:pPr>
        <w:pStyle w:val="BodyText"/>
        <w:rPr>
          <w:highlight w:val="yellow"/>
          <w:lang w:eastAsia="de-DE"/>
        </w:rPr>
      </w:pPr>
      <w:r w:rsidRPr="00A30440">
        <w:rPr>
          <w:highlight w:val="yellow"/>
          <w:lang w:eastAsia="de-DE"/>
        </w:rPr>
        <w:t xml:space="preserve">The </w:t>
      </w:r>
      <w:r w:rsidR="008C69C6">
        <w:rPr>
          <w:highlight w:val="yellow"/>
          <w:lang w:eastAsia="de-DE"/>
        </w:rPr>
        <w:t>UI</w:t>
      </w:r>
      <w:r w:rsidR="008C69C6" w:rsidRPr="00A30440">
        <w:rPr>
          <w:highlight w:val="yellow"/>
          <w:lang w:eastAsia="de-DE"/>
        </w:rPr>
        <w:t xml:space="preserve"> </w:t>
      </w:r>
      <w:r w:rsidRPr="00A30440">
        <w:rPr>
          <w:highlight w:val="yellow"/>
          <w:lang w:eastAsia="de-DE"/>
        </w:rPr>
        <w:t xml:space="preserve">should provide the VTSO with the ability to enter appropriate commands to control the system sensors.  However, where </w:t>
      </w:r>
      <w:r w:rsidR="008C69C6">
        <w:rPr>
          <w:highlight w:val="yellow"/>
          <w:lang w:eastAsia="de-DE"/>
        </w:rPr>
        <w:t>appropriate</w:t>
      </w:r>
      <w:r w:rsidRPr="00A30440">
        <w:rPr>
          <w:highlight w:val="yellow"/>
          <w:lang w:eastAsia="de-DE"/>
        </w:rPr>
        <w:t>, the sensors should be fully autonomous.</w:t>
      </w:r>
    </w:p>
    <w:p w14:paraId="7DC166D8" w14:textId="541705D7" w:rsidR="00657DB0" w:rsidRPr="007132D5" w:rsidRDefault="00657DB0" w:rsidP="00657DB0">
      <w:pPr>
        <w:pStyle w:val="BodyText"/>
        <w:rPr>
          <w:lang w:eastAsia="de-DE"/>
        </w:rPr>
      </w:pPr>
      <w:r w:rsidRPr="00A30440">
        <w:rPr>
          <w:highlight w:val="yellow"/>
          <w:lang w:eastAsia="de-DE"/>
        </w:rPr>
        <w:t xml:space="preserve">The </w:t>
      </w:r>
      <w:r w:rsidR="008C69C6">
        <w:rPr>
          <w:highlight w:val="yellow"/>
          <w:lang w:eastAsia="de-DE"/>
        </w:rPr>
        <w:t>UI</w:t>
      </w:r>
      <w:r w:rsidR="008C69C6" w:rsidRPr="00470F47">
        <w:rPr>
          <w:highlight w:val="yellow"/>
          <w:lang w:eastAsia="de-DE"/>
        </w:rPr>
        <w:t xml:space="preserve"> </w:t>
      </w:r>
      <w:r w:rsidRPr="00470F47">
        <w:rPr>
          <w:highlight w:val="yellow"/>
          <w:lang w:eastAsia="de-DE"/>
        </w:rPr>
        <w:t xml:space="preserve">should provide for the control, operation and status of the </w:t>
      </w:r>
      <w:commentRangeStart w:id="203"/>
      <w:r w:rsidRPr="00470F47">
        <w:rPr>
          <w:highlight w:val="yellow"/>
          <w:lang w:eastAsia="de-DE"/>
        </w:rPr>
        <w:t xml:space="preserve">record and replay </w:t>
      </w:r>
      <w:commentRangeEnd w:id="203"/>
      <w:r w:rsidR="00606A72">
        <w:rPr>
          <w:rStyle w:val="CommentReference"/>
        </w:rPr>
        <w:commentReference w:id="203"/>
      </w:r>
      <w:r w:rsidRPr="00470F47">
        <w:rPr>
          <w:highlight w:val="yellow"/>
          <w:lang w:eastAsia="de-DE"/>
        </w:rPr>
        <w:t>capability.</w:t>
      </w:r>
      <w:commentRangeEnd w:id="131"/>
      <w:r w:rsidR="003B4A84" w:rsidRPr="00470F47">
        <w:rPr>
          <w:rStyle w:val="CommentReference"/>
          <w:highlight w:val="yellow"/>
        </w:rPr>
        <w:commentReference w:id="131"/>
      </w:r>
    </w:p>
    <w:p w14:paraId="7F936EB1"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204" w:name="_Toc67491742"/>
      <w:r w:rsidRPr="007132D5">
        <w:rPr>
          <w:lang w:eastAsia="de-DE"/>
        </w:rPr>
        <w:t>Specific Design, Configuration, Installation and Maintenance Considerations</w:t>
      </w:r>
      <w:bookmarkEnd w:id="204"/>
    </w:p>
    <w:p w14:paraId="560A70D0" w14:textId="77777777" w:rsidR="00657DB0" w:rsidRPr="007132D5" w:rsidRDefault="00657DB0" w:rsidP="00657DB0">
      <w:pPr>
        <w:pStyle w:val="Heading2separationline"/>
      </w:pPr>
    </w:p>
    <w:p w14:paraId="6996C6C8" w14:textId="77777777" w:rsidR="00657DB0" w:rsidRPr="007132D5" w:rsidRDefault="00657DB0" w:rsidP="00657DB0">
      <w:pPr>
        <w:pStyle w:val="Heading3"/>
        <w:tabs>
          <w:tab w:val="num" w:pos="0"/>
        </w:tabs>
        <w:ind w:left="992" w:hanging="992"/>
      </w:pPr>
      <w:bookmarkStart w:id="205" w:name="_Toc67491743"/>
      <w:r w:rsidRPr="007132D5">
        <w:t>Physical Layout</w:t>
      </w:r>
      <w:bookmarkEnd w:id="205"/>
    </w:p>
    <w:p w14:paraId="5854E416" w14:textId="77777777" w:rsidR="00657DB0" w:rsidRPr="007132D5" w:rsidRDefault="00657DB0" w:rsidP="00657DB0">
      <w:pPr>
        <w:pStyle w:val="BodyText"/>
        <w:rPr>
          <w:lang w:eastAsia="de-DE"/>
        </w:rPr>
      </w:pPr>
      <w:r w:rsidRPr="007132D5">
        <w:rPr>
          <w:lang w:eastAsia="de-DE"/>
        </w:rPr>
        <w:t>The provision of Vessel Traffic Services is the prime objective of the VTSO and the physical layout of the VTS centre should serve to enhance the ability to provide the service.</w:t>
      </w:r>
    </w:p>
    <w:p w14:paraId="4BBEFC61" w14:textId="77777777" w:rsidR="00657DB0" w:rsidRPr="007132D5" w:rsidRDefault="00657DB0" w:rsidP="00657DB0">
      <w:pPr>
        <w:pStyle w:val="BodyText"/>
        <w:rPr>
          <w:lang w:eastAsia="de-DE"/>
        </w:rPr>
      </w:pPr>
      <w:r w:rsidRPr="007132D5">
        <w:rPr>
          <w:lang w:eastAsia="de-DE"/>
        </w:rPr>
        <w:t>The VTS centre layout should consider:</w:t>
      </w:r>
    </w:p>
    <w:p w14:paraId="78E4EDA7" w14:textId="77777777" w:rsidR="00657DB0" w:rsidRPr="007132D5" w:rsidRDefault="00657DB0" w:rsidP="00657DB0">
      <w:pPr>
        <w:pStyle w:val="Bullet1"/>
      </w:pPr>
      <w:r>
        <w:t>r</w:t>
      </w:r>
      <w:r w:rsidRPr="007132D5">
        <w:t>oom layout;</w:t>
      </w:r>
    </w:p>
    <w:p w14:paraId="017E0666" w14:textId="77777777" w:rsidR="00657DB0" w:rsidRPr="007132D5" w:rsidRDefault="00657DB0" w:rsidP="00657DB0">
      <w:pPr>
        <w:pStyle w:val="Bullet1"/>
      </w:pPr>
      <w:r>
        <w:t>a</w:t>
      </w:r>
      <w:r w:rsidRPr="007132D5">
        <w:t>mbient lighting and comfort settings;</w:t>
      </w:r>
    </w:p>
    <w:p w14:paraId="5AC82BBA" w14:textId="77777777" w:rsidR="00657DB0" w:rsidRPr="007132D5" w:rsidRDefault="00657DB0" w:rsidP="00657DB0">
      <w:pPr>
        <w:pStyle w:val="Bullet1"/>
      </w:pPr>
      <w:r>
        <w:t>n</w:t>
      </w:r>
      <w:r w:rsidRPr="007132D5">
        <w:t>oise levels, background machine noise as well as voice communications;</w:t>
      </w:r>
    </w:p>
    <w:p w14:paraId="4C427302" w14:textId="77777777" w:rsidR="00657DB0" w:rsidRPr="007132D5" w:rsidRDefault="00657DB0" w:rsidP="00657DB0">
      <w:pPr>
        <w:pStyle w:val="Bullet1"/>
      </w:pPr>
      <w:r>
        <w:t>s</w:t>
      </w:r>
      <w:r w:rsidRPr="007132D5">
        <w:t>creen specifications, including resolution, size, etc.;</w:t>
      </w:r>
    </w:p>
    <w:p w14:paraId="2C43035F" w14:textId="77777777" w:rsidR="00657DB0" w:rsidRPr="007132D5" w:rsidRDefault="00657DB0" w:rsidP="00657DB0">
      <w:pPr>
        <w:pStyle w:val="Bullet1"/>
      </w:pPr>
      <w:r>
        <w:t>n</w:t>
      </w:r>
      <w:r w:rsidRPr="007132D5">
        <w:t>umber of screens per VTSO workstation and their arrangement;</w:t>
      </w:r>
    </w:p>
    <w:p w14:paraId="21E51FB7" w14:textId="77777777" w:rsidR="00657DB0" w:rsidRPr="007132D5" w:rsidRDefault="00657DB0" w:rsidP="00657DB0">
      <w:pPr>
        <w:pStyle w:val="Bullet1"/>
      </w:pPr>
      <w:r>
        <w:t>n</w:t>
      </w:r>
      <w:r w:rsidRPr="007132D5">
        <w:t>umber of workstations and operational sectors;</w:t>
      </w:r>
    </w:p>
    <w:p w14:paraId="6DFE7EE7" w14:textId="77777777" w:rsidR="00657DB0" w:rsidRPr="007132D5" w:rsidRDefault="00657DB0" w:rsidP="00657DB0">
      <w:pPr>
        <w:pStyle w:val="Bullet1"/>
      </w:pPr>
      <w:r>
        <w:t>w</w:t>
      </w:r>
      <w:r w:rsidRPr="007132D5">
        <w:t>all screen displays.</w:t>
      </w:r>
    </w:p>
    <w:p w14:paraId="57575270" w14:textId="77777777" w:rsidR="00657DB0" w:rsidRPr="007132D5" w:rsidRDefault="00657DB0" w:rsidP="00657DB0">
      <w:pPr>
        <w:pStyle w:val="BodyText"/>
        <w:rPr>
          <w:lang w:eastAsia="de-DE"/>
        </w:rPr>
      </w:pPr>
      <w:r w:rsidRPr="007132D5">
        <w:rPr>
          <w:lang w:eastAsia="de-DE"/>
        </w:rPr>
        <w:lastRenderedPageBreak/>
        <w:t xml:space="preserve">The VTS centre user environment is of paramount importance to create a comfortable and safe </w:t>
      </w:r>
      <w:commentRangeStart w:id="206"/>
      <w:r w:rsidRPr="007132D5">
        <w:rPr>
          <w:lang w:eastAsia="de-DE"/>
        </w:rPr>
        <w:t xml:space="preserve">office type </w:t>
      </w:r>
      <w:commentRangeEnd w:id="206"/>
      <w:r w:rsidR="00606A72">
        <w:rPr>
          <w:rStyle w:val="CommentReference"/>
        </w:rPr>
        <w:commentReference w:id="206"/>
      </w:r>
      <w:r w:rsidRPr="007132D5">
        <w:rPr>
          <w:lang w:eastAsia="de-DE"/>
        </w:rPr>
        <w:t>background to facilitate concentration and to minimise distractions.</w:t>
      </w:r>
    </w:p>
    <w:p w14:paraId="4C026987" w14:textId="77777777" w:rsidR="00657DB0" w:rsidRPr="007132D5" w:rsidRDefault="00657DB0" w:rsidP="00657DB0">
      <w:pPr>
        <w:pStyle w:val="BodyText"/>
        <w:rPr>
          <w:lang w:eastAsia="de-DE"/>
        </w:rPr>
      </w:pPr>
      <w:r w:rsidRPr="007132D5">
        <w:rPr>
          <w:lang w:eastAsia="de-DE"/>
        </w:rPr>
        <w:t>Ergonomics should offer comfort for long periods of use and offer adjustments to minimise fatigue factors.</w:t>
      </w:r>
    </w:p>
    <w:p w14:paraId="13974DE4" w14:textId="77777777" w:rsidR="00657DB0" w:rsidRPr="007132D5" w:rsidRDefault="00657DB0" w:rsidP="00657DB0">
      <w:pPr>
        <w:pStyle w:val="BodyText"/>
        <w:rPr>
          <w:lang w:eastAsia="de-DE"/>
        </w:rPr>
      </w:pPr>
      <w:r w:rsidRPr="007132D5">
        <w:rPr>
          <w:lang w:eastAsia="de-DE"/>
        </w:rPr>
        <w:t>The environment should consider the advantages of air-conditioning, good and appropriate lighting, minimisation of externally and internally generated noise distractions, nearby rest facilities to minimise user downtime, and well-designed interaction with the available voice communications e.g. via voice switching system to combine telephone, hotlines, ship to shore, VTSO to VTSO, VTS to VTS, VoIP, etc.</w:t>
      </w:r>
    </w:p>
    <w:p w14:paraId="2E93E23F" w14:textId="77777777" w:rsidR="00657DB0" w:rsidRPr="007132D5" w:rsidRDefault="00657DB0" w:rsidP="00657DB0">
      <w:pPr>
        <w:pStyle w:val="BodyText"/>
        <w:rPr>
          <w:lang w:eastAsia="de-DE"/>
        </w:rPr>
      </w:pPr>
      <w:r w:rsidRPr="007132D5">
        <w:rPr>
          <w:lang w:eastAsia="de-DE"/>
        </w:rPr>
        <w:t>The layout should also consider emergency procedures and the role of the VTS centre in emergencies, as part of a coherent regional or national infrastructure.</w:t>
      </w:r>
    </w:p>
    <w:p w14:paraId="7A5B4A1F" w14:textId="77777777" w:rsidR="00657DB0" w:rsidRPr="007132D5" w:rsidRDefault="00657DB0" w:rsidP="00657DB0">
      <w:pPr>
        <w:pStyle w:val="BodyText"/>
        <w:rPr>
          <w:lang w:eastAsia="de-DE"/>
        </w:rPr>
      </w:pPr>
      <w:r w:rsidRPr="007132D5">
        <w:rPr>
          <w:lang w:eastAsia="de-DE"/>
        </w:rPr>
        <w:t>When contemplating a new or refurbished VTS centre, consideration should be given to seek ergonomic design consultancy to assist in defining the optimum design for the centre.</w:t>
      </w:r>
    </w:p>
    <w:p w14:paraId="1B379328" w14:textId="77777777" w:rsidR="00657DB0" w:rsidRPr="007132D5" w:rsidRDefault="00657DB0" w:rsidP="00657DB0">
      <w:pPr>
        <w:pStyle w:val="Heading3"/>
        <w:tabs>
          <w:tab w:val="num" w:pos="0"/>
        </w:tabs>
        <w:ind w:left="992" w:hanging="992"/>
      </w:pPr>
      <w:bookmarkStart w:id="207" w:name="_Toc67491744"/>
      <w:r w:rsidRPr="007132D5">
        <w:t>Screen Layout</w:t>
      </w:r>
      <w:bookmarkEnd w:id="207"/>
    </w:p>
    <w:p w14:paraId="3E151DCE" w14:textId="77777777" w:rsidR="00657DB0" w:rsidRPr="007132D5" w:rsidRDefault="00657DB0" w:rsidP="00657DB0">
      <w:pPr>
        <w:pStyle w:val="BodyText"/>
        <w:rPr>
          <w:lang w:eastAsia="de-DE"/>
        </w:rPr>
      </w:pPr>
      <w:r w:rsidRPr="007132D5">
        <w:rPr>
          <w:lang w:eastAsia="de-DE"/>
        </w:rPr>
        <w:t>The monitor / display real estate design needs to consider the appropriate use of multiple windows, pop-up windows, locked and flexible window positioning, overlapping and side by side windows containing chart data, textual information and dedicated status information etc.  The relative importance of each information type needs to be accommodated within the adopted design, in particular the traffic image should remain visible.</w:t>
      </w:r>
    </w:p>
    <w:p w14:paraId="4B252B1F" w14:textId="77777777" w:rsidR="00657DB0" w:rsidRPr="007132D5" w:rsidRDefault="00657DB0" w:rsidP="00657DB0">
      <w:pPr>
        <w:pStyle w:val="BodyText"/>
        <w:rPr>
          <w:lang w:eastAsia="de-DE"/>
        </w:rPr>
      </w:pPr>
      <w:r w:rsidRPr="007132D5">
        <w:rPr>
          <w:lang w:eastAsia="de-DE"/>
        </w:rPr>
        <w:t>In the case of workstations employing multiple screens, care should be taken to ensure that the same concepts of window management are extended over the entire screen real estate.</w:t>
      </w:r>
    </w:p>
    <w:p w14:paraId="6BF42272" w14:textId="77777777" w:rsidR="00657DB0" w:rsidRPr="007132D5" w:rsidRDefault="00657DB0" w:rsidP="00657DB0">
      <w:pPr>
        <w:pStyle w:val="BodyText"/>
        <w:rPr>
          <w:lang w:eastAsia="de-DE"/>
        </w:rPr>
      </w:pPr>
      <w:r w:rsidRPr="007132D5">
        <w:rPr>
          <w:lang w:eastAsia="de-DE"/>
        </w:rPr>
        <w:t>It is also important to ensure that the VTSO can easily keep track of the cursor position.</w:t>
      </w:r>
    </w:p>
    <w:p w14:paraId="0FDA559F" w14:textId="77777777" w:rsidR="00657DB0" w:rsidRPr="007132D5" w:rsidRDefault="00657DB0" w:rsidP="00657DB0">
      <w:pPr>
        <w:pStyle w:val="BodyText"/>
        <w:rPr>
          <w:lang w:eastAsia="de-DE"/>
        </w:rPr>
      </w:pPr>
      <w:r w:rsidRPr="007132D5">
        <w:rPr>
          <w:lang w:eastAsia="de-DE"/>
        </w:rPr>
        <w:t>The HMI should also allow selection and filtering of the presented information to tailor the display to the task in hand, including dedicated search functionality.</w:t>
      </w:r>
    </w:p>
    <w:p w14:paraId="46135EF2" w14:textId="77777777" w:rsidR="00657DB0" w:rsidRPr="007132D5" w:rsidRDefault="00657DB0" w:rsidP="00657DB0">
      <w:pPr>
        <w:pStyle w:val="BodyText"/>
        <w:rPr>
          <w:lang w:eastAsia="de-DE"/>
        </w:rPr>
      </w:pPr>
      <w:r w:rsidRPr="007132D5">
        <w:rPr>
          <w:lang w:eastAsia="de-DE"/>
        </w:rPr>
        <w:t>The HMI should also support the interactive and automated provision of help text to the VTSO.  For example, hovering the mouse over a particular tool button can result in the display of a concise help reference for the use of that particular tool.</w:t>
      </w:r>
    </w:p>
    <w:p w14:paraId="702E4DDE" w14:textId="77777777" w:rsidR="00657DB0" w:rsidRPr="007132D5" w:rsidRDefault="00657DB0" w:rsidP="00657DB0">
      <w:pPr>
        <w:pStyle w:val="BodyText"/>
        <w:rPr>
          <w:lang w:eastAsia="de-DE"/>
        </w:rPr>
      </w:pPr>
      <w:r w:rsidRPr="007132D5">
        <w:rPr>
          <w:lang w:eastAsia="de-DE"/>
        </w:rPr>
        <w:t>A specific button, such as F1, could be provided to enable quick and easy access to an on-line help reference menu, related to the VTS system and other specified support information.</w:t>
      </w:r>
    </w:p>
    <w:p w14:paraId="3B6E2354" w14:textId="77777777" w:rsidR="00657DB0" w:rsidRPr="007132D5" w:rsidRDefault="00657DB0" w:rsidP="00657DB0">
      <w:pPr>
        <w:pStyle w:val="BodyText"/>
        <w:rPr>
          <w:lang w:eastAsia="de-DE"/>
        </w:rPr>
      </w:pPr>
    </w:p>
    <w:p w14:paraId="0B4E13BA" w14:textId="77777777" w:rsidR="007E30DF" w:rsidRPr="00205D9B" w:rsidRDefault="00657DB0" w:rsidP="00DE2814">
      <w:pPr>
        <w:pStyle w:val="Heading1"/>
      </w:pPr>
      <w:bookmarkStart w:id="208" w:name="_Toc67491745"/>
      <w:r>
        <w:t>DECISION SUPPORT</w:t>
      </w:r>
      <w:bookmarkEnd w:id="208"/>
    </w:p>
    <w:p w14:paraId="4D57819D" w14:textId="77777777" w:rsidR="007E30DF" w:rsidRPr="00205D9B" w:rsidRDefault="007E30DF" w:rsidP="001349DB">
      <w:pPr>
        <w:pStyle w:val="Heading2separationline"/>
        <w:rPr>
          <w:sz w:val="24"/>
          <w:szCs w:val="24"/>
        </w:rPr>
      </w:pPr>
    </w:p>
    <w:p w14:paraId="311442F8" w14:textId="77777777" w:rsidR="00657DB0" w:rsidRPr="007132D5" w:rsidRDefault="00657DB0" w:rsidP="00657DB0">
      <w:pPr>
        <w:pStyle w:val="Heading2"/>
        <w:keepNext w:val="0"/>
        <w:keepLines w:val="0"/>
        <w:tabs>
          <w:tab w:val="num" w:pos="0"/>
        </w:tabs>
        <w:spacing w:line="240" w:lineRule="auto"/>
        <w:ind w:left="851" w:right="0" w:hanging="851"/>
      </w:pPr>
      <w:bookmarkStart w:id="209" w:name="_Toc67491746"/>
      <w:r w:rsidRPr="007132D5">
        <w:t>Introduction</w:t>
      </w:r>
      <w:bookmarkEnd w:id="209"/>
    </w:p>
    <w:p w14:paraId="715A0340" w14:textId="77777777" w:rsidR="00657DB0" w:rsidRPr="007132D5" w:rsidRDefault="00657DB0" w:rsidP="00657DB0">
      <w:pPr>
        <w:pStyle w:val="Heading2separationline"/>
      </w:pPr>
    </w:p>
    <w:p w14:paraId="253BA251" w14:textId="77777777" w:rsidR="00657DB0" w:rsidRPr="007132D5" w:rsidRDefault="00657DB0" w:rsidP="00657DB0">
      <w:pPr>
        <w:pStyle w:val="BodyText"/>
      </w:pPr>
      <w:r w:rsidRPr="007132D5">
        <w:t>Decision Support Tools process data in order to help decision-makers to assess situations and make decisions or plans.  Decision Support Tools and Functions analyse and model processes, possibly involving multiple sources of information, applying temporal and/or spatial prediction to assist decision-makers in their tasks.</w:t>
      </w:r>
    </w:p>
    <w:p w14:paraId="7BCEBED6" w14:textId="77777777" w:rsidR="00657DB0" w:rsidRPr="007132D5" w:rsidRDefault="00657DB0" w:rsidP="00657DB0">
      <w:pPr>
        <w:pStyle w:val="BodyText"/>
      </w:pPr>
      <w:r w:rsidRPr="007132D5">
        <w:t>The subject of Decision Support in VTS is under continuous evolution to support the Operation, Planning and Management of VTS.  This section contains a list of common functions which may assist in the decision making process.  This list is not exhaustive and, considering current developments, there is scope for expansion of the range of available tools and functions.</w:t>
      </w:r>
    </w:p>
    <w:p w14:paraId="457C0789" w14:textId="77777777" w:rsidR="00657DB0" w:rsidRPr="007132D5" w:rsidRDefault="00657DB0" w:rsidP="00657DB0">
      <w:pPr>
        <w:pStyle w:val="BodyText"/>
      </w:pPr>
      <w:r w:rsidRPr="007132D5">
        <w:t xml:space="preserve">VTS Authorities should consider those tools and functions that are appropriate for their operational requirements see IALA Guideline 1110 </w:t>
      </w:r>
      <w:r w:rsidRPr="007132D5">
        <w:fldChar w:fldCharType="begin"/>
      </w:r>
      <w:r w:rsidRPr="007132D5">
        <w:instrText xml:space="preserve"> REF _Ref409011193 \r \h </w:instrText>
      </w:r>
      <w:r w:rsidRPr="007132D5">
        <w:fldChar w:fldCharType="separate"/>
      </w:r>
      <w:r w:rsidRPr="007132D5">
        <w:t>[1]</w:t>
      </w:r>
      <w:r w:rsidRPr="007132D5">
        <w:fldChar w:fldCharType="end"/>
      </w:r>
      <w:r w:rsidRPr="007132D5">
        <w:t>.</w:t>
      </w:r>
    </w:p>
    <w:p w14:paraId="4239ECE9" w14:textId="77777777" w:rsidR="00657DB0" w:rsidRPr="007132D5" w:rsidRDefault="00657DB0" w:rsidP="00657DB0">
      <w:pPr>
        <w:pStyle w:val="Heading2"/>
        <w:keepNext w:val="0"/>
        <w:keepLines w:val="0"/>
        <w:tabs>
          <w:tab w:val="num" w:pos="0"/>
        </w:tabs>
        <w:spacing w:line="240" w:lineRule="auto"/>
        <w:ind w:left="851" w:right="0" w:hanging="851"/>
      </w:pPr>
      <w:bookmarkStart w:id="210" w:name="_Toc67491747"/>
      <w:r w:rsidRPr="007132D5">
        <w:t>Definitions and references</w:t>
      </w:r>
      <w:bookmarkEnd w:id="210"/>
    </w:p>
    <w:p w14:paraId="43426DD4" w14:textId="77777777" w:rsidR="00657DB0" w:rsidRPr="007132D5" w:rsidRDefault="00657DB0" w:rsidP="00657DB0">
      <w:pPr>
        <w:pStyle w:val="Heading2separationline"/>
      </w:pPr>
    </w:p>
    <w:p w14:paraId="667C26EB" w14:textId="77777777" w:rsidR="00657DB0" w:rsidRPr="007132D5" w:rsidRDefault="00657DB0" w:rsidP="00657DB0">
      <w:pPr>
        <w:pStyle w:val="Heading3"/>
        <w:tabs>
          <w:tab w:val="num" w:pos="0"/>
        </w:tabs>
        <w:ind w:left="992" w:hanging="992"/>
      </w:pPr>
      <w:bookmarkStart w:id="211" w:name="_Toc67491748"/>
      <w:r w:rsidRPr="007132D5">
        <w:lastRenderedPageBreak/>
        <w:t>Definitions</w:t>
      </w:r>
      <w:bookmarkEnd w:id="211"/>
    </w:p>
    <w:p w14:paraId="43EDFB75" w14:textId="77777777" w:rsidR="00657DB0" w:rsidRPr="007132D5" w:rsidRDefault="00657DB0" w:rsidP="00657DB0">
      <w:pPr>
        <w:pStyle w:val="BodyText"/>
      </w:pPr>
      <w:r w:rsidRPr="007132D5">
        <w:rPr>
          <w:b/>
        </w:rPr>
        <w:t>Decision Support Tool (DST)</w:t>
      </w:r>
      <w:r>
        <w:t xml:space="preserve"> – a </w:t>
      </w:r>
      <w:r w:rsidRPr="007132D5">
        <w:t>VTS decision support tool assists the decision-maker at an operational, planning and management level.  This may be in real-time or at a tactical or strategic level.</w:t>
      </w:r>
    </w:p>
    <w:p w14:paraId="1BD49B89" w14:textId="77777777" w:rsidR="00657DB0" w:rsidRPr="007132D5" w:rsidRDefault="00657DB0" w:rsidP="00657DB0">
      <w:pPr>
        <w:pStyle w:val="BodyText"/>
      </w:pPr>
      <w:r w:rsidRPr="007132D5">
        <w:rPr>
          <w:b/>
        </w:rPr>
        <w:t>Decision Support Function (DSF)</w:t>
      </w:r>
      <w:r>
        <w:t xml:space="preserve"> – a </w:t>
      </w:r>
      <w:r w:rsidRPr="007132D5">
        <w:t>VTS decision support function assists the VTSO at an operational level.</w:t>
      </w:r>
    </w:p>
    <w:p w14:paraId="465F9D0D" w14:textId="77777777" w:rsidR="00657DB0" w:rsidRPr="007132D5" w:rsidRDefault="00657DB0" w:rsidP="00657DB0">
      <w:pPr>
        <w:pStyle w:val="BodyText"/>
      </w:pPr>
      <w:r w:rsidRPr="007132D5">
        <w:rPr>
          <w:b/>
        </w:rPr>
        <w:t>Decision-maker</w:t>
      </w:r>
      <w:r w:rsidRPr="007132D5">
        <w:t xml:space="preserve"> – a person or group with the power or authority to make decisions.</w:t>
      </w:r>
    </w:p>
    <w:p w14:paraId="5D18E419" w14:textId="77777777" w:rsidR="00657DB0" w:rsidRPr="007132D5" w:rsidRDefault="00657DB0" w:rsidP="00657DB0">
      <w:pPr>
        <w:pStyle w:val="BodyText"/>
      </w:pPr>
      <w:r w:rsidRPr="007132D5">
        <w:rPr>
          <w:b/>
        </w:rPr>
        <w:t>Alert</w:t>
      </w:r>
      <w:r>
        <w:t xml:space="preserve"> – t</w:t>
      </w:r>
      <w:r w:rsidRPr="007132D5">
        <w:t>he provision of advice about operational issues.</w:t>
      </w:r>
    </w:p>
    <w:p w14:paraId="1EF36DE6" w14:textId="77777777" w:rsidR="00657DB0" w:rsidRPr="007132D5" w:rsidRDefault="00657DB0" w:rsidP="00657DB0">
      <w:pPr>
        <w:pStyle w:val="BodyText"/>
        <w:rPr>
          <w:b/>
        </w:rPr>
      </w:pPr>
      <w:r w:rsidRPr="007132D5">
        <w:rPr>
          <w:b/>
        </w:rPr>
        <w:t>Alarm</w:t>
      </w:r>
      <w:r>
        <w:t xml:space="preserve"> – a</w:t>
      </w:r>
      <w:r w:rsidRPr="007132D5">
        <w:t>n Alert that requires action.</w:t>
      </w:r>
    </w:p>
    <w:p w14:paraId="7BCBC9B9" w14:textId="77777777" w:rsidR="00657DB0" w:rsidRPr="007132D5" w:rsidRDefault="00657DB0" w:rsidP="00657DB0">
      <w:pPr>
        <w:pStyle w:val="Heading3"/>
        <w:tabs>
          <w:tab w:val="num" w:pos="0"/>
        </w:tabs>
        <w:ind w:left="992" w:hanging="992"/>
      </w:pPr>
      <w:bookmarkStart w:id="212" w:name="_Toc67491749"/>
      <w:r w:rsidRPr="007132D5">
        <w:t>References</w:t>
      </w:r>
      <w:bookmarkEnd w:id="212"/>
    </w:p>
    <w:p w14:paraId="5406AEC0" w14:textId="77777777" w:rsidR="00657DB0" w:rsidRPr="007132D5" w:rsidRDefault="00657DB0" w:rsidP="0038791B">
      <w:pPr>
        <w:pStyle w:val="Reference"/>
        <w:numPr>
          <w:ilvl w:val="0"/>
          <w:numId w:val="35"/>
        </w:numPr>
      </w:pPr>
      <w:r w:rsidRPr="007132D5">
        <w:t>IALA Guideline 1110 on the Use of decision support tools for VTS personnel.</w:t>
      </w:r>
    </w:p>
    <w:p w14:paraId="1F6ACEFF" w14:textId="77777777" w:rsidR="00657DB0" w:rsidRDefault="00657DB0" w:rsidP="00657DB0">
      <w:pPr>
        <w:pStyle w:val="Heading2"/>
        <w:keepNext w:val="0"/>
        <w:keepLines w:val="0"/>
        <w:tabs>
          <w:tab w:val="num" w:pos="0"/>
        </w:tabs>
        <w:spacing w:line="240" w:lineRule="auto"/>
        <w:ind w:left="851" w:right="0" w:hanging="851"/>
      </w:pPr>
      <w:bookmarkStart w:id="213" w:name="_Toc67491750"/>
      <w:r w:rsidRPr="007132D5">
        <w:t>Characteristics of Decision Support Tools</w:t>
      </w:r>
      <w:bookmarkEnd w:id="213"/>
    </w:p>
    <w:p w14:paraId="5F93DEE8" w14:textId="77777777" w:rsidR="00657DB0" w:rsidRPr="00DD0F37" w:rsidRDefault="00657DB0" w:rsidP="00657DB0">
      <w:pPr>
        <w:pStyle w:val="Heading2separationline"/>
      </w:pPr>
    </w:p>
    <w:p w14:paraId="46DB550E" w14:textId="77777777" w:rsidR="00657DB0" w:rsidRPr="007132D5" w:rsidRDefault="00657DB0" w:rsidP="00657DB0">
      <w:pPr>
        <w:pStyle w:val="BodyText"/>
      </w:pPr>
      <w:r w:rsidRPr="007132D5">
        <w:t>Decision Support may consider such aspects as environmental monitoring and forecasts, vessel behaviour, vessel traffic development, legal criteria, incident management, organisational and operational procedures.  It can correlate and combine these aspects to give validated advice.</w:t>
      </w:r>
    </w:p>
    <w:p w14:paraId="675ACDB4" w14:textId="77777777" w:rsidR="00657DB0" w:rsidRPr="007132D5" w:rsidRDefault="00657DB0" w:rsidP="00657DB0">
      <w:pPr>
        <w:pStyle w:val="BodyText"/>
      </w:pPr>
      <w:r w:rsidRPr="007132D5">
        <w:t xml:space="preserve">Decision Support Tools and Functions may be self-learning, make real-time risk assessments and/or provide recorded and statistical data to the VTS Authority to improve safety, efficiency and environmental protection.  In view of this, Decision Support Tools and Functions should be configured or tailored for each VTS, as appropriate.  Alerts, raised by Decision Support, should be presented in a timely and relevant manner aligned to operational </w:t>
      </w:r>
      <w:r>
        <w:t>requirements</w:t>
      </w:r>
      <w:r w:rsidRPr="007132D5">
        <w:t>.</w:t>
      </w:r>
    </w:p>
    <w:p w14:paraId="21926781" w14:textId="77777777" w:rsidR="00657DB0" w:rsidRPr="007132D5" w:rsidRDefault="00657DB0" w:rsidP="00657DB0">
      <w:pPr>
        <w:pStyle w:val="BodyText"/>
      </w:pPr>
      <w:r w:rsidRPr="007132D5">
        <w:t>Decision Support Tools and Functions are reliant on the timeliness, accuracy and integrity of the incoming data and the underlying model-based analysis of that data.  Note that two decision support tools used for the same purpose may give similar, but not necessarily identical, results.  Decision Support Tools may also be used to evaluate the performance of the VTS itself.</w:t>
      </w:r>
    </w:p>
    <w:p w14:paraId="08999609" w14:textId="77777777" w:rsidR="00657DB0" w:rsidRPr="007132D5" w:rsidRDefault="00657DB0" w:rsidP="00657DB0">
      <w:pPr>
        <w:pStyle w:val="BodyText"/>
      </w:pPr>
      <w:r w:rsidRPr="007132D5">
        <w:t xml:space="preserve">For example, as stated in Section </w:t>
      </w:r>
      <w:r w:rsidRPr="007132D5">
        <w:fldChar w:fldCharType="begin"/>
      </w:r>
      <w:r w:rsidRPr="007132D5">
        <w:instrText xml:space="preserve"> REF _Ref416786300 \r \h </w:instrText>
      </w:r>
      <w:r w:rsidRPr="007132D5">
        <w:fldChar w:fldCharType="separate"/>
      </w:r>
      <w:r w:rsidRPr="007132D5">
        <w:t>1</w:t>
      </w:r>
      <w:r w:rsidRPr="007132D5">
        <w:fldChar w:fldCharType="end"/>
      </w:r>
      <w:r w:rsidRPr="007132D5">
        <w:t>, the process of establishing a Vessel Traffic Service supported by a VTS system starts with a risk assessment of a potential VTS area.  The risk analysis process leads to the identification of mitigation measures which will contribute to the definition of operational requirements for the VTS.</w:t>
      </w:r>
    </w:p>
    <w:p w14:paraId="071D8667" w14:textId="77777777" w:rsidR="00657DB0" w:rsidRPr="007132D5" w:rsidRDefault="00657DB0" w:rsidP="00657DB0">
      <w:pPr>
        <w:pStyle w:val="BodyText"/>
      </w:pPr>
      <w:r w:rsidRPr="007132D5">
        <w:t>Decision Support Tools should be able to assist decision-makers by providing facilities that aid the management of risk situations and, thereby, reduce the level of risk.  In addition, appropriate Decision Support Tools may also provide a means of measuring the level of risk reduction achieved.</w:t>
      </w:r>
    </w:p>
    <w:p w14:paraId="12B9DA90" w14:textId="77777777" w:rsidR="00657DB0" w:rsidRPr="007132D5" w:rsidRDefault="00657DB0" w:rsidP="00657DB0">
      <w:pPr>
        <w:pStyle w:val="Heading2"/>
        <w:keepNext w:val="0"/>
        <w:keepLines w:val="0"/>
        <w:tabs>
          <w:tab w:val="num" w:pos="0"/>
        </w:tabs>
        <w:spacing w:line="240" w:lineRule="auto"/>
        <w:ind w:left="851" w:right="0" w:hanging="851"/>
      </w:pPr>
      <w:bookmarkStart w:id="214" w:name="_Toc67491751"/>
      <w:r w:rsidRPr="007132D5">
        <w:t>Operational Requirements</w:t>
      </w:r>
      <w:bookmarkEnd w:id="214"/>
    </w:p>
    <w:p w14:paraId="7F02822D" w14:textId="77777777" w:rsidR="00657DB0" w:rsidRPr="007132D5" w:rsidRDefault="00657DB0" w:rsidP="00657DB0">
      <w:pPr>
        <w:pStyle w:val="Heading2separationline"/>
      </w:pPr>
    </w:p>
    <w:p w14:paraId="1E48FD93" w14:textId="77777777" w:rsidR="00657DB0" w:rsidRPr="007132D5" w:rsidRDefault="00657DB0" w:rsidP="00657DB0">
      <w:pPr>
        <w:pStyle w:val="BodyText"/>
      </w:pPr>
      <w:r w:rsidRPr="007132D5">
        <w:t>Decision Support Tools may help the VTSO and other decision-makers with the implementation of the appropriate predefined and approved procedures.</w:t>
      </w:r>
    </w:p>
    <w:p w14:paraId="7134A260" w14:textId="77777777" w:rsidR="00657DB0" w:rsidRPr="007132D5" w:rsidRDefault="00657DB0" w:rsidP="00657DB0">
      <w:pPr>
        <w:pStyle w:val="BodyText"/>
      </w:pPr>
      <w:r w:rsidRPr="007132D5">
        <w:t>Decision Support Functions aim to reduce the workload of VTSOs.  They may be based upon a real-time assessment of risks associated with the traffic situation.  Where the risk level exceeds a pre-defined threshold, an alarm or alert may be raised and the VTSO may be advised of the recommended risk mitigation options.</w:t>
      </w:r>
    </w:p>
    <w:p w14:paraId="0B464300" w14:textId="77777777" w:rsidR="00657DB0" w:rsidRPr="007132D5" w:rsidRDefault="00657DB0" w:rsidP="00657DB0">
      <w:pPr>
        <w:pStyle w:val="BodyText"/>
      </w:pPr>
      <w:r w:rsidRPr="007132D5">
        <w:t xml:space="preserve">Management facilities should be provided for the adjustment of alert thresholds and the possibility of de-activation.  However, it is recommended that the appropriate alarm or alert thresholds should be part of the agreed operational procedures to ensure that the deployed system is fit for purpose.  Alarm and alert facilities should not generate excessive alarms that may increase VTSO workload.  </w:t>
      </w:r>
    </w:p>
    <w:p w14:paraId="21850FDF" w14:textId="77777777" w:rsidR="00657DB0" w:rsidRPr="007132D5" w:rsidRDefault="00657DB0" w:rsidP="00657DB0">
      <w:pPr>
        <w:pStyle w:val="BodyText"/>
      </w:pPr>
      <w:r w:rsidRPr="007132D5">
        <w:t>To reduce repeated alarms relating to the same vessel and situation, the reporting of alarms should incorporate filtering techniques, such as hysteresis.</w:t>
      </w:r>
    </w:p>
    <w:p w14:paraId="08BEB2AF" w14:textId="77777777" w:rsidR="00657DB0" w:rsidRPr="007132D5" w:rsidRDefault="00657DB0" w:rsidP="00657DB0">
      <w:pPr>
        <w:pStyle w:val="BodyText"/>
      </w:pPr>
      <w:r w:rsidRPr="007132D5">
        <w:t>Management reports may be generated from alarm and alert statistics and/or VTSO actions for off-line analysis.</w:t>
      </w:r>
    </w:p>
    <w:p w14:paraId="16D9A0CB" w14:textId="77777777" w:rsidR="00657DB0" w:rsidRPr="007132D5" w:rsidRDefault="00657DB0" w:rsidP="00657DB0">
      <w:pPr>
        <w:pStyle w:val="BodyText"/>
      </w:pPr>
      <w:r w:rsidRPr="007132D5">
        <w:lastRenderedPageBreak/>
        <w:t>The following is a list of common Decision Support Functions that may assist achievement of operational requirements.</w:t>
      </w:r>
    </w:p>
    <w:p w14:paraId="35FA4E95" w14:textId="77777777" w:rsidR="00657DB0" w:rsidRPr="007132D5" w:rsidRDefault="00657DB0" w:rsidP="00657DB0">
      <w:pPr>
        <w:pStyle w:val="Heading3"/>
        <w:tabs>
          <w:tab w:val="num" w:pos="0"/>
        </w:tabs>
        <w:ind w:left="992" w:hanging="992"/>
      </w:pPr>
      <w:bookmarkStart w:id="215" w:name="_Toc67491752"/>
      <w:r w:rsidRPr="007132D5">
        <w:t>Collision Avoidance</w:t>
      </w:r>
      <w:bookmarkEnd w:id="215"/>
    </w:p>
    <w:p w14:paraId="5EA584DE" w14:textId="77777777" w:rsidR="00657DB0" w:rsidRPr="007132D5" w:rsidRDefault="00657DB0" w:rsidP="00657DB0">
      <w:pPr>
        <w:pStyle w:val="BodyText"/>
      </w:pPr>
      <w:r w:rsidRPr="007132D5">
        <w:t>Closest Point of Approach (CPA) and Time to Closest Point of Approach (TCPA) are numerical indices characterizing the imminence of a close approach between two vessels.  These indices must be pre-defined and interpreted together with a logical AND function.  The definition of these indices should consider the range and azimuth (bearing) accuracy of the sensors, especially in the case of radar-only vessel tracking, as the sensor accuracy will impact the accuracy of the CPA and TCPA calculations.</w:t>
      </w:r>
    </w:p>
    <w:p w14:paraId="0EE71138" w14:textId="77777777" w:rsidR="00657DB0" w:rsidRPr="007132D5" w:rsidRDefault="00657DB0" w:rsidP="00657DB0">
      <w:pPr>
        <w:pStyle w:val="BodyText"/>
      </w:pPr>
      <w:r w:rsidRPr="007132D5">
        <w:t>If different areas are monitored according to different rules concerning CPA / TCPA alarms thresholds, it should be possible for the VTSOs to visualize the different zones and the associated alarm levels.</w:t>
      </w:r>
    </w:p>
    <w:p w14:paraId="518C3948" w14:textId="77777777" w:rsidR="00657DB0" w:rsidRPr="007132D5" w:rsidRDefault="00657DB0" w:rsidP="00657DB0">
      <w:pPr>
        <w:pStyle w:val="BodyText"/>
      </w:pPr>
      <w:r w:rsidRPr="007132D5">
        <w:t>If different alarm levels are supported, the display of an alarm should provide clear indication of the criticality of the alarm.</w:t>
      </w:r>
    </w:p>
    <w:p w14:paraId="0B7E51E1" w14:textId="77777777" w:rsidR="00657DB0" w:rsidRPr="007132D5" w:rsidRDefault="00657DB0" w:rsidP="00657DB0">
      <w:pPr>
        <w:pStyle w:val="Heading3"/>
        <w:tabs>
          <w:tab w:val="num" w:pos="0"/>
        </w:tabs>
        <w:ind w:left="992" w:hanging="992"/>
      </w:pPr>
      <w:bookmarkStart w:id="216" w:name="_Toc67491753"/>
      <w:r w:rsidRPr="007132D5">
        <w:t>Anchor Watch</w:t>
      </w:r>
      <w:bookmarkEnd w:id="216"/>
    </w:p>
    <w:p w14:paraId="0817EC99" w14:textId="77777777" w:rsidR="00657DB0" w:rsidRPr="007132D5" w:rsidRDefault="00657DB0" w:rsidP="00657DB0">
      <w:pPr>
        <w:pStyle w:val="BodyText"/>
      </w:pPr>
      <w:r w:rsidRPr="007132D5">
        <w:t>Anchor watch should alert a VTSO that an anchored ship has drifted beyond the safe limits of its defined anchorage.  Anchor Watch zones are Monitoring Zones that are based on a given vessel position and include its legitimate movement due to tidal conditions and the relevant sensor accuracy.  The boundary should therefore be derived according to the greatest distance from the anchorage point (low tide limit).  The ship should remain inside this zone in all but the most extreme conditions and alerts should advise the VTSO that the vessel has drifted beyond the Anchor Watch limits.</w:t>
      </w:r>
    </w:p>
    <w:p w14:paraId="18DC647A" w14:textId="77777777" w:rsidR="00657DB0" w:rsidRPr="007132D5" w:rsidRDefault="00657DB0" w:rsidP="00657DB0">
      <w:pPr>
        <w:pStyle w:val="BodyText"/>
      </w:pPr>
      <w:r w:rsidRPr="007132D5">
        <w:t>Distances should be expressed in the standard unit of distance.</w:t>
      </w:r>
    </w:p>
    <w:p w14:paraId="5A076D51" w14:textId="77777777" w:rsidR="00657DB0" w:rsidRPr="007132D5" w:rsidRDefault="00657DB0" w:rsidP="00657DB0">
      <w:pPr>
        <w:pStyle w:val="BodyText"/>
      </w:pPr>
      <w:r w:rsidRPr="007132D5">
        <w:t>Where meteorological and/or hydrographical forecast information is available, a Decision Support Tool may be able to alert the VTSO that changing conditions could put certain vessels at risk of breaching their Anchor Watch limits.</w:t>
      </w:r>
    </w:p>
    <w:p w14:paraId="69F9A3D3" w14:textId="77777777" w:rsidR="00657DB0" w:rsidRPr="007132D5" w:rsidRDefault="00657DB0" w:rsidP="00657DB0">
      <w:pPr>
        <w:pStyle w:val="Heading3"/>
        <w:tabs>
          <w:tab w:val="num" w:pos="0"/>
        </w:tabs>
        <w:ind w:left="992" w:hanging="992"/>
      </w:pPr>
      <w:bookmarkStart w:id="217" w:name="_Toc67491754"/>
      <w:r w:rsidRPr="007132D5">
        <w:t>Grounding Avoidance</w:t>
      </w:r>
      <w:bookmarkEnd w:id="217"/>
    </w:p>
    <w:p w14:paraId="290EC8F8" w14:textId="77777777" w:rsidR="00657DB0" w:rsidRPr="007132D5" w:rsidRDefault="00657DB0" w:rsidP="00657DB0">
      <w:pPr>
        <w:pStyle w:val="BodyText"/>
      </w:pPr>
      <w:r w:rsidRPr="007132D5">
        <w:t>A Grounding alarm requires details of the draught of the vessel, the bathymetry and tidal information.  The alarm is raised if the estimated under-keel clearance along the predicted path of the vessel is less than a pre-defined threshold.  The source of draught information should be checked to ensure accuracy.</w:t>
      </w:r>
    </w:p>
    <w:p w14:paraId="37409A7A" w14:textId="77777777" w:rsidR="00657DB0" w:rsidRPr="007132D5" w:rsidRDefault="00657DB0" w:rsidP="00657DB0">
      <w:pPr>
        <w:pStyle w:val="BodyText"/>
      </w:pPr>
      <w:r w:rsidRPr="007132D5">
        <w:t>Depending on the capabilities of the VTS, the accuracy of bathymetric maps, of water height due to the tide and of the draught of the vessel, the grounding threshold may be adjusted by VTS authorities based upon their assessment of acceptable risk parameters, e.g. to allow for squat and variations in water density.  It is recommended that these thresholds should be determined assuming worst case data accuracy.</w:t>
      </w:r>
    </w:p>
    <w:p w14:paraId="4472FFA1" w14:textId="77777777" w:rsidR="00657DB0" w:rsidRPr="007132D5" w:rsidRDefault="00657DB0" w:rsidP="00657DB0">
      <w:pPr>
        <w:pStyle w:val="Heading3"/>
        <w:tabs>
          <w:tab w:val="num" w:pos="0"/>
        </w:tabs>
        <w:ind w:left="992" w:hanging="992"/>
      </w:pPr>
      <w:bookmarkStart w:id="218" w:name="_Toc67491755"/>
      <w:r w:rsidRPr="007132D5">
        <w:t>Air Draught Clearance</w:t>
      </w:r>
      <w:bookmarkEnd w:id="218"/>
    </w:p>
    <w:p w14:paraId="0AC59E01" w14:textId="77777777" w:rsidR="00657DB0" w:rsidRPr="007132D5" w:rsidRDefault="00657DB0" w:rsidP="00657DB0">
      <w:pPr>
        <w:pStyle w:val="BodyText"/>
      </w:pPr>
      <w:r w:rsidRPr="007132D5">
        <w:t>Air Draught is an alarm that requires the air draught of the vessel, the obstacle clearance, bathymetry and tidal information.  The alarm is raised if the estimated clearance is less than a threshold.</w:t>
      </w:r>
    </w:p>
    <w:p w14:paraId="5A4B5006" w14:textId="77777777" w:rsidR="00657DB0" w:rsidRPr="007132D5" w:rsidRDefault="00657DB0" w:rsidP="00657DB0">
      <w:pPr>
        <w:pStyle w:val="BodyText"/>
      </w:pPr>
      <w:r w:rsidRPr="007132D5">
        <w:t>Depending on the capabilities of the VTS, the accuracy of bathymetric maps, of water height due to the tide and of the air draught of the vessel, the Air Draught threshold may be adjusted by VTS authorities based upon their assessment of acceptable risk parameters e.g. to allow for squat and variations in water density.  It is recommended that these thresholds should be determined assuming worst case data accuracy.</w:t>
      </w:r>
    </w:p>
    <w:p w14:paraId="1649D0D9" w14:textId="77777777" w:rsidR="00657DB0" w:rsidRPr="007132D5" w:rsidRDefault="00657DB0" w:rsidP="00657DB0">
      <w:pPr>
        <w:pStyle w:val="Heading3"/>
        <w:tabs>
          <w:tab w:val="num" w:pos="0"/>
        </w:tabs>
        <w:ind w:left="992" w:hanging="992"/>
      </w:pPr>
      <w:bookmarkStart w:id="219" w:name="_Toc67491756"/>
      <w:r w:rsidRPr="007132D5">
        <w:t>Sailing Plan Compliance</w:t>
      </w:r>
      <w:bookmarkEnd w:id="219"/>
    </w:p>
    <w:p w14:paraId="28DDC011" w14:textId="77777777" w:rsidR="00657DB0" w:rsidRPr="007132D5" w:rsidRDefault="00657DB0" w:rsidP="00657DB0">
      <w:pPr>
        <w:pStyle w:val="BodyText"/>
      </w:pPr>
      <w:r w:rsidRPr="007132D5">
        <w:t>Sailing Plan Compliance warns VTSOs when a ship's track is outside of the route spatial or temporal boundaries that have been defined for that specific ship.</w:t>
      </w:r>
    </w:p>
    <w:p w14:paraId="5E1E1E98" w14:textId="77777777" w:rsidR="00657DB0" w:rsidRPr="007132D5" w:rsidRDefault="00657DB0" w:rsidP="00657DB0">
      <w:pPr>
        <w:pStyle w:val="Heading3"/>
        <w:tabs>
          <w:tab w:val="num" w:pos="0"/>
        </w:tabs>
        <w:ind w:left="992" w:hanging="992"/>
      </w:pPr>
      <w:bookmarkStart w:id="220" w:name="_Toc67491757"/>
      <w:r w:rsidRPr="007132D5">
        <w:t>Area related</w:t>
      </w:r>
      <w:bookmarkEnd w:id="220"/>
    </w:p>
    <w:p w14:paraId="4488A5EE" w14:textId="77777777" w:rsidR="00657DB0" w:rsidRPr="007132D5" w:rsidRDefault="00657DB0" w:rsidP="00657DB0">
      <w:pPr>
        <w:pStyle w:val="BodyText"/>
      </w:pPr>
      <w:r w:rsidRPr="007132D5">
        <w:t>These warn the VTSO that a ship has, or is about to, penetrate a pre-defined area or cross a pre-defined navigational line.</w:t>
      </w:r>
    </w:p>
    <w:p w14:paraId="495266D7" w14:textId="77777777" w:rsidR="00657DB0" w:rsidRPr="007132D5" w:rsidRDefault="00657DB0" w:rsidP="00657DB0">
      <w:pPr>
        <w:pStyle w:val="BodyText"/>
      </w:pPr>
      <w:r w:rsidRPr="007132D5">
        <w:lastRenderedPageBreak/>
        <w:t>International regulations, national recommendations or VTS authorities may define areas where no shipping is allowed under normal circumstances.  These areas may be Traffic Separation Schemes, Special Protected Areas (SPA) or Marine Protected Areas (MPA), Prohibited zones, or Particularly Sensitive Sea Areas (PSSA), as defined by IMO or national authorities.</w:t>
      </w:r>
    </w:p>
    <w:p w14:paraId="7940159A" w14:textId="77777777" w:rsidR="00657DB0" w:rsidRPr="007132D5" w:rsidRDefault="00657DB0" w:rsidP="00657DB0">
      <w:pPr>
        <w:pStyle w:val="Heading3"/>
        <w:tabs>
          <w:tab w:val="num" w:pos="0"/>
        </w:tabs>
        <w:ind w:left="992" w:hanging="992"/>
      </w:pPr>
      <w:bookmarkStart w:id="221" w:name="_Toc67491758"/>
      <w:r w:rsidRPr="007132D5">
        <w:t>Speed Limitations</w:t>
      </w:r>
      <w:bookmarkEnd w:id="221"/>
    </w:p>
    <w:p w14:paraId="2A89AA6F" w14:textId="77777777" w:rsidR="00657DB0" w:rsidRPr="007132D5" w:rsidRDefault="00657DB0" w:rsidP="00657DB0">
      <w:pPr>
        <w:pStyle w:val="BodyText"/>
      </w:pPr>
      <w:r w:rsidRPr="007132D5">
        <w:t>These warn VTSOs whenever a ship's speed is outside pre-defined speed boundaries (SOG).</w:t>
      </w:r>
    </w:p>
    <w:p w14:paraId="7E5C36F7" w14:textId="77777777" w:rsidR="00657DB0" w:rsidRPr="007132D5" w:rsidRDefault="00657DB0" w:rsidP="00657DB0">
      <w:pPr>
        <w:pStyle w:val="BodyText"/>
      </w:pPr>
      <w:r w:rsidRPr="007132D5">
        <w:t>Competent and VTS authorities may define upper and lower speed limits for navigation in certain areas such as port zones and traffic lanes.  To implement this functionality, sufficiently accurate and reliable speed estimation should be available to avoid false alarms.</w:t>
      </w:r>
    </w:p>
    <w:p w14:paraId="32B5AF59" w14:textId="77777777" w:rsidR="00657DB0" w:rsidRPr="007132D5" w:rsidRDefault="00657DB0" w:rsidP="00657DB0">
      <w:pPr>
        <w:pStyle w:val="Heading3"/>
        <w:tabs>
          <w:tab w:val="num" w:pos="0"/>
        </w:tabs>
        <w:ind w:left="992" w:hanging="992"/>
      </w:pPr>
      <w:bookmarkStart w:id="222" w:name="_Toc67491759"/>
      <w:r w:rsidRPr="007132D5">
        <w:t>Incident or Accident Management</w:t>
      </w:r>
      <w:bookmarkEnd w:id="222"/>
    </w:p>
    <w:p w14:paraId="7F14A87E" w14:textId="77777777" w:rsidR="00657DB0" w:rsidRPr="007132D5" w:rsidRDefault="00657DB0" w:rsidP="00657DB0">
      <w:pPr>
        <w:pStyle w:val="BodyText"/>
      </w:pPr>
      <w:r w:rsidRPr="007132D5">
        <w:t>Where the VTS is tasked to support Incident Management, Decision Support Tools could help visualize and plan the allocation of resources within the incident area.  These tools may help the VTS to organize different teams in order to efficiently cover a given area.  This can be done with graphical overlays, identification of the resource locations and historical track display in order to identify the areas already covered during the operation.  This can also be achieved by displaying zones unsuitable for navigation and factors influencing the decision processes such as the prevailing and forecast sea currents and wind conditions.  It may include assistance for planning and monitoring the operation.</w:t>
      </w:r>
    </w:p>
    <w:p w14:paraId="5690EEB2" w14:textId="77777777" w:rsidR="00657DB0" w:rsidRPr="007132D5" w:rsidRDefault="00657DB0" w:rsidP="00657DB0">
      <w:pPr>
        <w:pStyle w:val="BodyText"/>
      </w:pPr>
      <w:r w:rsidRPr="007132D5">
        <w:t>Where forecast data is included, Decision Support Tools may assist the VTSO or other decision makers to assess the probable impact of the incident.  Drift modelling and area protection assessments may be performed on a regular basis throughout the incident to ensure that the impact of the incident is minimised.</w:t>
      </w:r>
    </w:p>
    <w:p w14:paraId="1122057F" w14:textId="77777777" w:rsidR="00657DB0" w:rsidRPr="007132D5" w:rsidRDefault="00657DB0" w:rsidP="00657DB0">
      <w:pPr>
        <w:pStyle w:val="BodyText"/>
      </w:pPr>
      <w:r w:rsidRPr="007132D5">
        <w:t>Incident Management alerts and alarms may all be recorded and formatted into an Incident Management Report such that action can be assessed and confirmed alongside the Emergency Management Plans of the Competent Authority.</w:t>
      </w:r>
    </w:p>
    <w:p w14:paraId="6139A304" w14:textId="77777777" w:rsidR="00657DB0" w:rsidRPr="007132D5" w:rsidRDefault="00657DB0" w:rsidP="00657DB0">
      <w:pPr>
        <w:pStyle w:val="Heading4"/>
        <w:tabs>
          <w:tab w:val="num" w:pos="0"/>
        </w:tabs>
        <w:ind w:left="1134" w:hanging="1134"/>
      </w:pPr>
      <w:r w:rsidRPr="007132D5">
        <w:t>Specific Design and Installation Considerations</w:t>
      </w:r>
    </w:p>
    <w:p w14:paraId="7B2FAE09" w14:textId="77777777" w:rsidR="00657DB0" w:rsidRPr="007132D5" w:rsidRDefault="00657DB0" w:rsidP="00657DB0">
      <w:pPr>
        <w:pStyle w:val="BodyText"/>
        <w:rPr>
          <w:lang w:eastAsia="de-DE"/>
        </w:rPr>
      </w:pPr>
      <w:r w:rsidRPr="007132D5">
        <w:t>Refer to IALA Guideline 1110</w:t>
      </w:r>
      <w:r w:rsidRPr="007132D5">
        <w:rPr>
          <w:lang w:eastAsia="de-DE"/>
        </w:rPr>
        <w:t xml:space="preserve"> </w:t>
      </w:r>
      <w:r w:rsidRPr="007132D5">
        <w:fldChar w:fldCharType="begin"/>
      </w:r>
      <w:r w:rsidRPr="007132D5">
        <w:instrText xml:space="preserve"> REF _Ref409011193 \r \h  \* MERGEFORMAT </w:instrText>
      </w:r>
      <w:r w:rsidRPr="007132D5">
        <w:fldChar w:fldCharType="separate"/>
      </w:r>
      <w:r w:rsidRPr="007132D5">
        <w:t>[1]</w:t>
      </w:r>
      <w:r w:rsidRPr="007132D5">
        <w:fldChar w:fldCharType="end"/>
      </w:r>
      <w:r w:rsidRPr="007132D5">
        <w:t>.</w:t>
      </w:r>
    </w:p>
    <w:p w14:paraId="6F348A73" w14:textId="77777777" w:rsidR="00A748A1" w:rsidRDefault="00A748A1">
      <w:pPr>
        <w:spacing w:after="200" w:line="276" w:lineRule="auto"/>
        <w:rPr>
          <w:rFonts w:asciiTheme="majorHAnsi" w:eastAsiaTheme="majorEastAsia" w:hAnsiTheme="majorHAnsi" w:cstheme="majorBidi"/>
          <w:b/>
          <w:bCs/>
          <w:caps/>
          <w:color w:val="407EC9"/>
          <w:sz w:val="24"/>
          <w:szCs w:val="24"/>
        </w:rPr>
      </w:pPr>
      <w:r>
        <w:br w:type="page"/>
      </w:r>
    </w:p>
    <w:p w14:paraId="4DB04F4B" w14:textId="77777777" w:rsidR="00A90D86" w:rsidRDefault="00657DB0" w:rsidP="00DE2814">
      <w:pPr>
        <w:pStyle w:val="Heading1"/>
      </w:pPr>
      <w:bookmarkStart w:id="223" w:name="_Toc67491760"/>
      <w:r>
        <w:lastRenderedPageBreak/>
        <w:t>DATA PROCESSING</w:t>
      </w:r>
      <w:bookmarkEnd w:id="223"/>
    </w:p>
    <w:p w14:paraId="7FDED146" w14:textId="77777777" w:rsidR="00A90D86" w:rsidRPr="00A90D86" w:rsidRDefault="00A90D86" w:rsidP="00A90D86">
      <w:pPr>
        <w:pStyle w:val="Heading1separatationline"/>
      </w:pPr>
    </w:p>
    <w:p w14:paraId="220F7340" w14:textId="77777777" w:rsidR="00657DB0" w:rsidRPr="007132D5" w:rsidRDefault="00657DB0" w:rsidP="00657DB0">
      <w:pPr>
        <w:pStyle w:val="Heading2"/>
        <w:keepNext w:val="0"/>
        <w:keepLines w:val="0"/>
        <w:tabs>
          <w:tab w:val="num" w:pos="0"/>
        </w:tabs>
        <w:spacing w:line="240" w:lineRule="auto"/>
        <w:ind w:left="851" w:right="0" w:hanging="851"/>
      </w:pPr>
      <w:bookmarkStart w:id="224" w:name="_Toc67491761"/>
      <w:r w:rsidRPr="007132D5">
        <w:t>Introduction</w:t>
      </w:r>
      <w:bookmarkEnd w:id="224"/>
    </w:p>
    <w:p w14:paraId="45C52BCD" w14:textId="77777777" w:rsidR="00657DB0" w:rsidRPr="007132D5" w:rsidRDefault="00657DB0" w:rsidP="00657DB0">
      <w:pPr>
        <w:pStyle w:val="Heading2separationline"/>
      </w:pPr>
    </w:p>
    <w:p w14:paraId="382E313D" w14:textId="77777777" w:rsidR="00657DB0" w:rsidRPr="007132D5" w:rsidRDefault="00657DB0" w:rsidP="00657DB0">
      <w:pPr>
        <w:pStyle w:val="BodyText"/>
      </w:pPr>
      <w:r w:rsidRPr="007132D5">
        <w:t>The purpose of this section is to support Competent and VTS authorities in the understanding of Data processing, its performance parameters</w:t>
      </w:r>
      <w:r w:rsidRPr="007132D5">
        <w:rPr>
          <w:color w:val="FF0000"/>
        </w:rPr>
        <w:t xml:space="preserve"> </w:t>
      </w:r>
      <w:r w:rsidRPr="007132D5">
        <w:t>and its contribution to the VTS traffic image (situational awareness).</w:t>
      </w:r>
    </w:p>
    <w:p w14:paraId="5F23BBDD" w14:textId="77777777" w:rsidR="00657DB0" w:rsidRPr="007132D5" w:rsidRDefault="00657DB0" w:rsidP="00657DB0">
      <w:pPr>
        <w:pStyle w:val="BodyText"/>
      </w:pPr>
      <w:r w:rsidRPr="007132D5">
        <w:t>The section focuses on establishment of a recognised up-to-date traffic image using</w:t>
      </w:r>
      <w:r w:rsidRPr="007132D5">
        <w:rPr>
          <w:color w:val="FF0000"/>
        </w:rPr>
        <w:t xml:space="preserve"> </w:t>
      </w:r>
      <w:r w:rsidRPr="007132D5">
        <w:t>the principles of target tracking and data fusion.  Additionally, it introduces the issues of managing various types of information required within and outside the VTS.</w:t>
      </w:r>
    </w:p>
    <w:p w14:paraId="78EAEACB" w14:textId="77777777" w:rsidR="00657DB0" w:rsidRPr="007132D5" w:rsidRDefault="00657DB0" w:rsidP="00657DB0">
      <w:pPr>
        <w:pStyle w:val="Heading2"/>
        <w:keepNext w:val="0"/>
        <w:keepLines w:val="0"/>
        <w:tabs>
          <w:tab w:val="num" w:pos="0"/>
        </w:tabs>
        <w:spacing w:line="240" w:lineRule="auto"/>
        <w:ind w:left="851" w:right="0" w:hanging="851"/>
      </w:pPr>
      <w:bookmarkStart w:id="225" w:name="_Toc67491762"/>
      <w:r w:rsidRPr="007132D5">
        <w:t>Definitions and References</w:t>
      </w:r>
      <w:bookmarkEnd w:id="225"/>
    </w:p>
    <w:p w14:paraId="673E61F5" w14:textId="77777777" w:rsidR="00657DB0" w:rsidRPr="007132D5" w:rsidRDefault="00657DB0" w:rsidP="00657DB0">
      <w:pPr>
        <w:pStyle w:val="Heading2separationline"/>
      </w:pPr>
    </w:p>
    <w:p w14:paraId="5F40E9B7" w14:textId="77777777" w:rsidR="00657DB0" w:rsidRPr="007132D5" w:rsidRDefault="00657DB0" w:rsidP="00657DB0">
      <w:pPr>
        <w:pStyle w:val="Heading3"/>
        <w:tabs>
          <w:tab w:val="num" w:pos="0"/>
        </w:tabs>
        <w:ind w:left="992" w:hanging="992"/>
      </w:pPr>
      <w:bookmarkStart w:id="226" w:name="_Toc67491763"/>
      <w:r w:rsidRPr="007132D5">
        <w:t>Definitions</w:t>
      </w:r>
      <w:bookmarkEnd w:id="226"/>
    </w:p>
    <w:p w14:paraId="5852F908" w14:textId="77777777" w:rsidR="00657DB0" w:rsidRPr="007132D5" w:rsidRDefault="00657DB0" w:rsidP="00657DB0">
      <w:pPr>
        <w:pStyle w:val="BodyText"/>
      </w:pPr>
      <w:r w:rsidRPr="007132D5">
        <w:t>For general terms used throughout this section refer to IEEE Std. 686-1997</w:t>
      </w:r>
      <w:r w:rsidRPr="007132D5">
        <w:tab/>
        <w:t>IEEE Standard Radar Definitions.</w:t>
      </w:r>
    </w:p>
    <w:p w14:paraId="022882CC" w14:textId="77777777" w:rsidR="00657DB0" w:rsidRPr="007132D5" w:rsidRDefault="00657DB0" w:rsidP="00657DB0">
      <w:pPr>
        <w:pStyle w:val="BodyText"/>
      </w:pPr>
      <w:r w:rsidRPr="007132D5">
        <w:t>Specific terms are defined as follows:</w:t>
      </w:r>
    </w:p>
    <w:p w14:paraId="672E8C3F" w14:textId="77777777" w:rsidR="00657DB0" w:rsidRPr="007132D5" w:rsidRDefault="00657DB0" w:rsidP="00657DB0">
      <w:pPr>
        <w:pStyle w:val="BodyText"/>
      </w:pPr>
      <w:r w:rsidRPr="007132D5">
        <w:rPr>
          <w:b/>
        </w:rPr>
        <w:t>Confirmed track</w:t>
      </w:r>
      <w:r w:rsidRPr="007132D5">
        <w:t xml:space="preserve"> – a track that has previously passed the criteria for track initiation, tentative track formation and has been subsequently promoted to a confirmed track.</w:t>
      </w:r>
    </w:p>
    <w:p w14:paraId="7FC7394F" w14:textId="77777777" w:rsidR="00657DB0" w:rsidRPr="007132D5" w:rsidRDefault="00657DB0" w:rsidP="00657DB0">
      <w:pPr>
        <w:pStyle w:val="BodyText"/>
      </w:pPr>
      <w:r w:rsidRPr="007132D5">
        <w:rPr>
          <w:b/>
        </w:rPr>
        <w:t>Data Fusion</w:t>
      </w:r>
      <w:r w:rsidRPr="007132D5">
        <w:t xml:space="preserve"> – in the tracking context, data fusion is the combining of observation updates from more than one sensor to create one track based on all available sensor information.</w:t>
      </w:r>
    </w:p>
    <w:p w14:paraId="18EE762D" w14:textId="77777777" w:rsidR="00657DB0" w:rsidRPr="007132D5" w:rsidRDefault="00657DB0" w:rsidP="00657DB0">
      <w:pPr>
        <w:pStyle w:val="BodyText"/>
      </w:pPr>
      <w:r w:rsidRPr="007132D5">
        <w:rPr>
          <w:b/>
        </w:rPr>
        <w:t>False Plot</w:t>
      </w:r>
      <w:r w:rsidRPr="007132D5">
        <w:t xml:space="preserve"> – a plot resulting from a phenomenon unrelated to VTS operation or from a reflection of an actual object.</w:t>
      </w:r>
    </w:p>
    <w:p w14:paraId="0F38542C" w14:textId="77777777" w:rsidR="00657DB0" w:rsidRPr="007132D5" w:rsidRDefault="00657DB0" w:rsidP="00657DB0">
      <w:pPr>
        <w:pStyle w:val="BodyText"/>
      </w:pPr>
      <w:r w:rsidRPr="007132D5">
        <w:rPr>
          <w:b/>
        </w:rPr>
        <w:t>False Track</w:t>
      </w:r>
      <w:r>
        <w:t xml:space="preserve"> – a</w:t>
      </w:r>
      <w:r w:rsidRPr="007132D5">
        <w:t xml:space="preserve"> track created using sensor data that happens to behave in target-like manner but actually relates to phenomena unrelated to VTS operation or results from reflections of actual objects.</w:t>
      </w:r>
    </w:p>
    <w:p w14:paraId="7F01DBD2" w14:textId="77777777" w:rsidR="00657DB0" w:rsidRPr="007132D5" w:rsidRDefault="00657DB0" w:rsidP="00657DB0">
      <w:pPr>
        <w:pStyle w:val="BodyText"/>
        <w:ind w:left="567"/>
      </w:pPr>
      <w:r w:rsidRPr="007132D5">
        <w:t>Note, the sensors and indeed the tracking process may not be able to differentiate between small detectable objects unrelated to VTS operation (birds for example) and at the same time to correctly detect and track small objects that are related to VTS operation.</w:t>
      </w:r>
    </w:p>
    <w:p w14:paraId="055AFE34" w14:textId="77777777" w:rsidR="00657DB0" w:rsidRPr="007132D5" w:rsidRDefault="00657DB0" w:rsidP="00657DB0">
      <w:pPr>
        <w:pStyle w:val="BodyText"/>
      </w:pPr>
      <w:r w:rsidRPr="007132D5">
        <w:rPr>
          <w:b/>
        </w:rPr>
        <w:t>Latency</w:t>
      </w:r>
      <w:r>
        <w:t xml:space="preserve"> – a </w:t>
      </w:r>
      <w:r w:rsidRPr="007132D5">
        <w:t>measure of time delay experienced in a system.  Used here to indicate the time from a sensor first gathering data relating to a target, to the time the corresponding data is presented to the user (e.g. VTSO display or decision support process).</w:t>
      </w:r>
    </w:p>
    <w:p w14:paraId="0ED6CE8F" w14:textId="77777777" w:rsidR="00657DB0" w:rsidRPr="007132D5" w:rsidRDefault="00657DB0" w:rsidP="00657DB0">
      <w:pPr>
        <w:pStyle w:val="BodyText"/>
      </w:pPr>
      <w:r w:rsidRPr="007132D5">
        <w:rPr>
          <w:b/>
        </w:rPr>
        <w:t>P</w:t>
      </w:r>
      <w:r w:rsidRPr="007132D5">
        <w:rPr>
          <w:b/>
          <w:vertAlign w:val="subscript"/>
        </w:rPr>
        <w:t>D</w:t>
      </w:r>
      <w:r w:rsidRPr="007132D5">
        <w:rPr>
          <w:vertAlign w:val="subscript"/>
        </w:rPr>
        <w:t xml:space="preserve"> </w:t>
      </w:r>
      <w:r w:rsidRPr="007132D5">
        <w:t>– is the probability of target detection at the output of a sensor, subsequent to plot extraction, but prior to tracking, and presentation.  Note, in some systems the boundary of the sensor and its achieved P</w:t>
      </w:r>
      <w:r w:rsidRPr="007132D5">
        <w:rPr>
          <w:vertAlign w:val="subscript"/>
        </w:rPr>
        <w:t>D</w:t>
      </w:r>
      <w:r w:rsidRPr="007132D5">
        <w:t xml:space="preserve"> complicate this definition – clarification may be required to avoid misunderstanding arising from, for example, data compression or video processing.</w:t>
      </w:r>
    </w:p>
    <w:p w14:paraId="61BF0A3B" w14:textId="77777777" w:rsidR="00657DB0" w:rsidRPr="007132D5" w:rsidRDefault="00657DB0" w:rsidP="00657DB0">
      <w:pPr>
        <w:pStyle w:val="BodyText"/>
      </w:pPr>
      <w:r w:rsidRPr="007132D5">
        <w:rPr>
          <w:b/>
        </w:rPr>
        <w:t>Plot</w:t>
      </w:r>
      <w:r>
        <w:t xml:space="preserve"> – a </w:t>
      </w:r>
      <w:r w:rsidRPr="007132D5">
        <w:t>generic term to describe the report resulting from a sensor observation.</w:t>
      </w:r>
    </w:p>
    <w:p w14:paraId="78F861CE" w14:textId="77777777" w:rsidR="00657DB0" w:rsidRPr="007132D5" w:rsidRDefault="00657DB0" w:rsidP="00657DB0">
      <w:pPr>
        <w:pStyle w:val="BodyText"/>
      </w:pPr>
      <w:r w:rsidRPr="007132D5">
        <w:rPr>
          <w:b/>
        </w:rPr>
        <w:t>Plot extraction</w:t>
      </w:r>
      <w:r w:rsidRPr="007132D5">
        <w:t xml:space="preserve"> – the process of determining measurement values for a sensor observation from the raw sensor data.  In the case of a radar sensor, this typically consists of comparing the video level with a threshold which can be (dynamically) adapted to local background noise and clutter conditions.</w:t>
      </w:r>
    </w:p>
    <w:p w14:paraId="6BCD1D03" w14:textId="77777777" w:rsidR="00657DB0" w:rsidRPr="007132D5" w:rsidRDefault="00657DB0" w:rsidP="00657DB0">
      <w:pPr>
        <w:pStyle w:val="BodyText"/>
      </w:pPr>
      <w:r w:rsidRPr="007132D5">
        <w:rPr>
          <w:b/>
        </w:rPr>
        <w:t>Plot to Track Association</w:t>
      </w:r>
      <w:r w:rsidRPr="007132D5">
        <w:t xml:space="preserve"> – the process of determining correlation of new sensor plots with existing tracks.</w:t>
      </w:r>
    </w:p>
    <w:p w14:paraId="36DEDBA0" w14:textId="77777777" w:rsidR="00657DB0" w:rsidRPr="007132D5" w:rsidRDefault="00657DB0" w:rsidP="00657DB0">
      <w:pPr>
        <w:pStyle w:val="BodyText"/>
      </w:pPr>
      <w:r w:rsidRPr="007132D5">
        <w:rPr>
          <w:b/>
        </w:rPr>
        <w:t>Radar</w:t>
      </w:r>
      <w:r>
        <w:t xml:space="preserve"> – as </w:t>
      </w:r>
      <w:r w:rsidRPr="007132D5">
        <w:t>referred to in this document, this relates to all aspects of the radar from sensor through to the availability of radar information (for presentation) from one or more radar sensors to the VTSO.</w:t>
      </w:r>
    </w:p>
    <w:p w14:paraId="1E9C5362" w14:textId="77777777" w:rsidR="00657DB0" w:rsidRPr="007132D5" w:rsidRDefault="00657DB0" w:rsidP="00657DB0">
      <w:pPr>
        <w:pStyle w:val="BodyText"/>
      </w:pPr>
      <w:r w:rsidRPr="007132D5">
        <w:rPr>
          <w:b/>
        </w:rPr>
        <w:t>Radar track (report)</w:t>
      </w:r>
      <w:r>
        <w:t xml:space="preserve"> – a </w:t>
      </w:r>
      <w:r w:rsidRPr="007132D5">
        <w:t xml:space="preserve">target report resulting from the correlation, by a special algorithm (tracking filter) of a succession of radar-reported positions (radar plots) for one object.  </w:t>
      </w:r>
    </w:p>
    <w:p w14:paraId="6E378A4D" w14:textId="77777777" w:rsidR="00657DB0" w:rsidRPr="007132D5" w:rsidRDefault="00657DB0" w:rsidP="00657DB0">
      <w:pPr>
        <w:pStyle w:val="BodyText"/>
      </w:pPr>
      <w:r w:rsidRPr="007132D5">
        <w:rPr>
          <w:b/>
        </w:rPr>
        <w:t xml:space="preserve">Radar video </w:t>
      </w:r>
      <w:r w:rsidRPr="007132D5">
        <w:t>– a time-varying signal, proportional to the sum of the radio frequency (RF) signals being received and the RF noise inherent in the receiver itself.  Radar video can be an analogue signal with associated azimuth reference information, and/or video data (including amplitude) in digital format.</w:t>
      </w:r>
    </w:p>
    <w:p w14:paraId="63C1928C" w14:textId="77777777" w:rsidR="00657DB0" w:rsidRPr="007132D5" w:rsidRDefault="00657DB0" w:rsidP="00657DB0">
      <w:pPr>
        <w:pStyle w:val="BodyText"/>
      </w:pPr>
      <w:r w:rsidRPr="007132D5">
        <w:rPr>
          <w:b/>
        </w:rPr>
        <w:t xml:space="preserve">Sensor </w:t>
      </w:r>
      <w:r w:rsidRPr="007132D5">
        <w:t>– in the tracking context, a sensor is a device for observing and measuring, as a minimum, position information for a target or potential target.</w:t>
      </w:r>
    </w:p>
    <w:p w14:paraId="141FF854" w14:textId="77777777" w:rsidR="00657DB0" w:rsidRPr="007132D5" w:rsidRDefault="00657DB0" w:rsidP="00657DB0">
      <w:pPr>
        <w:pStyle w:val="BodyText"/>
      </w:pPr>
      <w:r w:rsidRPr="007132D5">
        <w:rPr>
          <w:b/>
        </w:rPr>
        <w:t>Sensor P</w:t>
      </w:r>
      <w:r w:rsidRPr="007132D5">
        <w:rPr>
          <w:b/>
          <w:vertAlign w:val="subscript"/>
        </w:rPr>
        <w:t>FA</w:t>
      </w:r>
      <w:r w:rsidRPr="007132D5">
        <w:rPr>
          <w:b/>
        </w:rPr>
        <w:t xml:space="preserve"> </w:t>
      </w:r>
      <w:r w:rsidRPr="007132D5">
        <w:t>– is the probability of false alarm (plot) at the output of a sensor, subsequent to plot extraction, but prior to tracking, and presentation.  This is generally expressed as an average number per unit area.</w:t>
      </w:r>
    </w:p>
    <w:p w14:paraId="29865E79" w14:textId="77777777" w:rsidR="00657DB0" w:rsidRPr="007132D5" w:rsidRDefault="00657DB0" w:rsidP="00657DB0">
      <w:pPr>
        <w:pStyle w:val="BodyText"/>
      </w:pPr>
      <w:r w:rsidRPr="007132D5">
        <w:rPr>
          <w:b/>
        </w:rPr>
        <w:t>Signal to Noise ratio</w:t>
      </w:r>
      <w:r w:rsidRPr="007132D5">
        <w:t xml:space="preserve"> – the ratio of a measurement of the power of a return from a target vs. the local sensor noise around the location of the target</w:t>
      </w:r>
    </w:p>
    <w:p w14:paraId="22E30507" w14:textId="77777777" w:rsidR="00657DB0" w:rsidRPr="007132D5" w:rsidRDefault="00657DB0" w:rsidP="00657DB0">
      <w:pPr>
        <w:pStyle w:val="BodyText"/>
      </w:pPr>
      <w:r w:rsidRPr="007132D5">
        <w:rPr>
          <w:b/>
        </w:rPr>
        <w:t>Tentative track</w:t>
      </w:r>
      <w:r w:rsidRPr="007132D5">
        <w:t xml:space="preserve"> – in the early part of the track lifecycle, a track is considered to be a tentative track until sufficient criteria are passed for it to be promoted to a confirmed track or for it to be discarded as a likely false track.</w:t>
      </w:r>
    </w:p>
    <w:p w14:paraId="7A449270" w14:textId="77777777" w:rsidR="00657DB0" w:rsidRPr="007132D5" w:rsidRDefault="00657DB0" w:rsidP="00657DB0">
      <w:pPr>
        <w:pStyle w:val="BodyText"/>
      </w:pPr>
      <w:r w:rsidRPr="007132D5">
        <w:rPr>
          <w:b/>
        </w:rPr>
        <w:t>Track</w:t>
      </w:r>
      <w:r w:rsidRPr="007132D5">
        <w:t xml:space="preserve"> –the geo-spatial data, accumulated by the system, relating to an object of interest.  As a minimum, this consists of unique identity, timestamp, current position and velocity, the associated quality of that information and other relevant attributes.</w:t>
      </w:r>
    </w:p>
    <w:p w14:paraId="33B2DC08" w14:textId="77777777" w:rsidR="00657DB0" w:rsidRPr="007132D5" w:rsidRDefault="00657DB0" w:rsidP="00657DB0">
      <w:pPr>
        <w:pStyle w:val="BodyText"/>
      </w:pPr>
      <w:r w:rsidRPr="007132D5">
        <w:rPr>
          <w:b/>
        </w:rPr>
        <w:t xml:space="preserve">Track Coasting </w:t>
      </w:r>
      <w:r>
        <w:t>- a</w:t>
      </w:r>
      <w:r w:rsidRPr="007132D5">
        <w:t xml:space="preserve"> feature that maintains tracks in the absence of expected sensor updates.</w:t>
      </w:r>
    </w:p>
    <w:p w14:paraId="6FAFF6CB" w14:textId="77777777" w:rsidR="00657DB0" w:rsidRPr="007132D5" w:rsidRDefault="00657DB0" w:rsidP="00657DB0">
      <w:pPr>
        <w:pStyle w:val="BodyText"/>
      </w:pPr>
      <w:r w:rsidRPr="007132D5">
        <w:rPr>
          <w:b/>
        </w:rPr>
        <w:t>Tracking</w:t>
      </w:r>
      <w:r>
        <w:t xml:space="preserve"> – the </w:t>
      </w:r>
      <w:r w:rsidRPr="007132D5">
        <w:t>process of following an object to enable historical, current and future target positional and velocity information to be displayed and otherwise processed in support of the VTS system objectives.</w:t>
      </w:r>
    </w:p>
    <w:p w14:paraId="4C9BCC6C" w14:textId="77777777" w:rsidR="00657DB0" w:rsidRPr="007132D5" w:rsidRDefault="00657DB0" w:rsidP="00657DB0">
      <w:pPr>
        <w:pStyle w:val="BodyText"/>
      </w:pPr>
      <w:r w:rsidRPr="007132D5">
        <w:rPr>
          <w:b/>
        </w:rPr>
        <w:t>Tracking P</w:t>
      </w:r>
      <w:r w:rsidRPr="007132D5">
        <w:rPr>
          <w:b/>
          <w:vertAlign w:val="subscript"/>
        </w:rPr>
        <w:t>FA</w:t>
      </w:r>
      <w:r>
        <w:rPr>
          <w:b/>
        </w:rPr>
        <w:t xml:space="preserve"> </w:t>
      </w:r>
      <w:r w:rsidRPr="00A70A48">
        <w:t xml:space="preserve">– is </w:t>
      </w:r>
      <w:r w:rsidRPr="007132D5">
        <w:t>the probability of false track at the output of the tracking process, prior to presentation.  This is normally defined as number of occurrences per unit area per unit time.</w:t>
      </w:r>
    </w:p>
    <w:p w14:paraId="0FFE1CAF" w14:textId="77777777" w:rsidR="00657DB0" w:rsidRPr="007132D5" w:rsidRDefault="00657DB0" w:rsidP="00657DB0">
      <w:pPr>
        <w:pStyle w:val="BodyText"/>
      </w:pPr>
      <w:r w:rsidRPr="007132D5">
        <w:rPr>
          <w:b/>
        </w:rPr>
        <w:t xml:space="preserve">Track initiation </w:t>
      </w:r>
      <w:r w:rsidRPr="007132D5">
        <w:t>– this is the process of first creating a track from plots that could not be associated with existing tracks.</w:t>
      </w:r>
    </w:p>
    <w:p w14:paraId="229F2A10" w14:textId="77777777" w:rsidR="00657DB0" w:rsidRPr="007132D5" w:rsidRDefault="00657DB0" w:rsidP="00657DB0">
      <w:pPr>
        <w:pStyle w:val="BodyText"/>
      </w:pPr>
      <w:r w:rsidRPr="007132D5">
        <w:rPr>
          <w:b/>
        </w:rPr>
        <w:t xml:space="preserve">Track Merging </w:t>
      </w:r>
      <w:r w:rsidRPr="007132D5">
        <w:t>– as two approaching tracks come together, it may not be possible for the available sensors to individually discriminate and therefore to measure their continued presence and position.  If this situation persists for some time, one of the tracks may be maintained whilst the other is terminated.</w:t>
      </w:r>
    </w:p>
    <w:p w14:paraId="4F1D5C09" w14:textId="77777777" w:rsidR="00657DB0" w:rsidRPr="007132D5" w:rsidRDefault="00657DB0" w:rsidP="00657DB0">
      <w:pPr>
        <w:pStyle w:val="BodyText"/>
      </w:pPr>
      <w:r w:rsidRPr="007132D5">
        <w:rPr>
          <w:b/>
        </w:rPr>
        <w:t xml:space="preserve">Track Splitting </w:t>
      </w:r>
      <w:r w:rsidRPr="007132D5">
        <w:t>– a single track may unpredictably split into two or more discernible objects which may invoke rules for track initiation on some or all of the resultant likely tracks.</w:t>
      </w:r>
    </w:p>
    <w:p w14:paraId="3460B643" w14:textId="77777777" w:rsidR="00657DB0" w:rsidRPr="007132D5" w:rsidRDefault="00657DB0" w:rsidP="00657DB0">
      <w:pPr>
        <w:pStyle w:val="BodyText"/>
      </w:pPr>
      <w:r w:rsidRPr="007132D5">
        <w:rPr>
          <w:b/>
        </w:rPr>
        <w:t xml:space="preserve">Track swapping </w:t>
      </w:r>
      <w:r w:rsidRPr="007132D5">
        <w:t>– the (usually unwanted) transfer of a track identity (track label) to another track.  This can break the intended association between a track and a physical object.</w:t>
      </w:r>
    </w:p>
    <w:p w14:paraId="7D3CFEE1" w14:textId="77777777" w:rsidR="00657DB0" w:rsidRPr="007132D5" w:rsidRDefault="00657DB0" w:rsidP="00657DB0">
      <w:pPr>
        <w:pStyle w:val="BodyText"/>
      </w:pPr>
      <w:r w:rsidRPr="007132D5">
        <w:rPr>
          <w:b/>
        </w:rPr>
        <w:t xml:space="preserve">Track termination </w:t>
      </w:r>
      <w:r w:rsidRPr="007132D5">
        <w:t>– the process of permanently removing a track.</w:t>
      </w:r>
    </w:p>
    <w:p w14:paraId="280AF613" w14:textId="77777777" w:rsidR="00657DB0" w:rsidRPr="007132D5" w:rsidRDefault="00657DB0" w:rsidP="00657DB0">
      <w:pPr>
        <w:pStyle w:val="Heading3"/>
        <w:tabs>
          <w:tab w:val="num" w:pos="0"/>
        </w:tabs>
        <w:ind w:left="992" w:hanging="992"/>
      </w:pPr>
      <w:bookmarkStart w:id="227" w:name="_Toc67491764"/>
      <w:r w:rsidRPr="007132D5">
        <w:t>References</w:t>
      </w:r>
      <w:bookmarkEnd w:id="227"/>
    </w:p>
    <w:p w14:paraId="478F05F4" w14:textId="77777777" w:rsidR="00657DB0" w:rsidRPr="007132D5" w:rsidRDefault="00657DB0" w:rsidP="0038791B">
      <w:pPr>
        <w:pStyle w:val="Reference"/>
        <w:numPr>
          <w:ilvl w:val="0"/>
          <w:numId w:val="35"/>
        </w:numPr>
      </w:pPr>
      <w:r w:rsidRPr="007132D5">
        <w:t xml:space="preserve">NIMA Technical Report TR8350.2 - Department of Defense World Geodetic System 1984, Its Definition and Relationships With Local Geodetic Systems, third edition - amendment 2 (June 23, </w:t>
      </w:r>
      <w:r w:rsidRPr="007132D5">
        <w:rPr>
          <w:rFonts w:cs="Arial"/>
        </w:rPr>
        <w:t>2004).</w:t>
      </w:r>
    </w:p>
    <w:p w14:paraId="54E42D51" w14:textId="77777777" w:rsidR="00657DB0" w:rsidRPr="007132D5" w:rsidRDefault="00657DB0" w:rsidP="0038791B">
      <w:pPr>
        <w:pStyle w:val="Reference"/>
        <w:numPr>
          <w:ilvl w:val="0"/>
          <w:numId w:val="35"/>
        </w:numPr>
      </w:pPr>
      <w:r w:rsidRPr="007132D5">
        <w:t>IEEE Std. 686-1997 - IEEE Standard Radar Definitions.</w:t>
      </w:r>
    </w:p>
    <w:p w14:paraId="50AB67CC" w14:textId="77777777" w:rsidR="00657DB0" w:rsidRPr="007132D5" w:rsidRDefault="00657DB0" w:rsidP="0038791B">
      <w:pPr>
        <w:pStyle w:val="Reference"/>
        <w:numPr>
          <w:ilvl w:val="0"/>
          <w:numId w:val="35"/>
        </w:numPr>
      </w:pPr>
      <w:r w:rsidRPr="007132D5">
        <w:t>IHO S-57 – IHO Transfer Standard For Digital Hydrographic Data.</w:t>
      </w:r>
    </w:p>
    <w:p w14:paraId="5AB9E21D" w14:textId="77777777" w:rsidR="00657DB0" w:rsidRPr="007132D5" w:rsidRDefault="00657DB0" w:rsidP="0038791B">
      <w:pPr>
        <w:pStyle w:val="Reference"/>
        <w:numPr>
          <w:ilvl w:val="0"/>
          <w:numId w:val="35"/>
        </w:numPr>
      </w:pPr>
      <w:r w:rsidRPr="007132D5">
        <w:t>IHO S-101 – IHO ENC Product Specification (under development in 2015).</w:t>
      </w:r>
    </w:p>
    <w:p w14:paraId="282446AE" w14:textId="77777777" w:rsidR="00657DB0" w:rsidRPr="007132D5" w:rsidRDefault="00657DB0" w:rsidP="00657DB0">
      <w:pPr>
        <w:pStyle w:val="Heading2"/>
        <w:keepNext w:val="0"/>
        <w:keepLines w:val="0"/>
        <w:tabs>
          <w:tab w:val="num" w:pos="0"/>
        </w:tabs>
        <w:spacing w:line="240" w:lineRule="auto"/>
        <w:ind w:left="851" w:right="0" w:hanging="851"/>
      </w:pPr>
      <w:bookmarkStart w:id="228" w:name="_Toc67491765"/>
      <w:commentRangeStart w:id="229"/>
      <w:r w:rsidRPr="007132D5">
        <w:t>Tracking and Data Fusion</w:t>
      </w:r>
      <w:commentRangeEnd w:id="229"/>
      <w:r>
        <w:rPr>
          <w:rStyle w:val="CommentReference"/>
          <w:rFonts w:asciiTheme="minorHAnsi" w:eastAsiaTheme="minorEastAsia" w:hAnsiTheme="minorHAnsi" w:cstheme="minorBidi"/>
          <w:b w:val="0"/>
          <w:bCs w:val="0"/>
          <w:caps w:val="0"/>
          <w:color w:val="auto"/>
        </w:rPr>
        <w:commentReference w:id="229"/>
      </w:r>
      <w:bookmarkEnd w:id="228"/>
    </w:p>
    <w:p w14:paraId="12B85A61" w14:textId="77777777" w:rsidR="00657DB0" w:rsidRPr="007132D5" w:rsidRDefault="00657DB0" w:rsidP="00657DB0">
      <w:pPr>
        <w:pStyle w:val="Heading2separationline"/>
      </w:pPr>
    </w:p>
    <w:p w14:paraId="456FF48F" w14:textId="77777777" w:rsidR="00657DB0" w:rsidRPr="007132D5" w:rsidRDefault="00657DB0" w:rsidP="00657DB0">
      <w:pPr>
        <w:pStyle w:val="BodyText"/>
        <w:rPr>
          <w:lang w:eastAsia="de-DE"/>
        </w:rPr>
      </w:pPr>
      <w:r w:rsidRPr="007132D5">
        <w:rPr>
          <w:lang w:eastAsia="de-DE"/>
        </w:rPr>
        <w:t>An up-to-date established traffic image is essential to the successful operation of a VTS.  This is typically presented as a map showing fixed geographical and man-made features and moving objects to aid decision support and general traffic management of the VTS area.  The traffic image is created by processing the raw data from the available sensors of the VTS network.</w:t>
      </w:r>
    </w:p>
    <w:p w14:paraId="7305EA10" w14:textId="77777777" w:rsidR="00657DB0" w:rsidRPr="007132D5" w:rsidRDefault="00657DB0" w:rsidP="00657DB0">
      <w:pPr>
        <w:pStyle w:val="BodyText"/>
        <w:rPr>
          <w:lang w:eastAsia="de-DE"/>
        </w:rPr>
      </w:pPr>
      <w:r w:rsidRPr="007132D5">
        <w:rPr>
          <w:lang w:eastAsia="de-DE"/>
        </w:rPr>
        <w:t>All individual sensor measurements have limited accuracy and are affected by random errors.  In order to obtain a more reliable estimate of a target position and speed vector, measurements need to be processed.</w:t>
      </w:r>
    </w:p>
    <w:p w14:paraId="44F15907" w14:textId="77777777" w:rsidR="00657DB0" w:rsidRPr="007132D5" w:rsidRDefault="00657DB0" w:rsidP="00657DB0">
      <w:pPr>
        <w:pStyle w:val="BodyText"/>
        <w:rPr>
          <w:lang w:eastAsia="de-DE"/>
        </w:rPr>
      </w:pPr>
      <w:r w:rsidRPr="007132D5">
        <w:rPr>
          <w:lang w:eastAsia="de-DE"/>
        </w:rPr>
        <w:t>The Tracking and data fusion process accepts sensor data from the available VTS sensor network and other available sources.  Then, it attempts to combine these with existing tracks for the purposes of building a traffic image.  When such data do not successfully combine with existing tracks, the Track Initiation process postulates new tentative tracks which are subsequently monitored until they either become confirmed tracks or are discarded as likely false alarms.</w:t>
      </w:r>
    </w:p>
    <w:p w14:paraId="79F14D10" w14:textId="77777777" w:rsidR="00657DB0" w:rsidRPr="007132D5" w:rsidRDefault="00657DB0" w:rsidP="00657DB0">
      <w:pPr>
        <w:pStyle w:val="BodyText"/>
        <w:rPr>
          <w:lang w:eastAsia="de-DE"/>
        </w:rPr>
      </w:pPr>
      <w:r w:rsidRPr="007132D5">
        <w:rPr>
          <w:lang w:eastAsia="de-DE"/>
        </w:rPr>
        <w:t>The resulting traffic image is displayed to the VTSO, can be used in decision support and may be provided to other agencies and allied services.</w:t>
      </w:r>
    </w:p>
    <w:p w14:paraId="392651C1" w14:textId="77777777" w:rsidR="00657DB0" w:rsidRPr="007132D5" w:rsidRDefault="00657DB0" w:rsidP="00657DB0">
      <w:pPr>
        <w:pStyle w:val="BodyText"/>
        <w:rPr>
          <w:color w:val="000000" w:themeColor="text1"/>
          <w:lang w:eastAsia="de-DE"/>
        </w:rPr>
      </w:pPr>
      <w:r w:rsidRPr="007132D5">
        <w:rPr>
          <w:lang w:eastAsia="de-DE"/>
        </w:rPr>
        <w:t>The tracking process uses models of the sensors and a set of concurrent models of the target movement to provide a best estimate of, at least, the target position, course and speed</w:t>
      </w:r>
      <w:r w:rsidRPr="007132D5">
        <w:rPr>
          <w:color w:val="000000" w:themeColor="text1"/>
          <w:lang w:eastAsia="de-DE"/>
        </w:rPr>
        <w:t xml:space="preserve"> over ground (COG, SOG).  These models are also used to optimise the association process to combine new measurements with the existing tracks.</w:t>
      </w:r>
    </w:p>
    <w:p w14:paraId="0E1B252B" w14:textId="77777777" w:rsidR="00657DB0" w:rsidRPr="007132D5" w:rsidRDefault="00657DB0" w:rsidP="00657DB0">
      <w:pPr>
        <w:pStyle w:val="BodyText"/>
        <w:rPr>
          <w:lang w:eastAsia="de-DE"/>
        </w:rPr>
      </w:pPr>
      <w:r w:rsidRPr="007132D5">
        <w:rPr>
          <w:lang w:eastAsia="de-DE"/>
        </w:rPr>
        <w:t xml:space="preserve">Some standard terms need to be outlined for clarity (see </w:t>
      </w:r>
      <w:r w:rsidRPr="007132D5">
        <w:rPr>
          <w:lang w:eastAsia="de-DE"/>
        </w:rPr>
        <w:fldChar w:fldCharType="begin"/>
      </w:r>
      <w:r w:rsidRPr="007132D5">
        <w:rPr>
          <w:lang w:eastAsia="de-DE"/>
        </w:rPr>
        <w:instrText xml:space="preserve"> REF _Ref445307332 \r \h </w:instrText>
      </w:r>
      <w:r w:rsidRPr="007132D5">
        <w:rPr>
          <w:lang w:eastAsia="de-DE"/>
        </w:rPr>
      </w:r>
      <w:r w:rsidRPr="007132D5">
        <w:rPr>
          <w:lang w:eastAsia="de-DE"/>
        </w:rPr>
        <w:fldChar w:fldCharType="separate"/>
      </w:r>
      <w:r w:rsidRPr="007132D5">
        <w:rPr>
          <w:lang w:eastAsia="de-DE"/>
        </w:rPr>
        <w:t>Figure 17</w:t>
      </w:r>
      <w:r w:rsidRPr="007132D5">
        <w:rPr>
          <w:lang w:eastAsia="de-DE"/>
        </w:rPr>
        <w:fldChar w:fldCharType="end"/>
      </w:r>
      <w:r w:rsidRPr="007132D5">
        <w:rPr>
          <w:lang w:eastAsia="de-DE"/>
        </w:rPr>
        <w:t>).</w:t>
      </w:r>
    </w:p>
    <w:p w14:paraId="426DA41C" w14:textId="77777777" w:rsidR="00657DB0" w:rsidRPr="007132D5" w:rsidRDefault="00657DB0" w:rsidP="00657DB0">
      <w:pPr>
        <w:keepNext/>
        <w:jc w:val="center"/>
        <w:rPr>
          <w:lang w:eastAsia="de-DE"/>
        </w:rPr>
      </w:pPr>
      <w:r w:rsidRPr="007132D5">
        <w:rPr>
          <w:noProof/>
          <w:lang w:val="en-US"/>
        </w:rPr>
        <w:drawing>
          <wp:inline distT="0" distB="0" distL="0" distR="0" wp14:anchorId="2BA97C51" wp14:editId="20130B4A">
            <wp:extent cx="6120130" cy="19850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king terminology hierarchy v4.jpg"/>
                    <pic:cNvPicPr/>
                  </pic:nvPicPr>
                  <pic:blipFill>
                    <a:blip r:embed="rId28">
                      <a:extLst>
                        <a:ext uri="{28A0092B-C50C-407E-A947-70E740481C1C}">
                          <a14:useLocalDpi xmlns:a14="http://schemas.microsoft.com/office/drawing/2010/main" val="0"/>
                        </a:ext>
                      </a:extLst>
                    </a:blip>
                    <a:stretch>
                      <a:fillRect/>
                    </a:stretch>
                  </pic:blipFill>
                  <pic:spPr>
                    <a:xfrm>
                      <a:off x="0" y="0"/>
                      <a:ext cx="6120130" cy="1985010"/>
                    </a:xfrm>
                    <a:prstGeom prst="rect">
                      <a:avLst/>
                    </a:prstGeom>
                  </pic:spPr>
                </pic:pic>
              </a:graphicData>
            </a:graphic>
          </wp:inline>
        </w:drawing>
      </w:r>
    </w:p>
    <w:p w14:paraId="033D9693" w14:textId="77777777" w:rsidR="00657DB0" w:rsidRPr="007132D5" w:rsidRDefault="00657DB0" w:rsidP="00657DB0">
      <w:pPr>
        <w:pStyle w:val="Figurecaption"/>
        <w:jc w:val="center"/>
      </w:pPr>
      <w:r w:rsidRPr="007132D5">
        <w:t>Typical Terminology of Tracking Functions and Processes</w:t>
      </w:r>
    </w:p>
    <w:p w14:paraId="6CC6350E" w14:textId="77777777" w:rsidR="00657DB0" w:rsidRPr="007132D5" w:rsidRDefault="00657DB0" w:rsidP="00657DB0">
      <w:pPr>
        <w:pStyle w:val="BodyText"/>
        <w:rPr>
          <w:lang w:eastAsia="de-DE"/>
        </w:rPr>
      </w:pPr>
      <w:r w:rsidRPr="007132D5">
        <w:rPr>
          <w:lang w:eastAsia="de-DE"/>
        </w:rPr>
        <w:t xml:space="preserve">It is recommended that a VTS system takes advantage of data available from multiple sensors and external sources by integrating this data in an appropriate way.  Integration can be as simple as overlaying, selectable, multiple layers of track data on the VTSO display but significant advantages can be gained by processing and combining the data within the Data Processing function.  The use of data from all available sources can significantly improve the positional accuracy of the track and other associated track information (identity, target type, COG, SOG, manoeuvre etc.). In addition, </w:t>
      </w:r>
      <w:r w:rsidRPr="007132D5">
        <w:rPr>
          <w:color w:val="000000" w:themeColor="text1"/>
          <w:lang w:eastAsia="de-DE"/>
        </w:rPr>
        <w:t>track fusion</w:t>
      </w:r>
      <w:r w:rsidRPr="007132D5">
        <w:rPr>
          <w:i/>
          <w:color w:val="99509A" w:themeColor="accent6"/>
          <w:lang w:eastAsia="de-DE"/>
        </w:rPr>
        <w:t xml:space="preserve"> </w:t>
      </w:r>
      <w:r w:rsidRPr="007132D5">
        <w:rPr>
          <w:lang w:eastAsia="de-DE"/>
        </w:rPr>
        <w:t>can include error and anomaly detection in the data from single sensors (which may incorrectly differ from other sensor derived data).</w:t>
      </w:r>
    </w:p>
    <w:p w14:paraId="0AEE4803" w14:textId="77777777" w:rsidR="00657DB0" w:rsidRPr="007132D5" w:rsidRDefault="00657DB0" w:rsidP="00657DB0">
      <w:pPr>
        <w:pStyle w:val="BodyText"/>
        <w:rPr>
          <w:lang w:eastAsia="de-DE"/>
        </w:rPr>
      </w:pPr>
      <w:r w:rsidRPr="007132D5">
        <w:rPr>
          <w:lang w:eastAsia="de-DE"/>
        </w:rPr>
        <w:t>Fusion of the data can be either combining tracks created from individual sensors or introducing the raw measurements from all sensors directly into the track filtering process.  In both cases, the track fusion process may have to deal with (un-calibrated) biases in the data originating from the different sensors (e.g. the North alignment of radar sensors).</w:t>
      </w:r>
    </w:p>
    <w:p w14:paraId="724D511C" w14:textId="77777777" w:rsidR="00657DB0" w:rsidRPr="007132D5" w:rsidRDefault="00657DB0" w:rsidP="00657DB0">
      <w:pPr>
        <w:pStyle w:val="BodyText"/>
      </w:pPr>
      <w:r w:rsidRPr="007132D5">
        <w:rPr>
          <w:lang w:eastAsia="de-DE"/>
        </w:rPr>
        <w:t xml:space="preserve">In a fully calibrated system (i.e. with minimum measurement bias), the output of </w:t>
      </w:r>
      <w:r w:rsidRPr="007132D5">
        <w:rPr>
          <w:color w:val="000000" w:themeColor="text1"/>
          <w:lang w:eastAsia="de-DE"/>
        </w:rPr>
        <w:t>a data fusion tracker (multi-sensor tracker)</w:t>
      </w:r>
      <w:r w:rsidRPr="007132D5">
        <w:t xml:space="preserve"> should not reduce the quality of the information coming from the most reliable source and in general additional accuracy or other benefits should reasonably be expected.  Track fusion also provides redundancy to minimise the consequences of sensor failure or poor detection.</w:t>
      </w:r>
    </w:p>
    <w:p w14:paraId="1B2D9DF4" w14:textId="77777777" w:rsidR="00657DB0" w:rsidRPr="007132D5" w:rsidRDefault="00657DB0" w:rsidP="00657DB0">
      <w:pPr>
        <w:pStyle w:val="BodyText"/>
      </w:pPr>
      <w:r w:rsidRPr="007132D5">
        <w:t>Track fusion is an automatic process and as such, it is recommended that VTSO interaction with this process is limited.</w:t>
      </w:r>
    </w:p>
    <w:p w14:paraId="40115A01" w14:textId="77777777" w:rsidR="00657DB0" w:rsidRPr="007132D5" w:rsidRDefault="00657DB0" w:rsidP="00657DB0">
      <w:pPr>
        <w:pStyle w:val="BodyText"/>
        <w:rPr>
          <w:lang w:eastAsia="de-DE"/>
        </w:rPr>
      </w:pPr>
      <w:r w:rsidRPr="007132D5">
        <w:rPr>
          <w:lang w:eastAsia="de-DE"/>
        </w:rPr>
        <w:t>Within this Guideline, the Tracking and Data Fusion sections consider sensor data from various sources including:</w:t>
      </w:r>
    </w:p>
    <w:p w14:paraId="74B6B353" w14:textId="77777777" w:rsidR="00657DB0" w:rsidRPr="007132D5" w:rsidRDefault="00657DB0" w:rsidP="00657DB0">
      <w:pPr>
        <w:pStyle w:val="Bullet1"/>
      </w:pPr>
      <w:r>
        <w:t>r</w:t>
      </w:r>
      <w:r w:rsidRPr="007132D5">
        <w:t>adar sensors;</w:t>
      </w:r>
    </w:p>
    <w:p w14:paraId="200A64A0" w14:textId="77777777" w:rsidR="00657DB0" w:rsidRPr="007132D5" w:rsidRDefault="00657DB0" w:rsidP="00657DB0">
      <w:pPr>
        <w:pStyle w:val="Bullet1"/>
      </w:pPr>
      <w:r>
        <w:t>a</w:t>
      </w:r>
      <w:r w:rsidRPr="007132D5">
        <w:t>djacent VTS area or other agency tracks;</w:t>
      </w:r>
    </w:p>
    <w:p w14:paraId="49C31023" w14:textId="77777777" w:rsidR="00657DB0" w:rsidRPr="007132D5" w:rsidRDefault="00657DB0" w:rsidP="00657DB0">
      <w:pPr>
        <w:pStyle w:val="Bullet1"/>
      </w:pPr>
      <w:r w:rsidRPr="007132D5">
        <w:t>AIS and Satellite AIS;</w:t>
      </w:r>
    </w:p>
    <w:p w14:paraId="5B4EE987" w14:textId="77777777" w:rsidR="00657DB0" w:rsidRPr="007132D5" w:rsidRDefault="00657DB0" w:rsidP="00657DB0">
      <w:pPr>
        <w:pStyle w:val="Bullet1"/>
      </w:pPr>
      <w:r w:rsidRPr="007132D5">
        <w:t>LRIT;</w:t>
      </w:r>
    </w:p>
    <w:p w14:paraId="7D61BF93" w14:textId="77777777" w:rsidR="00657DB0" w:rsidRPr="007132D5" w:rsidRDefault="00657DB0" w:rsidP="00657DB0">
      <w:pPr>
        <w:pStyle w:val="Bullet1"/>
      </w:pPr>
      <w:r w:rsidRPr="007132D5">
        <w:t>Electro-Optical Systems (EOS).</w:t>
      </w:r>
    </w:p>
    <w:p w14:paraId="29FF5AF2" w14:textId="77777777" w:rsidR="00657DB0" w:rsidRPr="007132D5" w:rsidRDefault="00657DB0" w:rsidP="00657DB0">
      <w:pPr>
        <w:pStyle w:val="BodyText"/>
        <w:rPr>
          <w:lang w:eastAsia="de-DE"/>
        </w:rPr>
      </w:pPr>
      <w:r w:rsidRPr="007132D5">
        <w:rPr>
          <w:lang w:eastAsia="de-DE"/>
        </w:rPr>
        <w:t>Note, contributions from mobile sensors (ship borne sensors etc.) are not normally considered, although this additional enhancement and complexity may become more widespread in the future.  The availability of more data bandwidth from ship to shore may facilitate this enhancement in the future.</w:t>
      </w:r>
    </w:p>
    <w:p w14:paraId="4450C929" w14:textId="77777777" w:rsidR="00657DB0" w:rsidRPr="007132D5" w:rsidRDefault="00657DB0" w:rsidP="00657DB0">
      <w:pPr>
        <w:pStyle w:val="BodyText"/>
        <w:rPr>
          <w:lang w:eastAsia="de-DE"/>
        </w:rPr>
      </w:pPr>
      <w:r w:rsidRPr="007132D5">
        <w:rPr>
          <w:lang w:eastAsia="de-DE"/>
        </w:rPr>
        <w:t>The design of the Tracking and data fusion process should take into account the need to translate positional information into a common geographical reference system.  One common standard datum for this is WGS84.  This translation process requires an understanding of the attributes of each sensor, for instance AIS provides geographic coordinates whereas radar measures position in terms of polar coordinates, i.e. range from the sensor and bearing relative to North, even though the data may have been translated at source, the measurement errors used within the track correlation process should reflect the type of data.</w:t>
      </w:r>
    </w:p>
    <w:p w14:paraId="6A41FC2A" w14:textId="77777777" w:rsidR="00657DB0" w:rsidRPr="007132D5" w:rsidRDefault="00657DB0" w:rsidP="00657DB0">
      <w:pPr>
        <w:pStyle w:val="BodyText"/>
        <w:rPr>
          <w:lang w:eastAsia="de-DE"/>
        </w:rPr>
      </w:pPr>
      <w:r w:rsidRPr="007132D5">
        <w:rPr>
          <w:lang w:eastAsia="de-DE"/>
        </w:rPr>
        <w:t>As mentioned above, there is also the need to accurately calibrate various sensors to the common reference system, and to each other, so that a detectable point target is measured to have a common location from all sensors providing data on such a target.  Such calibration can take the form of manual set up and routine checking and/or on-the-fly identification and correction of measurement bias within the tracking process.</w:t>
      </w:r>
    </w:p>
    <w:p w14:paraId="0073C209" w14:textId="77777777" w:rsidR="00657DB0" w:rsidRPr="007132D5" w:rsidRDefault="00657DB0" w:rsidP="00657DB0">
      <w:pPr>
        <w:pStyle w:val="BodyText"/>
        <w:rPr>
          <w:lang w:eastAsia="de-DE"/>
        </w:rPr>
      </w:pPr>
      <w:r w:rsidRPr="007132D5">
        <w:rPr>
          <w:lang w:eastAsia="de-DE"/>
        </w:rPr>
        <w:t>The time stamping of sensor data, accurately reflecting the time of observation and measurement, is essential to enable the correct and accurate traffic image to be established and maintained.  Another important performance parameter to consider is communication and processing latency through the VTS system and in particular within the Tracking and data fusion process.  This is a separate design consideration to that of time stamping to ensure that the data is presented in a timely fashion to the VTSO (or external system).</w:t>
      </w:r>
    </w:p>
    <w:p w14:paraId="73E78086" w14:textId="77777777" w:rsidR="00657DB0" w:rsidRPr="007132D5" w:rsidRDefault="00657DB0" w:rsidP="00657DB0">
      <w:pPr>
        <w:pStyle w:val="Heading3"/>
        <w:tabs>
          <w:tab w:val="num" w:pos="0"/>
        </w:tabs>
        <w:ind w:left="992" w:hanging="992"/>
      </w:pPr>
      <w:bookmarkStart w:id="230" w:name="_Toc67491766"/>
      <w:r w:rsidRPr="007132D5">
        <w:t>Plot Extraction</w:t>
      </w:r>
      <w:bookmarkEnd w:id="230"/>
    </w:p>
    <w:p w14:paraId="133A89CC" w14:textId="77777777" w:rsidR="00657DB0" w:rsidRPr="007132D5" w:rsidRDefault="00657DB0" w:rsidP="00657DB0">
      <w:pPr>
        <w:pStyle w:val="BodyText"/>
        <w:rPr>
          <w:lang w:eastAsia="de-DE"/>
        </w:rPr>
      </w:pPr>
      <w:r w:rsidRPr="007132D5">
        <w:rPr>
          <w:lang w:eastAsia="de-DE"/>
        </w:rPr>
        <w:t>The plot extraction process lies between the collection of raw sensor data and the extraction of useful information from that data.  It is highly dependent on sensor type:</w:t>
      </w:r>
    </w:p>
    <w:p w14:paraId="47C51287" w14:textId="77777777" w:rsidR="00657DB0" w:rsidRPr="007132D5" w:rsidRDefault="00657DB0" w:rsidP="00657DB0">
      <w:pPr>
        <w:pStyle w:val="Bullet1"/>
      </w:pPr>
      <w:r w:rsidRPr="007132D5">
        <w:t>An AIS, satellite AIS or LRIT plot is known to originate from a single GNSS receiver and provides a time stamped position which can be assumed, with significant confidence, to originate from one target;</w:t>
      </w:r>
    </w:p>
    <w:p w14:paraId="6E64A074" w14:textId="77777777" w:rsidR="00657DB0" w:rsidRDefault="00657DB0" w:rsidP="00657DB0">
      <w:pPr>
        <w:pStyle w:val="Bullet1"/>
      </w:pPr>
      <w:r w:rsidRPr="007132D5">
        <w:t xml:space="preserve">A radar or EOS plot has to be extracted from raw data using a thresholding process to separate it </w:t>
      </w:r>
      <w:r>
        <w:t>from noise related excursions.</w:t>
      </w:r>
    </w:p>
    <w:p w14:paraId="256C730F" w14:textId="77777777" w:rsidR="00657DB0" w:rsidRPr="007132D5" w:rsidRDefault="00657DB0" w:rsidP="00657DB0">
      <w:pPr>
        <w:pStyle w:val="Bullet1text"/>
      </w:pPr>
      <w:r w:rsidRPr="007132D5">
        <w:t>In addition, multiple candidate plots may arise from one object (due to target physical size, sensor attributes etc.) and these need to be associated and reduced to one plot where possible within the extraction process.</w:t>
      </w:r>
    </w:p>
    <w:p w14:paraId="4C86D619" w14:textId="77777777" w:rsidR="00657DB0" w:rsidRPr="007132D5" w:rsidRDefault="00657DB0" w:rsidP="00657DB0">
      <w:pPr>
        <w:pStyle w:val="Bullet1text"/>
      </w:pPr>
      <w:r w:rsidRPr="007132D5">
        <w:t>Ambiguities may also exist in the plot measurement and they need to be resolved, or, at least, highlighted for downstream resolution.</w:t>
      </w:r>
    </w:p>
    <w:p w14:paraId="6BD05A24" w14:textId="77777777" w:rsidR="00657DB0" w:rsidRPr="007132D5" w:rsidRDefault="00657DB0" w:rsidP="00657DB0">
      <w:pPr>
        <w:pStyle w:val="BodyText"/>
        <w:rPr>
          <w:lang w:eastAsia="de-DE"/>
        </w:rPr>
      </w:pPr>
      <w:r w:rsidRPr="007132D5">
        <w:rPr>
          <w:lang w:eastAsia="de-DE"/>
        </w:rPr>
        <w:t>The plot extraction process requires specialised and dedicated processing to optimise the trade-off between target detection probability and false alarm rate whilst also extracting positional data.  In addition, a strong radar plot may originate from any reflecting surface or surfaces and may not be related to a vessel or object of interest.  The subsequent plot to track association process contributes significantly to the selection of wanted radar plots from unwanted radar plots.  Besides the extraction of single object plots, the plot extraction process may also provide additional attributes or extended object information to enable subsequent tracking of, for example, icebergs or oil slicks.</w:t>
      </w:r>
    </w:p>
    <w:p w14:paraId="331F07D9" w14:textId="77777777" w:rsidR="00657DB0" w:rsidRPr="007132D5" w:rsidRDefault="00657DB0" w:rsidP="00657DB0">
      <w:pPr>
        <w:pStyle w:val="BodyText"/>
        <w:rPr>
          <w:lang w:eastAsia="de-DE"/>
        </w:rPr>
      </w:pPr>
      <w:r w:rsidRPr="007132D5">
        <w:rPr>
          <w:lang w:eastAsia="de-DE"/>
        </w:rPr>
        <w:t>Extracted plots include the following attributes:</w:t>
      </w:r>
    </w:p>
    <w:p w14:paraId="487CD18B" w14:textId="77777777" w:rsidR="00657DB0" w:rsidRPr="007132D5" w:rsidRDefault="00657DB0" w:rsidP="00657DB0">
      <w:pPr>
        <w:pStyle w:val="Bullet1"/>
      </w:pPr>
      <w:r>
        <w:t>t</w:t>
      </w:r>
      <w:r w:rsidRPr="007132D5">
        <w:t>ime of measurement;</w:t>
      </w:r>
    </w:p>
    <w:p w14:paraId="777FA6CC" w14:textId="77777777" w:rsidR="00657DB0" w:rsidRPr="007132D5" w:rsidRDefault="00657DB0" w:rsidP="00657DB0">
      <w:pPr>
        <w:pStyle w:val="Bullet1"/>
      </w:pPr>
      <w:r>
        <w:t>m</w:t>
      </w:r>
      <w:r w:rsidRPr="007132D5">
        <w:t>easured position (Cartesian or polar) and positional uncertainty;</w:t>
      </w:r>
    </w:p>
    <w:p w14:paraId="772ED020" w14:textId="77777777" w:rsidR="00657DB0" w:rsidRPr="007132D5" w:rsidRDefault="00657DB0" w:rsidP="00657DB0">
      <w:pPr>
        <w:pStyle w:val="Bullet1"/>
      </w:pPr>
      <w:r>
        <w:t>o</w:t>
      </w:r>
      <w:r w:rsidRPr="007132D5">
        <w:t>riginating sensor.</w:t>
      </w:r>
    </w:p>
    <w:p w14:paraId="59F34ABE" w14:textId="77777777" w:rsidR="00657DB0" w:rsidRPr="007132D5" w:rsidRDefault="00657DB0" w:rsidP="00657DB0">
      <w:pPr>
        <w:pStyle w:val="BodyText"/>
        <w:rPr>
          <w:lang w:eastAsia="de-DE"/>
        </w:rPr>
      </w:pPr>
      <w:r w:rsidRPr="007132D5">
        <w:rPr>
          <w:lang w:eastAsia="de-DE"/>
        </w:rPr>
        <w:t>In addition, the plots attributes may include:</w:t>
      </w:r>
    </w:p>
    <w:p w14:paraId="6587433F" w14:textId="77777777" w:rsidR="00657DB0" w:rsidRPr="007132D5" w:rsidRDefault="00657DB0" w:rsidP="00657DB0">
      <w:pPr>
        <w:pStyle w:val="Bullet1"/>
      </w:pPr>
      <w:r>
        <w:t>i</w:t>
      </w:r>
      <w:r w:rsidRPr="007132D5">
        <w:t>dentity;</w:t>
      </w:r>
    </w:p>
    <w:p w14:paraId="112BBB21" w14:textId="77777777" w:rsidR="00657DB0" w:rsidRPr="007132D5" w:rsidRDefault="00657DB0" w:rsidP="00657DB0">
      <w:pPr>
        <w:pStyle w:val="Bullet1"/>
      </w:pPr>
      <w:r>
        <w:t>r</w:t>
      </w:r>
      <w:r w:rsidRPr="007132D5">
        <w:t>adial (Doppler) speed;</w:t>
      </w:r>
    </w:p>
    <w:p w14:paraId="55B6A266" w14:textId="77777777" w:rsidR="00657DB0" w:rsidRPr="007132D5" w:rsidRDefault="00657DB0" w:rsidP="00657DB0">
      <w:pPr>
        <w:pStyle w:val="Bullet1"/>
      </w:pPr>
      <w:r>
        <w:t>p</w:t>
      </w:r>
      <w:r w:rsidRPr="007132D5">
        <w:t>hysical extent of the plot;</w:t>
      </w:r>
    </w:p>
    <w:p w14:paraId="5A8112D9" w14:textId="77777777" w:rsidR="00657DB0" w:rsidRPr="007132D5" w:rsidRDefault="00657DB0" w:rsidP="00657DB0">
      <w:pPr>
        <w:pStyle w:val="Bullet1"/>
      </w:pPr>
      <w:r>
        <w:t>s</w:t>
      </w:r>
      <w:r w:rsidRPr="007132D5">
        <w:t>ignal strength.</w:t>
      </w:r>
    </w:p>
    <w:p w14:paraId="24BCE8F9" w14:textId="77777777" w:rsidR="00657DB0" w:rsidRPr="007132D5" w:rsidRDefault="00657DB0" w:rsidP="00657DB0">
      <w:pPr>
        <w:pStyle w:val="BodyText"/>
        <w:rPr>
          <w:lang w:eastAsia="de-DE"/>
        </w:rPr>
      </w:pPr>
      <w:r w:rsidRPr="007132D5">
        <w:rPr>
          <w:lang w:eastAsia="de-DE"/>
        </w:rPr>
        <w:t>In general, the plot extraction process is fully automatic, relying on programmed algorithms tuned to optimise the process to the sensor characteristics and the topography of the coverage area.</w:t>
      </w:r>
    </w:p>
    <w:p w14:paraId="7E425FA3" w14:textId="77777777" w:rsidR="00657DB0" w:rsidRPr="007132D5" w:rsidRDefault="00657DB0" w:rsidP="00657DB0">
      <w:pPr>
        <w:pStyle w:val="Heading3"/>
        <w:tabs>
          <w:tab w:val="num" w:pos="0"/>
        </w:tabs>
        <w:ind w:left="992" w:hanging="992"/>
      </w:pPr>
      <w:bookmarkStart w:id="231" w:name="_Toc67491767"/>
      <w:r w:rsidRPr="007132D5">
        <w:t>Tracking</w:t>
      </w:r>
      <w:bookmarkEnd w:id="231"/>
    </w:p>
    <w:p w14:paraId="535BDF7C" w14:textId="77777777" w:rsidR="00657DB0" w:rsidRPr="007132D5" w:rsidRDefault="00657DB0" w:rsidP="00657DB0">
      <w:pPr>
        <w:pStyle w:val="Heading4"/>
        <w:tabs>
          <w:tab w:val="num" w:pos="0"/>
        </w:tabs>
        <w:ind w:left="1134" w:hanging="1134"/>
      </w:pPr>
      <w:r w:rsidRPr="007132D5">
        <w:t>Plot-to-Track Association</w:t>
      </w:r>
    </w:p>
    <w:p w14:paraId="069967D9" w14:textId="77777777" w:rsidR="00657DB0" w:rsidRPr="007132D5" w:rsidRDefault="00657DB0" w:rsidP="00657DB0">
      <w:pPr>
        <w:pStyle w:val="BodyText"/>
      </w:pPr>
      <w:r w:rsidRPr="007132D5">
        <w:t>Plot-to-Track Association is the selection of the most likely track, representing the object, for each (incoming) plot and the identification of plots which do not associate with any existing track.</w:t>
      </w:r>
    </w:p>
    <w:p w14:paraId="4631B477" w14:textId="77777777" w:rsidR="00657DB0" w:rsidRPr="007132D5" w:rsidRDefault="00657DB0" w:rsidP="00657DB0">
      <w:pPr>
        <w:pStyle w:val="BodyText"/>
      </w:pPr>
      <w:r w:rsidRPr="007132D5">
        <w:t>The extracted plots are passed to the tracking process and those which fail to correlate with existing tracks become candidates for the initiation of new tracks.  Those plots which correlate successfully with existing confirmed or tentative tracks will be used to update the associating track.</w:t>
      </w:r>
    </w:p>
    <w:p w14:paraId="7BE521C1" w14:textId="77777777" w:rsidR="00657DB0" w:rsidRPr="007132D5" w:rsidRDefault="00657DB0" w:rsidP="00657DB0">
      <w:pPr>
        <w:pStyle w:val="BodyText"/>
      </w:pPr>
      <w:r w:rsidRPr="007132D5">
        <w:t>Plot-to-Track association involves the forward prediction of the track attributes (e.g. position) to a time which corresponds with the time-stamped update(s) contained within the new plot.  After allowance for elapsed time since last update, measurement noise and the possibility of reasonable target manoeuvre, a test for correlation with the new plot is used to either associate the plot or discard the plot (from this track).  This process is repeated for all tracks (and plots) so that the discarded plots can be passed to the track initiation process.</w:t>
      </w:r>
    </w:p>
    <w:p w14:paraId="204CD1DE" w14:textId="77777777" w:rsidR="00657DB0" w:rsidRPr="007132D5" w:rsidRDefault="00657DB0" w:rsidP="00657DB0">
      <w:pPr>
        <w:pStyle w:val="BodyText"/>
      </w:pPr>
      <w:r w:rsidRPr="007132D5">
        <w:t>Note: plots arrive asynchronously from any available sensor.</w:t>
      </w:r>
    </w:p>
    <w:p w14:paraId="3E1BE2BA" w14:textId="77777777" w:rsidR="00657DB0" w:rsidRPr="007132D5" w:rsidRDefault="00657DB0" w:rsidP="00657DB0">
      <w:pPr>
        <w:pStyle w:val="Heading4"/>
        <w:tabs>
          <w:tab w:val="num" w:pos="0"/>
        </w:tabs>
        <w:ind w:left="1134" w:hanging="1134"/>
      </w:pPr>
      <w:r w:rsidRPr="007132D5">
        <w:t>Track Initiation</w:t>
      </w:r>
    </w:p>
    <w:p w14:paraId="4ED5D26F" w14:textId="77777777" w:rsidR="00657DB0" w:rsidRPr="007132D5" w:rsidRDefault="00657DB0" w:rsidP="00657DB0">
      <w:pPr>
        <w:pStyle w:val="BodyText"/>
      </w:pPr>
      <w:r w:rsidRPr="007132D5">
        <w:t>The plots remaining un-associated following the plot to track association process may contain plots originating from real targets.  These plots are used in the track initiation process to establish a list of uniquely identified, tentative tracks.</w:t>
      </w:r>
    </w:p>
    <w:p w14:paraId="7BF6D67F" w14:textId="77777777" w:rsidR="00657DB0" w:rsidRPr="007132D5" w:rsidRDefault="00657DB0" w:rsidP="00657DB0">
      <w:pPr>
        <w:pStyle w:val="BodyText"/>
      </w:pPr>
      <w:r w:rsidRPr="007132D5">
        <w:t xml:space="preserve">In general, the track initiation process is automatic but geographic limitations may be invoked upon areas where automatic initiation should and should not occur.  Although VTS systems often include the possibility for manual track initiation, reliance on this method of initiation can significantly load and distract the VTSO.  The dependence on this type of track initiation should, therefore, be kept to a minimum.  </w:t>
      </w:r>
    </w:p>
    <w:p w14:paraId="478FAEBD" w14:textId="77777777" w:rsidR="00657DB0" w:rsidRPr="007132D5" w:rsidRDefault="00657DB0" w:rsidP="00657DB0">
      <w:pPr>
        <w:pStyle w:val="BodyText"/>
      </w:pPr>
      <w:r w:rsidRPr="007132D5">
        <w:t>It can be assumed that an externally sourced (and likely to be externally maintained) track is very likely to become a track in the VTS area of interest and therefore a track can be initiated.  AIS plots which have failed to associate, typically initiate a new tentative track.  Radar plots, which have failed to associate, require additional confidence building algorithms before completing the initiation of new tracks.</w:t>
      </w:r>
    </w:p>
    <w:p w14:paraId="6E2F5203" w14:textId="77777777" w:rsidR="00657DB0" w:rsidRPr="007132D5" w:rsidRDefault="00657DB0" w:rsidP="00657DB0">
      <w:pPr>
        <w:pStyle w:val="BodyText"/>
      </w:pPr>
      <w:r w:rsidRPr="007132D5">
        <w:t xml:space="preserve">The track initiation process in combination with the plot extraction process needs to strike a balance between the ability to detect true targets of a certain type (especially small targets) and the possible initiation of false tracks.  Lowering the plot detection threshold or relaxing the initiation rules, allows more true targets to be detected at the expense of an increased false track rate.  This will require system level tuning (supported by modelling if appropriate) to optimise performance and achieve the VTS operational </w:t>
      </w:r>
      <w:r>
        <w:t>requirements</w:t>
      </w:r>
      <w:r w:rsidRPr="007132D5">
        <w:t>.</w:t>
      </w:r>
    </w:p>
    <w:p w14:paraId="286A36A0" w14:textId="77777777" w:rsidR="00657DB0" w:rsidRPr="007132D5" w:rsidRDefault="00657DB0" w:rsidP="00657DB0">
      <w:pPr>
        <w:pStyle w:val="BodyText"/>
      </w:pPr>
      <w:r w:rsidRPr="007132D5">
        <w:t>In other words, there is a trade-off between a higher target detection probability, a larger initiation delay or a larger false target rate.</w:t>
      </w:r>
    </w:p>
    <w:p w14:paraId="0DBE6395" w14:textId="77777777" w:rsidR="00657DB0" w:rsidRPr="007132D5" w:rsidRDefault="00657DB0" w:rsidP="00657DB0">
      <w:pPr>
        <w:pStyle w:val="Heading4"/>
        <w:tabs>
          <w:tab w:val="num" w:pos="0"/>
        </w:tabs>
        <w:ind w:left="1134" w:hanging="1134"/>
      </w:pPr>
      <w:r w:rsidRPr="007132D5">
        <w:t>Track Maintenance</w:t>
      </w:r>
    </w:p>
    <w:p w14:paraId="5BFEFB3B" w14:textId="77777777" w:rsidR="00657DB0" w:rsidRPr="007132D5" w:rsidRDefault="00657DB0" w:rsidP="00657DB0">
      <w:pPr>
        <w:pStyle w:val="BodyText"/>
      </w:pPr>
      <w:r w:rsidRPr="007132D5">
        <w:t>Within a tracking system, the tracks generally pass through the following stages:</w:t>
      </w:r>
    </w:p>
    <w:p w14:paraId="5FF8F7CC" w14:textId="77777777" w:rsidR="00657DB0" w:rsidRPr="007132D5" w:rsidRDefault="00657DB0" w:rsidP="00657DB0">
      <w:pPr>
        <w:pStyle w:val="Bullet1"/>
      </w:pPr>
      <w:r>
        <w:t>t</w:t>
      </w:r>
      <w:r w:rsidRPr="007132D5">
        <w:t>entative tracking;</w:t>
      </w:r>
    </w:p>
    <w:p w14:paraId="6D47467E" w14:textId="77777777" w:rsidR="00657DB0" w:rsidRPr="007132D5" w:rsidRDefault="00657DB0" w:rsidP="00657DB0">
      <w:pPr>
        <w:pStyle w:val="Bullet1"/>
      </w:pPr>
      <w:r>
        <w:t>c</w:t>
      </w:r>
      <w:r w:rsidRPr="007132D5">
        <w:t>onfirmed tracking (including the possibility of coasting);</w:t>
      </w:r>
    </w:p>
    <w:p w14:paraId="62683380" w14:textId="77777777" w:rsidR="00657DB0" w:rsidRPr="007132D5" w:rsidRDefault="00657DB0" w:rsidP="00657DB0">
      <w:pPr>
        <w:pStyle w:val="Bullet1"/>
      </w:pPr>
      <w:r>
        <w:t>t</w:t>
      </w:r>
      <w:r w:rsidRPr="007132D5">
        <w:t>rack termination.</w:t>
      </w:r>
    </w:p>
    <w:p w14:paraId="528CACB6" w14:textId="77777777" w:rsidR="00657DB0" w:rsidRPr="007132D5" w:rsidRDefault="00657DB0" w:rsidP="00657DB0">
      <w:pPr>
        <w:pStyle w:val="BodyText"/>
      </w:pPr>
      <w:r w:rsidRPr="007132D5">
        <w:t>The following sections, track updating and track validation, describe the regular repeated processing that occurs within these stages.</w:t>
      </w:r>
    </w:p>
    <w:p w14:paraId="79CA9B94" w14:textId="77777777" w:rsidR="00657DB0" w:rsidRPr="007132D5" w:rsidRDefault="00657DB0" w:rsidP="00657DB0">
      <w:pPr>
        <w:pStyle w:val="BodyText"/>
        <w:rPr>
          <w:b/>
        </w:rPr>
      </w:pPr>
      <w:r w:rsidRPr="007132D5">
        <w:rPr>
          <w:b/>
          <w:color w:val="407EC9"/>
        </w:rPr>
        <w:t>Track Updating</w:t>
      </w:r>
    </w:p>
    <w:p w14:paraId="6CBF7852" w14:textId="77777777" w:rsidR="00657DB0" w:rsidRPr="007132D5" w:rsidRDefault="00657DB0" w:rsidP="00657DB0">
      <w:pPr>
        <w:pStyle w:val="BodyText"/>
      </w:pPr>
      <w:r w:rsidRPr="007132D5">
        <w:t xml:space="preserve">The extracted plots which associate with existing tracks are used to update those tracks by combining the plot data with the track predictions in accordance with the chosen tracking filter(s). </w:t>
      </w:r>
      <w:r>
        <w:t xml:space="preserve"> </w:t>
      </w:r>
      <w:r w:rsidRPr="007132D5">
        <w:t xml:space="preserve">Various mathematical techniques are available to forward predict and update the track position and trajectory information. </w:t>
      </w:r>
      <w:r>
        <w:t xml:space="preserve"> </w:t>
      </w:r>
      <w:r w:rsidRPr="007132D5">
        <w:t>These techniques vary from simple to very complex with a more or less increasing level of performance. In complex traffic situations it may be appropriate to consider the use of the more advanced algorithms.</w:t>
      </w:r>
    </w:p>
    <w:p w14:paraId="0877CFDD" w14:textId="77777777" w:rsidR="00657DB0" w:rsidRPr="007132D5" w:rsidRDefault="00657DB0" w:rsidP="00657DB0">
      <w:pPr>
        <w:pStyle w:val="BodyText"/>
      </w:pPr>
      <w:r w:rsidRPr="007132D5">
        <w:t xml:space="preserve">As track paths approach or cross each other, additional rules are required to minimise the chances of lost tracks as all the available update information may tend to be associated with one rather than with both tracks.  The use of AIS sensors and high resolution passive sensors reduces this possibility, but in some circumstances lost updates to one or both tracks may be inevitable.  In real traffic situations, the approach of a small pilot vessel to a large shipping vessel will create this situation on an everyday basis. </w:t>
      </w:r>
    </w:p>
    <w:p w14:paraId="776DFE50" w14:textId="77777777" w:rsidR="00657DB0" w:rsidRPr="007132D5" w:rsidRDefault="00657DB0" w:rsidP="00657DB0">
      <w:pPr>
        <w:pStyle w:val="BodyText"/>
        <w:rPr>
          <w:b/>
        </w:rPr>
      </w:pPr>
      <w:r w:rsidRPr="007132D5">
        <w:rPr>
          <w:b/>
          <w:color w:val="407EC9"/>
        </w:rPr>
        <w:t>Track Validation</w:t>
      </w:r>
    </w:p>
    <w:p w14:paraId="51C249A2" w14:textId="77777777" w:rsidR="00657DB0" w:rsidRPr="007132D5" w:rsidRDefault="00657DB0" w:rsidP="00657DB0">
      <w:pPr>
        <w:pStyle w:val="BodyText"/>
      </w:pPr>
      <w:r w:rsidRPr="007132D5">
        <w:t xml:space="preserve">Tracks should be validated against the possibility that they are, or have become, false tracks.  Assessment of track quality and erratic track update behaviour may be considered as techniques to provide validation.  The tracking system should be able to react quickly and initiate termination rules once it becomes clear that a false track may have been created (see Section </w:t>
      </w:r>
      <w:r w:rsidRPr="007132D5">
        <w:fldChar w:fldCharType="begin"/>
      </w:r>
      <w:r w:rsidRPr="007132D5">
        <w:instrText xml:space="preserve"> REF _Ref418520765 \r \h </w:instrText>
      </w:r>
      <w:r w:rsidRPr="007132D5">
        <w:fldChar w:fldCharType="separate"/>
      </w:r>
      <w:r w:rsidRPr="007132D5">
        <w:t>9.3.4.1</w:t>
      </w:r>
      <w:r w:rsidRPr="007132D5">
        <w:fldChar w:fldCharType="end"/>
      </w:r>
      <w:r w:rsidRPr="007132D5">
        <w:t xml:space="preserve"> for further information).</w:t>
      </w:r>
      <w:r>
        <w:t xml:space="preserve"> </w:t>
      </w:r>
      <w:r w:rsidRPr="007132D5">
        <w:t xml:space="preserve"> False tracks, from whatever mechanism, should be avoided in safety critical areas and occasionally accepted in other areas where surveillance and traffic monitoring is the priority.  Note; operational requirements regarding the detection of small targets may result in an increase in the probability of false tracks.</w:t>
      </w:r>
    </w:p>
    <w:p w14:paraId="258FAE62" w14:textId="77777777" w:rsidR="00657DB0" w:rsidRPr="007132D5" w:rsidRDefault="00657DB0" w:rsidP="00657DB0">
      <w:pPr>
        <w:pStyle w:val="BodyText"/>
      </w:pPr>
      <w:r w:rsidRPr="007132D5">
        <w:t>It may be appropriated to not terminate tracks immediately when there are no sensors measurements but allow some time during which the track is coasting.</w:t>
      </w:r>
      <w:r>
        <w:t xml:space="preserve"> </w:t>
      </w:r>
      <w:r w:rsidRPr="007132D5">
        <w:t xml:space="preserve"> In such cases, coasting rules may be defined to take into account the need for intentional track coasting such as in areas obscured from sensor coverage.</w:t>
      </w:r>
    </w:p>
    <w:p w14:paraId="1421B9F9" w14:textId="77777777" w:rsidR="00657DB0" w:rsidRPr="007132D5" w:rsidRDefault="00657DB0" w:rsidP="00657DB0">
      <w:pPr>
        <w:pStyle w:val="Heading3"/>
        <w:tabs>
          <w:tab w:val="num" w:pos="0"/>
        </w:tabs>
        <w:ind w:left="992" w:hanging="992"/>
      </w:pPr>
      <w:bookmarkStart w:id="232" w:name="_Toc67491768"/>
      <w:r w:rsidRPr="007132D5">
        <w:t>Track Data Output</w:t>
      </w:r>
      <w:bookmarkEnd w:id="232"/>
    </w:p>
    <w:p w14:paraId="6CE84D29" w14:textId="77777777" w:rsidR="00657DB0" w:rsidRPr="007132D5" w:rsidRDefault="00657DB0" w:rsidP="00657DB0">
      <w:pPr>
        <w:pStyle w:val="BodyText"/>
      </w:pPr>
      <w:r w:rsidRPr="007132D5">
        <w:t>Consideration needs to be given to the output of track data to other VTS sub-systems such as the display of the established traffic image to the VTSO.  The display is not normally considered to be part of the Tracking Function, but the appropriate tracking information will need to be available for display and for presentation on demand.  It may also be appropriate to offer the ability to access and display raw sensor data, plot data and tentative track data.</w:t>
      </w:r>
    </w:p>
    <w:p w14:paraId="26E51794" w14:textId="77777777" w:rsidR="00657DB0" w:rsidRPr="007132D5" w:rsidRDefault="00657DB0" w:rsidP="00657DB0">
      <w:pPr>
        <w:pStyle w:val="BodyText"/>
      </w:pPr>
      <w:r w:rsidRPr="007132D5">
        <w:t>The display of confirmed tracks is likely to be essential to the VTSO tasks and therefore it is recommended that the display HMI minimises the possibility of unintentionally hiding this information.</w:t>
      </w:r>
    </w:p>
    <w:p w14:paraId="3DC66201" w14:textId="77777777" w:rsidR="00657DB0" w:rsidRPr="007132D5" w:rsidRDefault="00657DB0" w:rsidP="00657DB0">
      <w:pPr>
        <w:pStyle w:val="BodyText"/>
      </w:pPr>
      <w:r w:rsidRPr="007132D5">
        <w:t>The HMI aspects of the display function will consider the use of symbols, colours, text etc. for the display of track information.  Typically, track information will be presented onto an electronic chart (using a common reference) of the VTS area.</w:t>
      </w:r>
    </w:p>
    <w:p w14:paraId="7EAAA703" w14:textId="77777777" w:rsidR="00657DB0" w:rsidRPr="007132D5" w:rsidRDefault="00657DB0" w:rsidP="00657DB0">
      <w:pPr>
        <w:pStyle w:val="BodyText"/>
      </w:pPr>
      <w:r w:rsidRPr="007132D5">
        <w:t>Track information, which might be required for display to the VTSO, includes:</w:t>
      </w:r>
    </w:p>
    <w:p w14:paraId="73D61872" w14:textId="77777777" w:rsidR="00657DB0" w:rsidRPr="007132D5" w:rsidRDefault="00657DB0" w:rsidP="00657DB0">
      <w:pPr>
        <w:pStyle w:val="Bullet1"/>
      </w:pPr>
      <w:r>
        <w:t>c</w:t>
      </w:r>
      <w:r w:rsidRPr="007132D5">
        <w:t>urrent location;</w:t>
      </w:r>
    </w:p>
    <w:p w14:paraId="7774BF14" w14:textId="77777777" w:rsidR="00657DB0" w:rsidRPr="007132D5" w:rsidRDefault="00657DB0" w:rsidP="00657DB0">
      <w:pPr>
        <w:pStyle w:val="Bullet1"/>
      </w:pPr>
      <w:r>
        <w:t>v</w:t>
      </w:r>
      <w:r w:rsidRPr="007132D5">
        <w:t xml:space="preserve">essel </w:t>
      </w:r>
      <w:r>
        <w:t>i</w:t>
      </w:r>
      <w:r w:rsidRPr="007132D5">
        <w:t>dentity;</w:t>
      </w:r>
    </w:p>
    <w:p w14:paraId="54D3513C" w14:textId="77777777" w:rsidR="00657DB0" w:rsidRPr="007132D5" w:rsidRDefault="00657DB0" w:rsidP="00657DB0">
      <w:pPr>
        <w:pStyle w:val="Bullet1"/>
      </w:pPr>
      <w:r>
        <w:t>s</w:t>
      </w:r>
      <w:r w:rsidRPr="007132D5">
        <w:t>peed and course over ground;</w:t>
      </w:r>
    </w:p>
    <w:p w14:paraId="49E04516" w14:textId="77777777" w:rsidR="00657DB0" w:rsidRPr="007132D5" w:rsidRDefault="00657DB0" w:rsidP="00657DB0">
      <w:pPr>
        <w:pStyle w:val="Bullet1"/>
      </w:pPr>
      <w:r>
        <w:t>t</w:t>
      </w:r>
      <w:r w:rsidRPr="007132D5">
        <w:t>rack history;</w:t>
      </w:r>
    </w:p>
    <w:p w14:paraId="3BC7321C" w14:textId="77777777" w:rsidR="00657DB0" w:rsidRPr="007132D5" w:rsidRDefault="00657DB0" w:rsidP="00657DB0">
      <w:pPr>
        <w:pStyle w:val="Bullet1"/>
      </w:pPr>
      <w:r>
        <w:t>c</w:t>
      </w:r>
      <w:r w:rsidRPr="007132D5">
        <w:t>ontributing sensors (and lack of updates i.e. coasting);</w:t>
      </w:r>
    </w:p>
    <w:p w14:paraId="63DA4332" w14:textId="77777777" w:rsidR="00657DB0" w:rsidRPr="007132D5" w:rsidRDefault="00657DB0" w:rsidP="00657DB0">
      <w:pPr>
        <w:pStyle w:val="Bullet1"/>
      </w:pPr>
      <w:r>
        <w:t>a</w:t>
      </w:r>
      <w:r w:rsidRPr="007132D5">
        <w:t>ssociating plot data;</w:t>
      </w:r>
    </w:p>
    <w:p w14:paraId="4750CC00" w14:textId="77777777" w:rsidR="00657DB0" w:rsidRPr="007132D5" w:rsidRDefault="00657DB0" w:rsidP="00657DB0">
      <w:pPr>
        <w:pStyle w:val="Bullet1"/>
      </w:pPr>
      <w:r>
        <w:t>d</w:t>
      </w:r>
      <w:r w:rsidRPr="007132D5">
        <w:t>estination and ETA;</w:t>
      </w:r>
    </w:p>
    <w:p w14:paraId="01AEF8FD" w14:textId="77777777" w:rsidR="00657DB0" w:rsidRPr="007132D5" w:rsidRDefault="00657DB0" w:rsidP="00657DB0">
      <w:pPr>
        <w:pStyle w:val="Bullet1"/>
      </w:pPr>
      <w:r>
        <w:t>p</w:t>
      </w:r>
      <w:r w:rsidRPr="007132D5">
        <w:t>assage plan;</w:t>
      </w:r>
    </w:p>
    <w:p w14:paraId="3092C559" w14:textId="77777777" w:rsidR="00657DB0" w:rsidRPr="007132D5" w:rsidRDefault="00657DB0" w:rsidP="00657DB0">
      <w:pPr>
        <w:pStyle w:val="Bullet1"/>
      </w:pPr>
      <w:r>
        <w:t>c</w:t>
      </w:r>
      <w:r w:rsidRPr="007132D5">
        <w:t>argo;</w:t>
      </w:r>
    </w:p>
    <w:p w14:paraId="09A9AD19" w14:textId="77777777" w:rsidR="00657DB0" w:rsidRPr="007132D5" w:rsidRDefault="00657DB0" w:rsidP="00657DB0">
      <w:pPr>
        <w:pStyle w:val="Bullet1"/>
      </w:pPr>
      <w:r>
        <w:t>c</w:t>
      </w:r>
      <w:r w:rsidRPr="007132D5">
        <w:t>rew and passenger details.</w:t>
      </w:r>
    </w:p>
    <w:p w14:paraId="4D624051" w14:textId="77777777" w:rsidR="00657DB0" w:rsidRPr="007132D5" w:rsidRDefault="00657DB0" w:rsidP="00657DB0">
      <w:pPr>
        <w:pStyle w:val="BodyText"/>
      </w:pPr>
      <w:r w:rsidRPr="007132D5">
        <w:t>Note: there is a trade-off in the HMI to be considered between presentation clarity, data overload, track density and VTSO interaction to interrogate a track for additional information.</w:t>
      </w:r>
    </w:p>
    <w:p w14:paraId="4D4A5205" w14:textId="77777777" w:rsidR="00657DB0" w:rsidRPr="007132D5" w:rsidRDefault="00657DB0" w:rsidP="00657DB0">
      <w:pPr>
        <w:pStyle w:val="Heading3"/>
        <w:tabs>
          <w:tab w:val="num" w:pos="0"/>
        </w:tabs>
        <w:ind w:left="992" w:hanging="992"/>
      </w:pPr>
      <w:bookmarkStart w:id="233" w:name="_Toc67491769"/>
      <w:r w:rsidRPr="007132D5">
        <w:t>Track Management</w:t>
      </w:r>
      <w:bookmarkEnd w:id="233"/>
    </w:p>
    <w:p w14:paraId="3739678D" w14:textId="77777777" w:rsidR="00657DB0" w:rsidRPr="007132D5" w:rsidRDefault="00657DB0" w:rsidP="00657DB0">
      <w:pPr>
        <w:pStyle w:val="Heading4"/>
        <w:tabs>
          <w:tab w:val="num" w:pos="0"/>
        </w:tabs>
        <w:ind w:left="1134" w:hanging="1134"/>
      </w:pPr>
      <w:r w:rsidRPr="007132D5">
        <w:t>Track Termination</w:t>
      </w:r>
    </w:p>
    <w:p w14:paraId="30466EFB" w14:textId="77777777" w:rsidR="00657DB0" w:rsidRPr="007132D5" w:rsidRDefault="00657DB0" w:rsidP="00657DB0">
      <w:pPr>
        <w:pStyle w:val="BodyText"/>
      </w:pPr>
      <w:r w:rsidRPr="007132D5">
        <w:t>If a confirmed track either:</w:t>
      </w:r>
    </w:p>
    <w:p w14:paraId="191C5619" w14:textId="77777777" w:rsidR="00657DB0" w:rsidRPr="007132D5" w:rsidRDefault="00657DB0" w:rsidP="00657DB0">
      <w:pPr>
        <w:pStyle w:val="Bullet1"/>
      </w:pPr>
      <w:r>
        <w:t>m</w:t>
      </w:r>
      <w:r w:rsidRPr="007132D5">
        <w:t>oves outside a user defined coverage area;</w:t>
      </w:r>
    </w:p>
    <w:p w14:paraId="6F1FB86C" w14:textId="77777777" w:rsidR="00657DB0" w:rsidRPr="007132D5" w:rsidRDefault="00657DB0" w:rsidP="00657DB0">
      <w:pPr>
        <w:pStyle w:val="Bullet1"/>
      </w:pPr>
      <w:r>
        <w:t>m</w:t>
      </w:r>
      <w:r w:rsidRPr="007132D5">
        <w:t>oves into a user defined non-tracking area;</w:t>
      </w:r>
    </w:p>
    <w:p w14:paraId="2EF3020B" w14:textId="77777777" w:rsidR="00657DB0" w:rsidRPr="007132D5" w:rsidRDefault="00657DB0" w:rsidP="00657DB0">
      <w:pPr>
        <w:pStyle w:val="Bullet1"/>
      </w:pPr>
      <w:r>
        <w:t>h</w:t>
      </w:r>
      <w:r w:rsidRPr="007132D5">
        <w:t>as track updates which do not follow the expected behaviour;  or</w:t>
      </w:r>
    </w:p>
    <w:p w14:paraId="3BA22EBF" w14:textId="77777777" w:rsidR="00657DB0" w:rsidRPr="007132D5" w:rsidRDefault="00657DB0" w:rsidP="00657DB0">
      <w:pPr>
        <w:pStyle w:val="Bullet1"/>
      </w:pPr>
      <w:r>
        <w:t>i</w:t>
      </w:r>
      <w:r w:rsidRPr="007132D5">
        <w:t>f the track cannot be updated with new plots over a certain length of time.</w:t>
      </w:r>
    </w:p>
    <w:p w14:paraId="57E82B8E" w14:textId="77777777" w:rsidR="00657DB0" w:rsidRPr="007132D5" w:rsidRDefault="00657DB0" w:rsidP="00657DB0">
      <w:pPr>
        <w:pStyle w:val="BodyText"/>
        <w:ind w:left="54"/>
      </w:pPr>
      <w:r w:rsidRPr="007132D5">
        <w:t>then the track should be terminated.  In certain cases, as defined by the VTS Authority, the VTSO should receive a warning of imminent track termination, and also the VTSO may be provided with a facility, via the HMI, to manually terminate a track.</w:t>
      </w:r>
    </w:p>
    <w:p w14:paraId="00DBBC15" w14:textId="77777777" w:rsidR="00657DB0" w:rsidRPr="007132D5" w:rsidRDefault="00657DB0" w:rsidP="00657DB0">
      <w:pPr>
        <w:pStyle w:val="BodyText"/>
      </w:pPr>
      <w:r w:rsidRPr="007132D5">
        <w:t>Track loss may occur as a result of targets not being detected by sensors for a certain time.  Note: the loss of target detection is likely to occur in the vicinity of obstructions such as bridges, land masses etc.  In order to cover expected areas of poor detection, the system may be configured to bridge gaps in coverage e.g. by coasting previously reliable tracks.  The VTS Authority should address any critical areas, such as the vicinity of bridges, and explain expectations to tracking to allow VTS suppliers to design appropriate rules in such critical areas.  Another source of track loss is the occurrence of target manoeuvre outside the expected behaviour.</w:t>
      </w:r>
    </w:p>
    <w:p w14:paraId="08CB2EC6" w14:textId="77777777" w:rsidR="00657DB0" w:rsidRPr="007132D5" w:rsidRDefault="00657DB0" w:rsidP="00657DB0">
      <w:pPr>
        <w:pStyle w:val="BodyText"/>
      </w:pPr>
      <w:r w:rsidRPr="007132D5">
        <w:t>The conditions for track termination may need to be adaptable and adjustable in different areas or traffic / weather conditions.  This additional complexity may be set up on system commissioning, user adjustable or even automatically reactive to real world data.</w:t>
      </w:r>
    </w:p>
    <w:p w14:paraId="75CE1DCC" w14:textId="77777777" w:rsidR="00657DB0" w:rsidRPr="007132D5" w:rsidRDefault="00657DB0" w:rsidP="00657DB0">
      <w:pPr>
        <w:pStyle w:val="BodyText"/>
      </w:pPr>
      <w:r w:rsidRPr="007132D5">
        <w:t>In addition to the above there may be some special classes of tracked objects that require special track processing.  Special rules may be required to allow for unexpected appearance and disappearance of submarines, the possibility of obscuration by moving objects in the area of interest or the need to track extended objects such as icebergs, oil slicks and weather effects (and to monitor their size and changes in their shape).</w:t>
      </w:r>
    </w:p>
    <w:p w14:paraId="7F5A0577" w14:textId="77777777" w:rsidR="00657DB0" w:rsidRPr="007132D5" w:rsidRDefault="00657DB0" w:rsidP="00657DB0">
      <w:pPr>
        <w:pStyle w:val="Heading4"/>
        <w:tabs>
          <w:tab w:val="num" w:pos="0"/>
        </w:tabs>
        <w:ind w:left="1134" w:hanging="1134"/>
      </w:pPr>
      <w:r w:rsidRPr="007132D5">
        <w:t>Track Identification</w:t>
      </w:r>
    </w:p>
    <w:p w14:paraId="3B90B379" w14:textId="77777777" w:rsidR="00657DB0" w:rsidRPr="007132D5" w:rsidRDefault="00657DB0" w:rsidP="00657DB0">
      <w:pPr>
        <w:pStyle w:val="BodyText"/>
      </w:pPr>
      <w:r w:rsidRPr="007132D5">
        <w:t>Tracks should be uniquely identified, noting that other methods of vessel identification may conflict or overlap, such as internal and external databases (Lloyd’s, SafeSeaNet, single-hull database, various incident/black lists, on-board identity, adjacent VTS and other allied services etc.) and local identification methods such as those arising from AIS data, voice communications and associated direction finding, camera recognition (manual and automatic).</w:t>
      </w:r>
    </w:p>
    <w:p w14:paraId="3941EB92" w14:textId="77777777" w:rsidR="00657DB0" w:rsidRPr="007132D5" w:rsidRDefault="00657DB0" w:rsidP="00657DB0">
      <w:pPr>
        <w:pStyle w:val="Heading3"/>
        <w:tabs>
          <w:tab w:val="num" w:pos="0"/>
        </w:tabs>
        <w:ind w:left="992" w:hanging="992"/>
      </w:pPr>
      <w:bookmarkStart w:id="234" w:name="_Toc67491770"/>
      <w:r w:rsidRPr="007132D5">
        <w:t>Environment Assessment</w:t>
      </w:r>
      <w:bookmarkEnd w:id="234"/>
    </w:p>
    <w:p w14:paraId="30F705E0" w14:textId="77777777" w:rsidR="00657DB0" w:rsidRPr="007132D5" w:rsidRDefault="00657DB0" w:rsidP="00657DB0">
      <w:pPr>
        <w:pStyle w:val="BodyText"/>
        <w:rPr>
          <w:lang w:eastAsia="de-DE"/>
        </w:rPr>
      </w:pPr>
      <w:r w:rsidRPr="007132D5">
        <w:rPr>
          <w:lang w:eastAsia="de-DE"/>
        </w:rPr>
        <w:t>The VTSO may need to be informed of environmental changes which may affect VTS operations and/or the ability to detect objects within the VTS area.  The VTS system may provide special features to facilitate environment monitoring and assessment including, for example, hydrographic sensors and cameras to further aid environmental monitoring.</w:t>
      </w:r>
    </w:p>
    <w:p w14:paraId="0FA920F2" w14:textId="77777777" w:rsidR="00657DB0" w:rsidRPr="007132D5" w:rsidRDefault="00657DB0" w:rsidP="00657DB0">
      <w:pPr>
        <w:pStyle w:val="Heading3"/>
        <w:tabs>
          <w:tab w:val="num" w:pos="0"/>
        </w:tabs>
        <w:ind w:left="992" w:hanging="992"/>
      </w:pPr>
      <w:bookmarkStart w:id="235" w:name="_Toc67491771"/>
      <w:r w:rsidRPr="007132D5">
        <w:t>Tracking and Data Fusion Performance Parameters</w:t>
      </w:r>
      <w:bookmarkEnd w:id="235"/>
    </w:p>
    <w:p w14:paraId="66618ABA" w14:textId="77777777" w:rsidR="00657DB0" w:rsidRPr="007132D5" w:rsidRDefault="00657DB0" w:rsidP="00657DB0">
      <w:pPr>
        <w:pStyle w:val="BodyText"/>
      </w:pPr>
      <w:r w:rsidRPr="007132D5">
        <w:t xml:space="preserve">The effective use of the VTS traffic image, reliant on accurate and reliable tracking and positioning of the objects of interest in relation to fixed and movable hazards within the VTS area, is fundamental to safe and efficient management of the VTS traffic. </w:t>
      </w:r>
      <w:r>
        <w:t xml:space="preserve"> </w:t>
      </w:r>
      <w:r w:rsidRPr="007132D5">
        <w:t>The following sub-sections describe the relevant parameters.</w:t>
      </w:r>
    </w:p>
    <w:p w14:paraId="4713DEDB" w14:textId="77777777" w:rsidR="00657DB0" w:rsidRPr="007132D5" w:rsidRDefault="00657DB0" w:rsidP="00657DB0">
      <w:pPr>
        <w:pStyle w:val="Heading4"/>
        <w:tabs>
          <w:tab w:val="num" w:pos="0"/>
        </w:tabs>
        <w:ind w:left="1134" w:hanging="1134"/>
      </w:pPr>
      <w:r w:rsidRPr="007132D5">
        <w:t>Input Parameters Required to Design and Implement a Tracker</w:t>
      </w:r>
    </w:p>
    <w:p w14:paraId="605956DE" w14:textId="77777777" w:rsidR="00657DB0" w:rsidRPr="007132D5" w:rsidRDefault="00657DB0" w:rsidP="00657DB0">
      <w:pPr>
        <w:pStyle w:val="BodyText"/>
        <w:rPr>
          <w:lang w:eastAsia="de-DE"/>
        </w:rPr>
      </w:pPr>
      <w:r w:rsidRPr="007132D5">
        <w:rPr>
          <w:lang w:eastAsia="de-DE"/>
        </w:rPr>
        <w:t>Key tracking system input parameters to be specified by the VTS system designer, based on the parameters specified by the VTS Authority, include:</w:t>
      </w:r>
    </w:p>
    <w:p w14:paraId="5E665E49" w14:textId="77777777" w:rsidR="00657DB0" w:rsidRPr="007132D5" w:rsidRDefault="00657DB0" w:rsidP="00657DB0">
      <w:pPr>
        <w:pStyle w:val="Bullet1"/>
      </w:pPr>
      <w:r>
        <w:t>r</w:t>
      </w:r>
      <w:r w:rsidRPr="007132D5">
        <w:t>ange of target characteristics (size, speed, manoeuvrability, height, type etc.);</w:t>
      </w:r>
    </w:p>
    <w:p w14:paraId="183BF5FB" w14:textId="77777777" w:rsidR="00657DB0" w:rsidRPr="007132D5" w:rsidRDefault="00657DB0" w:rsidP="00657DB0">
      <w:pPr>
        <w:pStyle w:val="Bullet1"/>
      </w:pPr>
      <w:r>
        <w:t>m</w:t>
      </w:r>
      <w:r w:rsidRPr="007132D5">
        <w:t>aximum number of targets to be tracked;</w:t>
      </w:r>
    </w:p>
    <w:p w14:paraId="4F586165" w14:textId="77777777" w:rsidR="00657DB0" w:rsidRPr="007132D5" w:rsidRDefault="00657DB0" w:rsidP="00657DB0">
      <w:pPr>
        <w:pStyle w:val="Bullet1"/>
      </w:pPr>
      <w:r>
        <w:t>t</w:t>
      </w:r>
      <w:r w:rsidRPr="007132D5">
        <w:t>ypical desirable and undesirable traffic behaviour, including traffic 'lanes', traffic density, shallow waters, low bridges, narrow waterways etc.;</w:t>
      </w:r>
    </w:p>
    <w:p w14:paraId="0C9D36E9" w14:textId="77777777" w:rsidR="00657DB0" w:rsidRPr="007132D5" w:rsidRDefault="00657DB0" w:rsidP="00657DB0">
      <w:pPr>
        <w:pStyle w:val="Bullet1"/>
      </w:pPr>
      <w:r>
        <w:t>a</w:t>
      </w:r>
      <w:r w:rsidRPr="007132D5">
        <w:t>nticipated variations in weather and sea/water conditions;</w:t>
      </w:r>
    </w:p>
    <w:p w14:paraId="06504C9C" w14:textId="77777777" w:rsidR="00657DB0" w:rsidRPr="007132D5" w:rsidRDefault="00657DB0" w:rsidP="00657DB0">
      <w:pPr>
        <w:pStyle w:val="Bullet1"/>
      </w:pPr>
      <w:r>
        <w:t>e</w:t>
      </w:r>
      <w:r w:rsidRPr="007132D5">
        <w:t>xternal inputs and outputs to / from the tracking function;</w:t>
      </w:r>
    </w:p>
    <w:p w14:paraId="5197A67B" w14:textId="77777777" w:rsidR="00657DB0" w:rsidRPr="007132D5" w:rsidRDefault="00657DB0" w:rsidP="00657DB0">
      <w:pPr>
        <w:pStyle w:val="Bullet1"/>
      </w:pPr>
      <w:r>
        <w:t>a</w:t>
      </w:r>
      <w:r w:rsidRPr="007132D5">
        <w:t>cceptable VTSO interaction with the tracking function;</w:t>
      </w:r>
    </w:p>
    <w:p w14:paraId="41DAA429" w14:textId="77777777" w:rsidR="00657DB0" w:rsidRPr="007132D5" w:rsidRDefault="00657DB0" w:rsidP="00657DB0">
      <w:pPr>
        <w:pStyle w:val="Bullet1"/>
      </w:pPr>
      <w:r>
        <w:t>s</w:t>
      </w:r>
      <w:r w:rsidRPr="007132D5">
        <w:t>ensor network design including its specific characteristics including latency.</w:t>
      </w:r>
    </w:p>
    <w:p w14:paraId="7BD88CD0" w14:textId="77777777" w:rsidR="00657DB0" w:rsidRPr="007132D5" w:rsidRDefault="00657DB0" w:rsidP="00657DB0">
      <w:pPr>
        <w:pStyle w:val="Heading4"/>
        <w:tabs>
          <w:tab w:val="num" w:pos="0"/>
        </w:tabs>
        <w:ind w:left="1134" w:hanging="1134"/>
      </w:pPr>
      <w:r w:rsidRPr="007132D5">
        <w:t>Performance Parameters</w:t>
      </w:r>
    </w:p>
    <w:p w14:paraId="3D9EF230" w14:textId="77777777" w:rsidR="00657DB0" w:rsidRPr="007132D5" w:rsidRDefault="00657DB0" w:rsidP="00657DB0">
      <w:pPr>
        <w:pStyle w:val="BodyText"/>
        <w:rPr>
          <w:lang w:eastAsia="de-DE"/>
        </w:rPr>
      </w:pPr>
      <w:r w:rsidRPr="007132D5">
        <w:rPr>
          <w:lang w:eastAsia="de-DE"/>
        </w:rPr>
        <w:t>The determination of performance parameters to specify a VTS tracking system design is a complex task and the achieved tracking performance is heavily dependent on the sensor data provided as inputs to the tracking process.  The sensor requirements should consider information provided elsewhere in the other sections of this document.</w:t>
      </w:r>
    </w:p>
    <w:p w14:paraId="15BDE133" w14:textId="77777777" w:rsidR="00657DB0" w:rsidRPr="007132D5" w:rsidRDefault="00657DB0" w:rsidP="00657DB0">
      <w:pPr>
        <w:pStyle w:val="BodyText"/>
        <w:rPr>
          <w:lang w:eastAsia="de-DE"/>
        </w:rPr>
      </w:pPr>
      <w:r w:rsidRPr="007132D5">
        <w:rPr>
          <w:lang w:eastAsia="de-DE"/>
        </w:rPr>
        <w:t xml:space="preserve">The location and configuration of the sensor network determines the attainable performance of the VTS system.  A tracker design needs to be tuned to optimize overall performance (i.e. accuracy, resolution and minimal track confusion) and the overall performance is unlikely to be constant throughout the VTS area.  The VTS system design should therefore ensure that the achievable performance is aligned with the required performance for each of the areas within the VTS coverage area. </w:t>
      </w:r>
      <w:r>
        <w:rPr>
          <w:lang w:eastAsia="de-DE"/>
        </w:rPr>
        <w:t xml:space="preserve"> </w:t>
      </w:r>
      <w:r w:rsidRPr="007132D5">
        <w:rPr>
          <w:lang w:eastAsia="de-DE"/>
        </w:rPr>
        <w:t>It should be noted that track formation range is not the same as the sensor network detection range – this needs to be considered when deriving the network coverage and how this r</w:t>
      </w:r>
      <w:r>
        <w:rPr>
          <w:lang w:eastAsia="de-DE"/>
        </w:rPr>
        <w:t>elates to the tracker behaviour.</w:t>
      </w:r>
    </w:p>
    <w:p w14:paraId="30751920" w14:textId="77777777" w:rsidR="00657DB0" w:rsidRPr="007132D5" w:rsidRDefault="00657DB0" w:rsidP="00657DB0">
      <w:pPr>
        <w:pStyle w:val="BodyText"/>
        <w:rPr>
          <w:lang w:eastAsia="de-DE"/>
        </w:rPr>
      </w:pPr>
      <w:r w:rsidRPr="007132D5">
        <w:rPr>
          <w:lang w:eastAsia="de-DE"/>
        </w:rPr>
        <w:t>Test scenarios may be developed jointly with users and the tracking experts to explore the anticipated performance of the VTS system as a whole, especially in critical (hazardous) areas of the VTS.  Generic traffic test cases can be proposed for a generic sensor solution, but the resultant tracker may have weaknesses in an actual application even though it demonstrates compliance with such generic test cases.</w:t>
      </w:r>
    </w:p>
    <w:p w14:paraId="1751B1ED" w14:textId="77777777" w:rsidR="00657DB0" w:rsidRPr="007132D5" w:rsidRDefault="00657DB0" w:rsidP="00657DB0">
      <w:pPr>
        <w:pStyle w:val="BodyText"/>
        <w:rPr>
          <w:lang w:eastAsia="de-DE"/>
        </w:rPr>
      </w:pPr>
      <w:r w:rsidRPr="007132D5">
        <w:rPr>
          <w:lang w:eastAsia="de-DE"/>
        </w:rPr>
        <w:t>The tracking characteristics needed are highly dependent on local conditions which should be analysed individually.  The following tables discuss some of the tracker performance parameters and criteria that may be considered.</w:t>
      </w:r>
    </w:p>
    <w:p w14:paraId="342387A6" w14:textId="77777777" w:rsidR="00657DB0" w:rsidRPr="007132D5" w:rsidRDefault="00657DB0" w:rsidP="00657DB0">
      <w:pPr>
        <w:pStyle w:val="Tablecaption"/>
        <w:tabs>
          <w:tab w:val="left" w:pos="851"/>
        </w:tabs>
        <w:ind w:left="851" w:hanging="851"/>
        <w:jc w:val="center"/>
      </w:pPr>
      <w:r w:rsidRPr="007132D5">
        <w:t>Typical System Tracking Performance Parameters</w:t>
      </w:r>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093"/>
        <w:gridCol w:w="6041"/>
      </w:tblGrid>
      <w:tr w:rsidR="00657DB0" w:rsidRPr="007132D5" w14:paraId="4AD382C9" w14:textId="77777777" w:rsidTr="00657DB0">
        <w:trPr>
          <w:cantSplit/>
          <w:trHeight w:val="526"/>
          <w:tblHeader/>
          <w:jc w:val="center"/>
        </w:trPr>
        <w:tc>
          <w:tcPr>
            <w:tcW w:w="3093" w:type="dxa"/>
            <w:tcBorders>
              <w:bottom w:val="nil"/>
            </w:tcBorders>
            <w:shd w:val="clear" w:color="auto" w:fill="DADFF6"/>
            <w:vAlign w:val="center"/>
          </w:tcPr>
          <w:p w14:paraId="5217A7C5" w14:textId="77777777" w:rsidR="00657DB0" w:rsidRPr="007132D5" w:rsidRDefault="00657DB0" w:rsidP="00657DB0">
            <w:pPr>
              <w:pStyle w:val="Tableheading"/>
              <w:rPr>
                <w:lang w:val="en-GB"/>
              </w:rPr>
            </w:pPr>
            <w:r w:rsidRPr="007132D5">
              <w:rPr>
                <w:lang w:val="en-GB"/>
              </w:rPr>
              <w:t>Parameter</w:t>
            </w:r>
          </w:p>
        </w:tc>
        <w:tc>
          <w:tcPr>
            <w:tcW w:w="6041" w:type="dxa"/>
            <w:shd w:val="clear" w:color="auto" w:fill="DADFF6"/>
            <w:vAlign w:val="center"/>
          </w:tcPr>
          <w:p w14:paraId="708C20CE" w14:textId="77777777" w:rsidR="00657DB0" w:rsidRPr="007132D5" w:rsidRDefault="00657DB0" w:rsidP="00657DB0">
            <w:pPr>
              <w:pStyle w:val="Tableheading"/>
              <w:rPr>
                <w:lang w:val="en-GB"/>
              </w:rPr>
            </w:pPr>
            <w:r w:rsidRPr="007132D5">
              <w:rPr>
                <w:lang w:val="en-GB"/>
              </w:rPr>
              <w:t>Typical span of Parameter</w:t>
            </w:r>
          </w:p>
        </w:tc>
      </w:tr>
      <w:tr w:rsidR="00657DB0" w:rsidRPr="007132D5" w14:paraId="47FA9AD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F4D2DEA" w14:textId="77777777" w:rsidR="00657DB0" w:rsidRPr="007132D5" w:rsidRDefault="00657DB0" w:rsidP="00657DB0">
            <w:pPr>
              <w:pStyle w:val="Tableheading"/>
              <w:rPr>
                <w:lang w:val="en-GB"/>
              </w:rPr>
            </w:pPr>
            <w:r w:rsidRPr="007132D5">
              <w:rPr>
                <w:lang w:val="en-GB"/>
              </w:rPr>
              <w:t>Number of confirmed tracks</w:t>
            </w:r>
          </w:p>
        </w:tc>
        <w:tc>
          <w:tcPr>
            <w:tcW w:w="6041" w:type="dxa"/>
            <w:vAlign w:val="center"/>
          </w:tcPr>
          <w:p w14:paraId="3EE73C21" w14:textId="77777777" w:rsidR="00657DB0" w:rsidRPr="007132D5" w:rsidRDefault="00657DB0" w:rsidP="00657DB0">
            <w:pPr>
              <w:pStyle w:val="Tabletext"/>
            </w:pPr>
            <w:r w:rsidRPr="007132D5">
              <w:t xml:space="preserve">From ≤ 500 to </w:t>
            </w:r>
            <w:r w:rsidRPr="007132D5">
              <w:sym w:font="Symbol" w:char="F0B3"/>
            </w:r>
            <w:r w:rsidRPr="007132D5">
              <w:t xml:space="preserve"> 2500 dependant on area covered, traffic density and smallest size of objects to be tracked. </w:t>
            </w:r>
          </w:p>
        </w:tc>
      </w:tr>
      <w:tr w:rsidR="00657DB0" w:rsidRPr="007132D5" w14:paraId="1C585AEE"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4126C83" w14:textId="77777777" w:rsidR="00657DB0" w:rsidRPr="007132D5" w:rsidRDefault="00657DB0" w:rsidP="00657DB0">
            <w:pPr>
              <w:pStyle w:val="Tableheading"/>
              <w:rPr>
                <w:lang w:val="en-GB"/>
              </w:rPr>
            </w:pPr>
            <w:r w:rsidRPr="007132D5">
              <w:rPr>
                <w:lang w:val="en-GB"/>
              </w:rPr>
              <w:t>Time for initiation of a tentative track</w:t>
            </w:r>
          </w:p>
        </w:tc>
        <w:tc>
          <w:tcPr>
            <w:tcW w:w="6041" w:type="dxa"/>
            <w:vAlign w:val="center"/>
          </w:tcPr>
          <w:p w14:paraId="01D9D1F5" w14:textId="77777777" w:rsidR="00657DB0" w:rsidRPr="007132D5" w:rsidRDefault="00657DB0" w:rsidP="00657DB0">
            <w:pPr>
              <w:pStyle w:val="Tabletext"/>
            </w:pPr>
            <w:r w:rsidRPr="007132D5">
              <w:t>From 5 to</w:t>
            </w:r>
            <w:r w:rsidRPr="007132D5">
              <w:rPr>
                <w:lang w:eastAsia="zh-CN"/>
              </w:rPr>
              <w:t xml:space="preserve"> </w:t>
            </w:r>
            <w:r w:rsidRPr="007132D5">
              <w:t>60 s, or 3 to 10 sensor observations.</w:t>
            </w:r>
          </w:p>
        </w:tc>
      </w:tr>
      <w:tr w:rsidR="00657DB0" w:rsidRPr="007132D5" w14:paraId="61C8EAA0"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04A5156A" w14:textId="77777777" w:rsidR="00657DB0" w:rsidRPr="007132D5" w:rsidRDefault="00657DB0" w:rsidP="00657DB0">
            <w:pPr>
              <w:pStyle w:val="Tableheading"/>
              <w:rPr>
                <w:lang w:val="en-GB"/>
              </w:rPr>
            </w:pPr>
            <w:r w:rsidRPr="007132D5">
              <w:rPr>
                <w:lang w:val="en-GB"/>
              </w:rPr>
              <w:t>Time for classification as a confirmed track</w:t>
            </w:r>
          </w:p>
        </w:tc>
        <w:tc>
          <w:tcPr>
            <w:tcW w:w="6041" w:type="dxa"/>
            <w:vAlign w:val="center"/>
          </w:tcPr>
          <w:p w14:paraId="4C33296C" w14:textId="77777777" w:rsidR="00657DB0" w:rsidRPr="007132D5" w:rsidRDefault="00657DB0" w:rsidP="00657DB0">
            <w:pPr>
              <w:pStyle w:val="Tabletext"/>
            </w:pPr>
            <w:r w:rsidRPr="007132D5">
              <w:t>From 5 to</w:t>
            </w:r>
            <w:r w:rsidRPr="007132D5">
              <w:rPr>
                <w:lang w:eastAsia="zh-CN"/>
              </w:rPr>
              <w:t xml:space="preserve"> </w:t>
            </w:r>
            <w:r w:rsidRPr="007132D5">
              <w:t>60 s, or 3 to 10 sensor observations.</w:t>
            </w:r>
          </w:p>
        </w:tc>
      </w:tr>
      <w:tr w:rsidR="00657DB0" w:rsidRPr="007132D5" w14:paraId="3F0B50B8"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3DDE685" w14:textId="77777777" w:rsidR="00657DB0" w:rsidRPr="007132D5" w:rsidRDefault="00657DB0" w:rsidP="00657DB0">
            <w:pPr>
              <w:pStyle w:val="Tableheading"/>
              <w:rPr>
                <w:lang w:val="en-GB"/>
              </w:rPr>
            </w:pPr>
            <w:r w:rsidRPr="007132D5">
              <w:rPr>
                <w:lang w:val="en-GB"/>
              </w:rPr>
              <w:t>Time from data loss to automatic track termination</w:t>
            </w:r>
          </w:p>
        </w:tc>
        <w:tc>
          <w:tcPr>
            <w:tcW w:w="6041" w:type="dxa"/>
            <w:vAlign w:val="center"/>
          </w:tcPr>
          <w:p w14:paraId="22E179D3" w14:textId="77777777" w:rsidR="00657DB0" w:rsidRPr="007132D5" w:rsidRDefault="00657DB0" w:rsidP="00657DB0">
            <w:pPr>
              <w:pStyle w:val="Tabletext"/>
            </w:pPr>
            <w:r w:rsidRPr="007132D5">
              <w:sym w:font="Symbol" w:char="F0B3"/>
            </w:r>
            <w:r w:rsidRPr="007132D5">
              <w:t xml:space="preserve"> 60 s, or </w:t>
            </w:r>
            <w:r w:rsidRPr="007132D5">
              <w:sym w:font="Symbol" w:char="F0B3"/>
            </w:r>
            <w:r w:rsidRPr="007132D5">
              <w:t xml:space="preserve"> 10 sensor observations, whichever occurs first.</w:t>
            </w:r>
          </w:p>
        </w:tc>
      </w:tr>
      <w:tr w:rsidR="00657DB0" w:rsidRPr="007132D5" w14:paraId="3352813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30247E1C" w14:textId="77777777" w:rsidR="00657DB0" w:rsidRPr="007132D5" w:rsidRDefault="00657DB0" w:rsidP="00657DB0">
            <w:pPr>
              <w:pStyle w:val="Tableheading"/>
              <w:rPr>
                <w:lang w:val="en-GB"/>
              </w:rPr>
            </w:pPr>
            <w:r w:rsidRPr="007132D5">
              <w:rPr>
                <w:lang w:val="en-GB"/>
              </w:rPr>
              <w:t>Speed of tracked surface objects</w:t>
            </w:r>
          </w:p>
        </w:tc>
        <w:tc>
          <w:tcPr>
            <w:tcW w:w="6041" w:type="dxa"/>
            <w:vAlign w:val="center"/>
          </w:tcPr>
          <w:p w14:paraId="0306B4CB" w14:textId="77777777" w:rsidR="00657DB0" w:rsidRPr="007132D5" w:rsidRDefault="00657DB0" w:rsidP="00657DB0">
            <w:pPr>
              <w:pStyle w:val="Tabletext"/>
            </w:pPr>
            <w:r w:rsidRPr="007132D5">
              <w:t xml:space="preserve">From </w:t>
            </w:r>
            <w:r w:rsidRPr="007132D5">
              <w:sym w:font="Symbol" w:char="F0A3"/>
            </w:r>
            <w:r w:rsidRPr="007132D5">
              <w:t xml:space="preserve"> 50 knots to </w:t>
            </w:r>
            <w:r w:rsidRPr="007132D5">
              <w:sym w:font="Symbol" w:char="F0A3"/>
            </w:r>
            <w:r w:rsidRPr="007132D5">
              <w:t> 70 knots dependant on fastest target in the VTS area.</w:t>
            </w:r>
          </w:p>
        </w:tc>
      </w:tr>
      <w:tr w:rsidR="00657DB0" w:rsidRPr="007132D5" w14:paraId="4BAF569C"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F3356DF" w14:textId="77777777" w:rsidR="00657DB0" w:rsidRPr="007132D5" w:rsidRDefault="00657DB0" w:rsidP="00657DB0">
            <w:pPr>
              <w:pStyle w:val="Tableheading"/>
              <w:rPr>
                <w:lang w:val="en-GB"/>
              </w:rPr>
            </w:pPr>
            <w:r w:rsidRPr="007132D5">
              <w:rPr>
                <w:lang w:val="en-GB"/>
              </w:rPr>
              <w:t>Turn rate of tracked objects *)</w:t>
            </w:r>
          </w:p>
        </w:tc>
        <w:tc>
          <w:tcPr>
            <w:tcW w:w="6041" w:type="dxa"/>
            <w:vAlign w:val="center"/>
          </w:tcPr>
          <w:p w14:paraId="6F989595" w14:textId="77777777" w:rsidR="00657DB0" w:rsidRPr="007132D5" w:rsidRDefault="00657DB0" w:rsidP="00657DB0">
            <w:pPr>
              <w:pStyle w:val="Tabletext"/>
            </w:pPr>
            <w:r w:rsidRPr="007132D5">
              <w:t xml:space="preserve">From </w:t>
            </w:r>
            <w:r w:rsidRPr="007132D5">
              <w:sym w:font="Symbol" w:char="F0A3"/>
            </w:r>
            <w:r w:rsidRPr="007132D5">
              <w:t xml:space="preserve"> 10°/s </w:t>
            </w:r>
            <w:r w:rsidRPr="007132D5">
              <w:rPr>
                <w:rFonts w:ascii="Arial" w:hAnsi="Arial"/>
                <w:sz w:val="18"/>
              </w:rPr>
              <w:t xml:space="preserve">(SOG </w:t>
            </w:r>
            <w:r w:rsidRPr="007132D5">
              <w:sym w:font="Symbol" w:char="F0A3"/>
            </w:r>
            <w:r w:rsidRPr="007132D5">
              <w:rPr>
                <w:rFonts w:ascii="Arial" w:hAnsi="Arial"/>
                <w:sz w:val="18"/>
              </w:rPr>
              <w:t xml:space="preserve"> 5 knots)</w:t>
            </w:r>
            <w:r w:rsidRPr="007132D5">
              <w:rPr>
                <w:vertAlign w:val="superscript"/>
              </w:rPr>
              <w:t xml:space="preserve"> </w:t>
            </w:r>
            <w:r w:rsidRPr="007132D5">
              <w:t xml:space="preserve"> to </w:t>
            </w:r>
            <w:r w:rsidRPr="007132D5">
              <w:sym w:font="Symbol" w:char="F0A3"/>
            </w:r>
            <w:r w:rsidRPr="007132D5">
              <w:t xml:space="preserve"> 20°/s </w:t>
            </w:r>
            <w:r w:rsidRPr="007132D5">
              <w:rPr>
                <w:rFonts w:ascii="Arial" w:hAnsi="Arial"/>
                <w:sz w:val="18"/>
              </w:rPr>
              <w:t xml:space="preserve">(SOG </w:t>
            </w:r>
            <w:r w:rsidRPr="007132D5">
              <w:sym w:font="Symbol" w:char="F0A3"/>
            </w:r>
            <w:r w:rsidRPr="007132D5">
              <w:rPr>
                <w:rFonts w:ascii="Arial" w:hAnsi="Arial"/>
                <w:sz w:val="18"/>
              </w:rPr>
              <w:t xml:space="preserve"> 5 knots).</w:t>
            </w:r>
          </w:p>
        </w:tc>
      </w:tr>
      <w:tr w:rsidR="00657DB0" w:rsidRPr="007132D5" w14:paraId="3B61E504"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09A84A7" w14:textId="77777777" w:rsidR="00657DB0" w:rsidRPr="007132D5" w:rsidRDefault="00657DB0" w:rsidP="00657DB0">
            <w:pPr>
              <w:pStyle w:val="Tableheading"/>
              <w:rPr>
                <w:lang w:val="en-GB"/>
              </w:rPr>
            </w:pPr>
            <w:r w:rsidRPr="007132D5">
              <w:rPr>
                <w:lang w:val="en-GB"/>
              </w:rPr>
              <w:t>Transversal acceleration of tracked objects *)</w:t>
            </w:r>
          </w:p>
        </w:tc>
        <w:tc>
          <w:tcPr>
            <w:tcW w:w="6041" w:type="dxa"/>
            <w:vAlign w:val="center"/>
          </w:tcPr>
          <w:p w14:paraId="62DFB64F" w14:textId="77777777" w:rsidR="00657DB0" w:rsidRPr="007132D5" w:rsidRDefault="00657DB0" w:rsidP="00657DB0">
            <w:pPr>
              <w:pStyle w:val="Tabletext"/>
            </w:pPr>
            <w:r w:rsidRPr="007132D5">
              <w:t xml:space="preserve">From </w:t>
            </w:r>
            <w:r w:rsidRPr="007132D5">
              <w:sym w:font="Symbol" w:char="F0A3"/>
            </w:r>
            <w:r w:rsidRPr="007132D5">
              <w:t xml:space="preserve"> 2.5 m/s</w:t>
            </w:r>
            <w:r w:rsidRPr="007132D5">
              <w:rPr>
                <w:vertAlign w:val="superscript"/>
              </w:rPr>
              <w:t xml:space="preserve">2 </w:t>
            </w:r>
            <w:r w:rsidRPr="007132D5">
              <w:rPr>
                <w:rFonts w:ascii="Arial" w:hAnsi="Arial"/>
                <w:sz w:val="18"/>
              </w:rPr>
              <w:t xml:space="preserve">(SOG &gt; 5 knots)  </w:t>
            </w:r>
            <w:r w:rsidRPr="007132D5">
              <w:rPr>
                <w:vertAlign w:val="superscript"/>
              </w:rPr>
              <w:t xml:space="preserve"> </w:t>
            </w:r>
            <w:r w:rsidRPr="007132D5">
              <w:t xml:space="preserve">to </w:t>
            </w:r>
            <w:r w:rsidRPr="007132D5">
              <w:sym w:font="Symbol" w:char="F0A3"/>
            </w:r>
            <w:r w:rsidRPr="007132D5">
              <w:t xml:space="preserve">  5 m/s</w:t>
            </w:r>
            <w:r w:rsidRPr="007132D5">
              <w:rPr>
                <w:vertAlign w:val="superscript"/>
              </w:rPr>
              <w:t xml:space="preserve">2 </w:t>
            </w:r>
            <w:r w:rsidRPr="007132D5">
              <w:rPr>
                <w:rFonts w:ascii="Arial" w:hAnsi="Arial"/>
                <w:sz w:val="18"/>
              </w:rPr>
              <w:t>(SOG &gt; 5 knots).</w:t>
            </w:r>
          </w:p>
        </w:tc>
      </w:tr>
      <w:tr w:rsidR="00657DB0" w:rsidRPr="007132D5" w14:paraId="3095B06D" w14:textId="77777777" w:rsidTr="00657DB0">
        <w:tblPrEx>
          <w:tblLook w:val="0000" w:firstRow="0" w:lastRow="0" w:firstColumn="0" w:lastColumn="0" w:noHBand="0" w:noVBand="0"/>
        </w:tblPrEx>
        <w:trPr>
          <w:cantSplit/>
          <w:trHeight w:val="462"/>
          <w:jc w:val="center"/>
        </w:trPr>
        <w:tc>
          <w:tcPr>
            <w:tcW w:w="9134" w:type="dxa"/>
            <w:gridSpan w:val="2"/>
            <w:shd w:val="clear" w:color="auto" w:fill="DADFF6"/>
            <w:vAlign w:val="center"/>
          </w:tcPr>
          <w:p w14:paraId="359BAF02" w14:textId="77777777" w:rsidR="00657DB0" w:rsidRPr="007132D5" w:rsidRDefault="00657DB0" w:rsidP="00657DB0">
            <w:pPr>
              <w:pStyle w:val="Tableheading"/>
              <w:rPr>
                <w:lang w:val="en-GB"/>
              </w:rPr>
            </w:pPr>
            <w:r w:rsidRPr="007132D5">
              <w:rPr>
                <w:lang w:val="en-GB"/>
              </w:rPr>
              <w:t>*) The transversal acceleration = SOG * turn rate, thus for slow moving targets the turn rate is the limitation, whereas the transversal acceleration is the limitation for fast targets.</w:t>
            </w:r>
          </w:p>
        </w:tc>
      </w:tr>
    </w:tbl>
    <w:p w14:paraId="799E111F" w14:textId="77777777" w:rsidR="00657DB0" w:rsidRPr="007132D5" w:rsidRDefault="00657DB0" w:rsidP="00657DB0">
      <w:pPr>
        <w:pStyle w:val="BodyText"/>
        <w:rPr>
          <w:lang w:eastAsia="de-DE"/>
        </w:rPr>
      </w:pPr>
    </w:p>
    <w:p w14:paraId="4003D610" w14:textId="77777777" w:rsidR="00657DB0" w:rsidRPr="007132D5" w:rsidRDefault="00657DB0" w:rsidP="00657DB0">
      <w:pPr>
        <w:pStyle w:val="Tablecaption"/>
        <w:tabs>
          <w:tab w:val="left" w:pos="851"/>
        </w:tabs>
        <w:ind w:left="851" w:hanging="851"/>
        <w:jc w:val="center"/>
      </w:pPr>
      <w:r w:rsidRPr="007132D5">
        <w:t>Single Radar Sensor - Tracking Performance Parameters (specific)</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274"/>
        <w:gridCol w:w="1950"/>
        <w:gridCol w:w="1793"/>
        <w:gridCol w:w="1843"/>
        <w:gridCol w:w="2552"/>
      </w:tblGrid>
      <w:tr w:rsidR="00657DB0" w:rsidRPr="007132D5" w14:paraId="29B447B4" w14:textId="77777777" w:rsidTr="00657DB0">
        <w:trPr>
          <w:cantSplit/>
          <w:trHeight w:val="526"/>
          <w:tblHeader/>
          <w:jc w:val="center"/>
        </w:trPr>
        <w:tc>
          <w:tcPr>
            <w:tcW w:w="3224" w:type="dxa"/>
            <w:gridSpan w:val="2"/>
            <w:tcBorders>
              <w:bottom w:val="nil"/>
            </w:tcBorders>
            <w:shd w:val="clear" w:color="auto" w:fill="DADFF6"/>
            <w:vAlign w:val="center"/>
          </w:tcPr>
          <w:p w14:paraId="6E37EAC4" w14:textId="77777777" w:rsidR="00657DB0" w:rsidRPr="007132D5" w:rsidRDefault="00657DB0" w:rsidP="00657DB0">
            <w:pPr>
              <w:pStyle w:val="Tableheading"/>
              <w:rPr>
                <w:lang w:val="en-GB"/>
              </w:rPr>
            </w:pPr>
            <w:r w:rsidRPr="007132D5">
              <w:rPr>
                <w:lang w:val="en-GB"/>
              </w:rPr>
              <w:t>Parameter</w:t>
            </w:r>
          </w:p>
        </w:tc>
        <w:tc>
          <w:tcPr>
            <w:tcW w:w="1793" w:type="dxa"/>
            <w:shd w:val="clear" w:color="auto" w:fill="DADFF6"/>
            <w:vAlign w:val="center"/>
          </w:tcPr>
          <w:p w14:paraId="723661ED" w14:textId="77777777" w:rsidR="00657DB0" w:rsidRPr="007132D5" w:rsidRDefault="00657DB0" w:rsidP="00657DB0">
            <w:pPr>
              <w:pStyle w:val="Tableheading"/>
              <w:rPr>
                <w:lang w:val="en-GB"/>
              </w:rPr>
            </w:pPr>
            <w:r w:rsidRPr="007132D5">
              <w:rPr>
                <w:lang w:val="en-GB"/>
              </w:rPr>
              <w:t>Receiving data from Basic radar sensor</w:t>
            </w:r>
          </w:p>
        </w:tc>
        <w:tc>
          <w:tcPr>
            <w:tcW w:w="1843" w:type="dxa"/>
            <w:shd w:val="clear" w:color="auto" w:fill="DADFF6"/>
            <w:vAlign w:val="center"/>
          </w:tcPr>
          <w:p w14:paraId="2B57C3B3" w14:textId="77777777" w:rsidR="00657DB0" w:rsidRPr="007132D5" w:rsidRDefault="00657DB0" w:rsidP="00657DB0">
            <w:pPr>
              <w:pStyle w:val="Tableheading"/>
              <w:rPr>
                <w:lang w:val="en-GB"/>
              </w:rPr>
            </w:pPr>
            <w:r w:rsidRPr="007132D5">
              <w:rPr>
                <w:lang w:val="en-GB"/>
              </w:rPr>
              <w:t>Receiving data from Standard radar sensor</w:t>
            </w:r>
          </w:p>
        </w:tc>
        <w:tc>
          <w:tcPr>
            <w:tcW w:w="2552" w:type="dxa"/>
            <w:shd w:val="clear" w:color="auto" w:fill="DADFF6"/>
            <w:vAlign w:val="center"/>
          </w:tcPr>
          <w:p w14:paraId="60FB7494" w14:textId="77777777" w:rsidR="00657DB0" w:rsidRPr="007132D5" w:rsidRDefault="00657DB0" w:rsidP="00657DB0">
            <w:pPr>
              <w:pStyle w:val="Tableheading"/>
              <w:rPr>
                <w:lang w:val="en-GB"/>
              </w:rPr>
            </w:pPr>
            <w:r w:rsidRPr="007132D5">
              <w:rPr>
                <w:lang w:val="en-GB"/>
              </w:rPr>
              <w:t>Receiving data from Advanced radar sensor</w:t>
            </w:r>
          </w:p>
        </w:tc>
      </w:tr>
      <w:tr w:rsidR="00657DB0" w:rsidRPr="007132D5" w14:paraId="502FB811" w14:textId="77777777" w:rsidTr="00657DB0">
        <w:trPr>
          <w:cantSplit/>
          <w:trHeight w:val="462"/>
          <w:jc w:val="center"/>
        </w:trPr>
        <w:tc>
          <w:tcPr>
            <w:tcW w:w="1274" w:type="dxa"/>
            <w:vMerge w:val="restart"/>
            <w:shd w:val="clear" w:color="auto" w:fill="DADFF6"/>
            <w:vAlign w:val="center"/>
          </w:tcPr>
          <w:p w14:paraId="042F9A7D" w14:textId="77777777" w:rsidR="00657DB0" w:rsidRPr="007132D5" w:rsidRDefault="00657DB0" w:rsidP="00657DB0">
            <w:pPr>
              <w:pStyle w:val="Tableheading"/>
              <w:rPr>
                <w:lang w:val="en-GB"/>
              </w:rPr>
            </w:pPr>
            <w:r w:rsidRPr="007132D5">
              <w:rPr>
                <w:lang w:val="en-GB"/>
              </w:rPr>
              <w:t>Accuracy in track position</w:t>
            </w:r>
          </w:p>
        </w:tc>
        <w:tc>
          <w:tcPr>
            <w:tcW w:w="1950" w:type="dxa"/>
            <w:vAlign w:val="center"/>
          </w:tcPr>
          <w:p w14:paraId="31465593" w14:textId="77777777" w:rsidR="00657DB0" w:rsidRPr="007132D5" w:rsidRDefault="00657DB0" w:rsidP="00657DB0">
            <w:pPr>
              <w:pStyle w:val="Tabletext"/>
            </w:pPr>
            <w:r w:rsidRPr="007132D5">
              <w:t>Range (relative to sensor location)</w:t>
            </w:r>
          </w:p>
        </w:tc>
        <w:tc>
          <w:tcPr>
            <w:tcW w:w="6188" w:type="dxa"/>
            <w:gridSpan w:val="3"/>
            <w:vAlign w:val="center"/>
          </w:tcPr>
          <w:p w14:paraId="724DA9AA" w14:textId="77777777" w:rsidR="00657DB0" w:rsidRPr="007132D5" w:rsidRDefault="00657DB0" w:rsidP="00657DB0">
            <w:pPr>
              <w:pStyle w:val="Tabletext"/>
            </w:pPr>
            <w:r w:rsidRPr="007132D5">
              <w:t>The greater of:</w:t>
            </w:r>
          </w:p>
          <w:p w14:paraId="2872C09E" w14:textId="77777777" w:rsidR="00657DB0" w:rsidRPr="007132D5" w:rsidRDefault="00657DB0" w:rsidP="00657DB0">
            <w:pPr>
              <w:pStyle w:val="Tabletext"/>
              <w:rPr>
                <w:sz w:val="18"/>
              </w:rPr>
            </w:pPr>
            <w:r w:rsidRPr="007132D5">
              <w:rPr>
                <w:sz w:val="18"/>
              </w:rPr>
              <w:sym w:font="Symbol" w:char="F0A3"/>
            </w:r>
            <w:r w:rsidRPr="007132D5">
              <w:rPr>
                <w:sz w:val="18"/>
              </w:rPr>
              <w:t xml:space="preserve"> 0.5 % to 0.75 % of range covered by the individual radar</w:t>
            </w:r>
          </w:p>
          <w:p w14:paraId="55542991" w14:textId="77777777" w:rsidR="00657DB0" w:rsidRPr="007132D5" w:rsidRDefault="00657DB0" w:rsidP="00657DB0">
            <w:pPr>
              <w:pStyle w:val="Tabletext"/>
              <w:rPr>
                <w:sz w:val="18"/>
              </w:rPr>
            </w:pPr>
            <w:r w:rsidRPr="007132D5">
              <w:rPr>
                <w:sz w:val="18"/>
              </w:rPr>
              <w:sym w:font="Symbol" w:char="F0A3"/>
            </w:r>
            <w:r w:rsidRPr="007132D5">
              <w:rPr>
                <w:sz w:val="18"/>
              </w:rPr>
              <w:t xml:space="preserve"> 5m to 10m + selected effective pulse length</w:t>
            </w:r>
          </w:p>
          <w:p w14:paraId="18CB740C" w14:textId="77777777" w:rsidR="00657DB0" w:rsidRPr="007132D5" w:rsidRDefault="00657DB0" w:rsidP="00657DB0">
            <w:pPr>
              <w:pStyle w:val="Tabletext"/>
              <w:rPr>
                <w:sz w:val="18"/>
              </w:rPr>
            </w:pPr>
            <w:r w:rsidRPr="007132D5">
              <w:rPr>
                <w:sz w:val="18"/>
              </w:rPr>
              <w:t>or half the target extent in range</w:t>
            </w:r>
          </w:p>
        </w:tc>
      </w:tr>
      <w:tr w:rsidR="00657DB0" w:rsidRPr="007132D5" w14:paraId="2BA891D9" w14:textId="77777777" w:rsidTr="00657DB0">
        <w:trPr>
          <w:cantSplit/>
          <w:trHeight w:val="462"/>
          <w:jc w:val="center"/>
        </w:trPr>
        <w:tc>
          <w:tcPr>
            <w:tcW w:w="1274" w:type="dxa"/>
            <w:vMerge/>
            <w:shd w:val="clear" w:color="auto" w:fill="DADFF6"/>
            <w:vAlign w:val="center"/>
          </w:tcPr>
          <w:p w14:paraId="51B5377F" w14:textId="77777777" w:rsidR="00657DB0" w:rsidRPr="007132D5" w:rsidRDefault="00657DB0" w:rsidP="00657DB0">
            <w:pPr>
              <w:pStyle w:val="Tableheading"/>
              <w:rPr>
                <w:lang w:val="en-GB"/>
              </w:rPr>
            </w:pPr>
          </w:p>
        </w:tc>
        <w:tc>
          <w:tcPr>
            <w:tcW w:w="1950" w:type="dxa"/>
            <w:vAlign w:val="center"/>
          </w:tcPr>
          <w:p w14:paraId="301EDC61" w14:textId="77777777" w:rsidR="00657DB0" w:rsidRPr="007132D5" w:rsidRDefault="00657DB0" w:rsidP="00657DB0">
            <w:pPr>
              <w:pStyle w:val="Tabletext"/>
            </w:pPr>
            <w:r w:rsidRPr="007132D5">
              <w:t>Bearing (relative to sensor location)</w:t>
            </w:r>
          </w:p>
        </w:tc>
        <w:tc>
          <w:tcPr>
            <w:tcW w:w="3636" w:type="dxa"/>
            <w:gridSpan w:val="2"/>
            <w:vAlign w:val="center"/>
          </w:tcPr>
          <w:p w14:paraId="2AF93587" w14:textId="77777777" w:rsidR="00657DB0" w:rsidRPr="007132D5" w:rsidRDefault="00657DB0" w:rsidP="00657DB0">
            <w:pPr>
              <w:pStyle w:val="Tabletext"/>
            </w:pPr>
            <w:r w:rsidRPr="007132D5">
              <w:sym w:font="Symbol" w:char="F0A3"/>
            </w:r>
            <w:r w:rsidRPr="007132D5">
              <w:t xml:space="preserve"> 1</w:t>
            </w:r>
            <w:r w:rsidRPr="007132D5">
              <w:sym w:font="Symbol" w:char="F0B0"/>
            </w:r>
            <w:r w:rsidRPr="007132D5">
              <w:t>, X-band radar sensor</w:t>
            </w:r>
          </w:p>
          <w:p w14:paraId="3587500A" w14:textId="77777777" w:rsidR="00657DB0" w:rsidRPr="007132D5" w:rsidRDefault="00657DB0" w:rsidP="00657DB0">
            <w:pPr>
              <w:pStyle w:val="Tabletext"/>
            </w:pPr>
            <w:r w:rsidRPr="007132D5">
              <w:sym w:font="Symbol" w:char="F0A3"/>
            </w:r>
            <w:r w:rsidRPr="007132D5">
              <w:t xml:space="preserve"> 2</w:t>
            </w:r>
            <w:r w:rsidRPr="007132D5">
              <w:sym w:font="Symbol" w:char="F0B0"/>
            </w:r>
            <w:r w:rsidRPr="007132D5">
              <w:t>, S-band radar sensor</w:t>
            </w:r>
          </w:p>
        </w:tc>
        <w:tc>
          <w:tcPr>
            <w:tcW w:w="2552" w:type="dxa"/>
            <w:vAlign w:val="center"/>
          </w:tcPr>
          <w:p w14:paraId="23165ADD" w14:textId="77777777" w:rsidR="00657DB0" w:rsidRPr="007132D5" w:rsidRDefault="00657DB0" w:rsidP="00657DB0">
            <w:pPr>
              <w:pStyle w:val="Tabletext"/>
            </w:pPr>
            <w:r w:rsidRPr="007132D5">
              <w:sym w:font="Symbol" w:char="F0A3"/>
            </w:r>
            <w:r w:rsidRPr="007132D5">
              <w:t xml:space="preserve"> 0.5</w:t>
            </w:r>
            <w:r w:rsidRPr="007132D5">
              <w:sym w:font="Symbol" w:char="F0B0"/>
            </w:r>
          </w:p>
        </w:tc>
      </w:tr>
      <w:tr w:rsidR="00657DB0" w:rsidRPr="007132D5" w14:paraId="192ECF09" w14:textId="77777777" w:rsidTr="00657DB0">
        <w:trPr>
          <w:cantSplit/>
          <w:trHeight w:val="462"/>
          <w:jc w:val="center"/>
        </w:trPr>
        <w:tc>
          <w:tcPr>
            <w:tcW w:w="1274" w:type="dxa"/>
            <w:vMerge w:val="restart"/>
            <w:shd w:val="clear" w:color="auto" w:fill="DADFF6"/>
            <w:vAlign w:val="center"/>
          </w:tcPr>
          <w:p w14:paraId="7CF00932" w14:textId="77777777" w:rsidR="00657DB0" w:rsidRPr="007132D5" w:rsidRDefault="00657DB0" w:rsidP="00657DB0">
            <w:pPr>
              <w:pStyle w:val="Tableheading"/>
              <w:rPr>
                <w:lang w:val="en-GB"/>
              </w:rPr>
            </w:pPr>
            <w:r w:rsidRPr="007132D5">
              <w:rPr>
                <w:lang w:val="en-GB"/>
              </w:rPr>
              <w:t>Accuracy of track speed</w:t>
            </w:r>
          </w:p>
        </w:tc>
        <w:tc>
          <w:tcPr>
            <w:tcW w:w="1950" w:type="dxa"/>
            <w:vAlign w:val="center"/>
          </w:tcPr>
          <w:p w14:paraId="1F9DBB6D" w14:textId="77777777" w:rsidR="00657DB0" w:rsidRPr="007132D5" w:rsidRDefault="00657DB0" w:rsidP="00657DB0">
            <w:pPr>
              <w:pStyle w:val="Tabletext"/>
            </w:pPr>
            <w:r w:rsidRPr="007132D5">
              <w:t>Speed over Ground (SOG)</w:t>
            </w:r>
          </w:p>
        </w:tc>
        <w:tc>
          <w:tcPr>
            <w:tcW w:w="1793" w:type="dxa"/>
            <w:vAlign w:val="center"/>
          </w:tcPr>
          <w:p w14:paraId="012C0C9C" w14:textId="77777777" w:rsidR="00657DB0" w:rsidRPr="007132D5" w:rsidRDefault="00657DB0" w:rsidP="00657DB0">
            <w:pPr>
              <w:pStyle w:val="Tabletext"/>
            </w:pPr>
            <w:r w:rsidRPr="007132D5">
              <w:sym w:font="Symbol" w:char="F0A3"/>
            </w:r>
            <w:r w:rsidRPr="007132D5">
              <w:t xml:space="preserve"> 2 knots</w:t>
            </w:r>
          </w:p>
        </w:tc>
        <w:tc>
          <w:tcPr>
            <w:tcW w:w="1843" w:type="dxa"/>
            <w:vAlign w:val="center"/>
          </w:tcPr>
          <w:p w14:paraId="11EC5F24" w14:textId="77777777" w:rsidR="00657DB0" w:rsidRPr="007132D5" w:rsidRDefault="00657DB0" w:rsidP="00657DB0">
            <w:pPr>
              <w:pStyle w:val="Tabletext"/>
            </w:pPr>
            <w:r w:rsidRPr="007132D5">
              <w:sym w:font="Symbol" w:char="F0A3"/>
            </w:r>
            <w:r w:rsidRPr="007132D5">
              <w:t xml:space="preserve"> 1 knot</w:t>
            </w:r>
          </w:p>
        </w:tc>
        <w:tc>
          <w:tcPr>
            <w:tcW w:w="2552" w:type="dxa"/>
            <w:vAlign w:val="center"/>
          </w:tcPr>
          <w:p w14:paraId="340AB0D6" w14:textId="77777777" w:rsidR="00657DB0" w:rsidRPr="007132D5" w:rsidRDefault="00657DB0" w:rsidP="00657DB0">
            <w:pPr>
              <w:pStyle w:val="Tabletext"/>
            </w:pPr>
            <w:r w:rsidRPr="007132D5">
              <w:sym w:font="Symbol" w:char="F0A3"/>
            </w:r>
            <w:r w:rsidRPr="007132D5">
              <w:t xml:space="preserve"> 1 knot</w:t>
            </w:r>
          </w:p>
        </w:tc>
      </w:tr>
      <w:tr w:rsidR="00657DB0" w:rsidRPr="007132D5" w14:paraId="334804DF" w14:textId="77777777" w:rsidTr="00657DB0">
        <w:trPr>
          <w:cantSplit/>
          <w:trHeight w:val="462"/>
          <w:jc w:val="center"/>
        </w:trPr>
        <w:tc>
          <w:tcPr>
            <w:tcW w:w="1274" w:type="dxa"/>
            <w:vMerge/>
            <w:shd w:val="clear" w:color="auto" w:fill="DADFF6"/>
            <w:vAlign w:val="center"/>
          </w:tcPr>
          <w:p w14:paraId="33C93A77" w14:textId="77777777" w:rsidR="00657DB0" w:rsidRPr="007132D5" w:rsidRDefault="00657DB0" w:rsidP="00657DB0">
            <w:pPr>
              <w:pStyle w:val="Tableheading"/>
              <w:rPr>
                <w:lang w:val="en-GB"/>
              </w:rPr>
            </w:pPr>
          </w:p>
        </w:tc>
        <w:tc>
          <w:tcPr>
            <w:tcW w:w="1950" w:type="dxa"/>
            <w:vAlign w:val="center"/>
          </w:tcPr>
          <w:p w14:paraId="49D4AD2D" w14:textId="77777777" w:rsidR="00657DB0" w:rsidRPr="007132D5" w:rsidRDefault="00657DB0" w:rsidP="00657DB0">
            <w:pPr>
              <w:pStyle w:val="Tabletext"/>
            </w:pPr>
            <w:r w:rsidRPr="007132D5">
              <w:t>Course over Ground (COG)</w:t>
            </w:r>
          </w:p>
        </w:tc>
        <w:tc>
          <w:tcPr>
            <w:tcW w:w="1793" w:type="dxa"/>
            <w:vAlign w:val="center"/>
          </w:tcPr>
          <w:p w14:paraId="7F04738B" w14:textId="77777777" w:rsidR="00657DB0" w:rsidRPr="007132D5" w:rsidRDefault="00657DB0" w:rsidP="00657DB0">
            <w:pPr>
              <w:pStyle w:val="Tabletext"/>
            </w:pPr>
            <w:r w:rsidRPr="007132D5">
              <w:sym w:font="Symbol" w:char="F0A3"/>
            </w:r>
            <w:r w:rsidRPr="007132D5">
              <w:t xml:space="preserve"> 5°</w:t>
            </w:r>
          </w:p>
        </w:tc>
        <w:tc>
          <w:tcPr>
            <w:tcW w:w="1843" w:type="dxa"/>
            <w:vAlign w:val="center"/>
          </w:tcPr>
          <w:p w14:paraId="68D19C12" w14:textId="77777777" w:rsidR="00657DB0" w:rsidRPr="007132D5" w:rsidRDefault="00657DB0" w:rsidP="00657DB0">
            <w:pPr>
              <w:pStyle w:val="Tabletext"/>
            </w:pPr>
            <w:r w:rsidRPr="007132D5">
              <w:sym w:font="Symbol" w:char="F0A3"/>
            </w:r>
            <w:r w:rsidRPr="007132D5">
              <w:t xml:space="preserve"> 2°</w:t>
            </w:r>
          </w:p>
        </w:tc>
        <w:tc>
          <w:tcPr>
            <w:tcW w:w="2552" w:type="dxa"/>
            <w:vAlign w:val="center"/>
          </w:tcPr>
          <w:p w14:paraId="4C5D530D" w14:textId="77777777" w:rsidR="00657DB0" w:rsidRPr="007132D5" w:rsidRDefault="00657DB0" w:rsidP="00657DB0">
            <w:pPr>
              <w:pStyle w:val="Tabletext"/>
            </w:pPr>
            <w:r w:rsidRPr="007132D5">
              <w:sym w:font="Symbol" w:char="F0A3"/>
            </w:r>
            <w:r w:rsidRPr="007132D5">
              <w:t xml:space="preserve"> 2°</w:t>
            </w:r>
          </w:p>
        </w:tc>
      </w:tr>
      <w:tr w:rsidR="00657DB0" w:rsidRPr="007132D5" w14:paraId="26336D80" w14:textId="77777777" w:rsidTr="00657DB0">
        <w:trPr>
          <w:cantSplit/>
          <w:trHeight w:val="462"/>
          <w:jc w:val="center"/>
        </w:trPr>
        <w:tc>
          <w:tcPr>
            <w:tcW w:w="1274" w:type="dxa"/>
            <w:shd w:val="clear" w:color="auto" w:fill="DADFF6"/>
            <w:vAlign w:val="center"/>
          </w:tcPr>
          <w:p w14:paraId="6CEFAF1C" w14:textId="77777777" w:rsidR="00657DB0" w:rsidRPr="007132D5" w:rsidRDefault="00657DB0" w:rsidP="00657DB0">
            <w:pPr>
              <w:pStyle w:val="Tableheading"/>
              <w:rPr>
                <w:lang w:val="en-GB"/>
              </w:rPr>
            </w:pPr>
            <w:r w:rsidRPr="007132D5">
              <w:rPr>
                <w:lang w:val="en-GB"/>
              </w:rPr>
              <w:t>Timing</w:t>
            </w:r>
          </w:p>
        </w:tc>
        <w:tc>
          <w:tcPr>
            <w:tcW w:w="1950" w:type="dxa"/>
            <w:vAlign w:val="center"/>
          </w:tcPr>
          <w:p w14:paraId="421DA5AE" w14:textId="77777777" w:rsidR="00657DB0" w:rsidRPr="007132D5" w:rsidRDefault="00657DB0" w:rsidP="00657DB0">
            <w:pPr>
              <w:pStyle w:val="Tabletext"/>
            </w:pPr>
            <w:r w:rsidRPr="007132D5">
              <w:t>Time from track confirmation to achievement of specified track accuracy</w:t>
            </w:r>
          </w:p>
        </w:tc>
        <w:tc>
          <w:tcPr>
            <w:tcW w:w="6188" w:type="dxa"/>
            <w:gridSpan w:val="3"/>
            <w:vAlign w:val="center"/>
          </w:tcPr>
          <w:p w14:paraId="0669DC41" w14:textId="77777777" w:rsidR="00657DB0" w:rsidRPr="007132D5" w:rsidRDefault="00657DB0" w:rsidP="00657DB0">
            <w:pPr>
              <w:pStyle w:val="Tabletext"/>
            </w:pPr>
            <w:r w:rsidRPr="007132D5">
              <w:sym w:font="Symbol" w:char="F0A3"/>
            </w:r>
            <w:r w:rsidRPr="007132D5">
              <w:t xml:space="preserve"> 120 s</w:t>
            </w:r>
          </w:p>
        </w:tc>
      </w:tr>
    </w:tbl>
    <w:p w14:paraId="1DFC90B5" w14:textId="77777777" w:rsidR="00657DB0" w:rsidRPr="007132D5" w:rsidRDefault="00657DB0" w:rsidP="00657DB0">
      <w:pPr>
        <w:rPr>
          <w:lang w:eastAsia="de-DE"/>
        </w:rPr>
      </w:pPr>
    </w:p>
    <w:p w14:paraId="7D4834FC" w14:textId="77777777" w:rsidR="00657DB0" w:rsidRPr="007132D5" w:rsidRDefault="00657DB0" w:rsidP="00657DB0">
      <w:pPr>
        <w:pStyle w:val="BodyText"/>
        <w:rPr>
          <w:lang w:eastAsia="de-DE"/>
        </w:rPr>
      </w:pPr>
      <w:r w:rsidRPr="007132D5">
        <w:rPr>
          <w:b/>
          <w:lang w:eastAsia="de-DE"/>
        </w:rPr>
        <w:t>Note</w:t>
      </w:r>
      <w:r w:rsidRPr="007132D5">
        <w:rPr>
          <w:lang w:eastAsia="de-DE"/>
        </w:rPr>
        <w:t>: the accuracy figures suggested above need to be assessed as RMS error (measured parameter vs. truth) for well-behaved (non-manoeuvring) targets in moderate environmental conditions.  Positional accuracy should be verified with a small but detectable target, whereas SOG and, especially, COG should be verified using large targets moving under power (i.e. not tidal), without manoeuvre and, for the determination of COG, a recommended minimum speed of 10 knots.</w:t>
      </w:r>
    </w:p>
    <w:p w14:paraId="5625A174" w14:textId="77777777" w:rsidR="00657DB0" w:rsidRPr="007132D5" w:rsidRDefault="00657DB0" w:rsidP="00657DB0">
      <w:pPr>
        <w:pStyle w:val="Tablecaption"/>
        <w:tabs>
          <w:tab w:val="left" w:pos="851"/>
        </w:tabs>
        <w:ind w:left="851" w:hanging="851"/>
        <w:jc w:val="center"/>
      </w:pPr>
      <w:r w:rsidRPr="007132D5">
        <w:t>Single Sensor - Tracking Performance Criteria</w:t>
      </w:r>
    </w:p>
    <w:tbl>
      <w:tblPr>
        <w:tblW w:w="95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410"/>
        <w:gridCol w:w="3685"/>
        <w:gridCol w:w="3433"/>
      </w:tblGrid>
      <w:tr w:rsidR="00657DB0" w:rsidRPr="007132D5" w14:paraId="4A1BE779" w14:textId="77777777" w:rsidTr="00657DB0">
        <w:trPr>
          <w:cantSplit/>
          <w:trHeight w:val="526"/>
          <w:tblHeader/>
        </w:trPr>
        <w:tc>
          <w:tcPr>
            <w:tcW w:w="2410" w:type="dxa"/>
            <w:tcBorders>
              <w:bottom w:val="nil"/>
            </w:tcBorders>
            <w:shd w:val="clear" w:color="auto" w:fill="DADFF6"/>
            <w:vAlign w:val="center"/>
          </w:tcPr>
          <w:p w14:paraId="7CAFCD5B" w14:textId="77777777" w:rsidR="00657DB0" w:rsidRPr="007132D5" w:rsidRDefault="00657DB0" w:rsidP="00657DB0">
            <w:pPr>
              <w:pStyle w:val="Tableheading"/>
              <w:rPr>
                <w:lang w:val="en-GB"/>
              </w:rPr>
            </w:pPr>
            <w:r w:rsidRPr="007132D5">
              <w:rPr>
                <w:lang w:val="en-GB"/>
              </w:rPr>
              <w:t>Parameter</w:t>
            </w:r>
          </w:p>
        </w:tc>
        <w:tc>
          <w:tcPr>
            <w:tcW w:w="3685" w:type="dxa"/>
            <w:shd w:val="clear" w:color="auto" w:fill="DADFF6"/>
            <w:vAlign w:val="center"/>
          </w:tcPr>
          <w:p w14:paraId="7F6623AD" w14:textId="77777777" w:rsidR="00657DB0" w:rsidRPr="007132D5" w:rsidRDefault="00657DB0" w:rsidP="00657DB0">
            <w:pPr>
              <w:pStyle w:val="Tableheading"/>
              <w:rPr>
                <w:lang w:val="en-GB"/>
              </w:rPr>
            </w:pPr>
            <w:r w:rsidRPr="007132D5">
              <w:rPr>
                <w:lang w:val="en-GB"/>
              </w:rPr>
              <w:t>Discussion</w:t>
            </w:r>
          </w:p>
        </w:tc>
        <w:tc>
          <w:tcPr>
            <w:tcW w:w="3433" w:type="dxa"/>
            <w:shd w:val="clear" w:color="auto" w:fill="DADFF6"/>
            <w:vAlign w:val="center"/>
          </w:tcPr>
          <w:p w14:paraId="0C739B5D" w14:textId="77777777" w:rsidR="00657DB0" w:rsidRPr="007132D5" w:rsidRDefault="00657DB0" w:rsidP="00657DB0">
            <w:pPr>
              <w:pStyle w:val="Tableheading"/>
              <w:rPr>
                <w:lang w:val="en-GB"/>
              </w:rPr>
            </w:pPr>
            <w:r w:rsidRPr="007132D5">
              <w:rPr>
                <w:lang w:val="en-GB"/>
              </w:rPr>
              <w:t>Operational Consequence</w:t>
            </w:r>
          </w:p>
        </w:tc>
      </w:tr>
      <w:tr w:rsidR="00657DB0" w:rsidRPr="007132D5" w14:paraId="5704E743" w14:textId="77777777" w:rsidTr="00657DB0">
        <w:trPr>
          <w:cantSplit/>
          <w:trHeight w:val="415"/>
        </w:trPr>
        <w:tc>
          <w:tcPr>
            <w:tcW w:w="2410" w:type="dxa"/>
            <w:shd w:val="clear" w:color="auto" w:fill="DADFF6"/>
            <w:vAlign w:val="center"/>
          </w:tcPr>
          <w:p w14:paraId="2B8BD8A3" w14:textId="77777777" w:rsidR="00657DB0" w:rsidRPr="007132D5" w:rsidRDefault="00657DB0" w:rsidP="00657DB0">
            <w:pPr>
              <w:pStyle w:val="Tableheading"/>
              <w:rPr>
                <w:lang w:val="en-GB"/>
              </w:rPr>
            </w:pPr>
            <w:r w:rsidRPr="007132D5">
              <w:rPr>
                <w:lang w:val="en-GB"/>
              </w:rPr>
              <w:t>Time to initiate tracks</w:t>
            </w:r>
          </w:p>
        </w:tc>
        <w:tc>
          <w:tcPr>
            <w:tcW w:w="3685" w:type="dxa"/>
            <w:vAlign w:val="center"/>
          </w:tcPr>
          <w:p w14:paraId="2F02AA3A" w14:textId="77777777" w:rsidR="00657DB0" w:rsidRPr="007132D5" w:rsidRDefault="00657DB0" w:rsidP="00657DB0">
            <w:pPr>
              <w:pStyle w:val="Tabletext"/>
            </w:pPr>
            <w:r w:rsidRPr="007132D5">
              <w:t>This can be measured from the point of first observation to either the creation of a tentative track or the establishment of a confirmed track.   In addition, the contribution of the display function to latency may need to be assessed separately.</w:t>
            </w:r>
          </w:p>
        </w:tc>
        <w:tc>
          <w:tcPr>
            <w:tcW w:w="3433" w:type="dxa"/>
            <w:vAlign w:val="center"/>
          </w:tcPr>
          <w:p w14:paraId="144931B7" w14:textId="77777777" w:rsidR="00657DB0" w:rsidRPr="007132D5" w:rsidRDefault="00657DB0" w:rsidP="00657DB0">
            <w:pPr>
              <w:pStyle w:val="Tabletext"/>
            </w:pPr>
            <w:r w:rsidRPr="007132D5">
              <w:t>The design has to consider the trade-off between fast establishment of new tracks vs. the associated false track rate.</w:t>
            </w:r>
          </w:p>
        </w:tc>
      </w:tr>
      <w:tr w:rsidR="00657DB0" w:rsidRPr="007132D5" w14:paraId="4013458B" w14:textId="77777777" w:rsidTr="00657DB0">
        <w:trPr>
          <w:cantSplit/>
          <w:trHeight w:val="462"/>
        </w:trPr>
        <w:tc>
          <w:tcPr>
            <w:tcW w:w="2410" w:type="dxa"/>
            <w:shd w:val="clear" w:color="auto" w:fill="DADFF6"/>
            <w:vAlign w:val="center"/>
          </w:tcPr>
          <w:p w14:paraId="7228CE80" w14:textId="77777777" w:rsidR="00657DB0" w:rsidRPr="007132D5" w:rsidRDefault="00657DB0" w:rsidP="00657DB0">
            <w:pPr>
              <w:pStyle w:val="Tableheading"/>
              <w:rPr>
                <w:lang w:val="en-GB"/>
              </w:rPr>
            </w:pPr>
            <w:r w:rsidRPr="007132D5">
              <w:rPr>
                <w:lang w:val="en-GB"/>
              </w:rPr>
              <w:t>Probability of false  (confirmed) tracks</w:t>
            </w:r>
          </w:p>
        </w:tc>
        <w:tc>
          <w:tcPr>
            <w:tcW w:w="3685" w:type="dxa"/>
            <w:vAlign w:val="center"/>
          </w:tcPr>
          <w:p w14:paraId="22870A8D" w14:textId="77777777" w:rsidR="00657DB0" w:rsidRPr="007132D5" w:rsidRDefault="00657DB0" w:rsidP="00657DB0">
            <w:pPr>
              <w:pStyle w:val="Tabletext"/>
            </w:pPr>
            <w:r w:rsidRPr="007132D5">
              <w:t>This is dependent on clutter conditions, traffic density, sensor sensitivity, sensor resolution and the perceived need to detect and track very small targets – the acceptable rate should be specified per area per unit time.  Typical values might be 3 to 4 per hour although this is likely to conflict with a requirement for very small target detection.</w:t>
            </w:r>
          </w:p>
        </w:tc>
        <w:tc>
          <w:tcPr>
            <w:tcW w:w="3433" w:type="dxa"/>
            <w:vAlign w:val="center"/>
          </w:tcPr>
          <w:p w14:paraId="31AC750D" w14:textId="77777777" w:rsidR="00657DB0" w:rsidRPr="007132D5" w:rsidRDefault="00657DB0" w:rsidP="00657DB0">
            <w:pPr>
              <w:pStyle w:val="Tabletext"/>
            </w:pPr>
            <w:r w:rsidRPr="007132D5">
              <w:t>Displaying tracks which do not represent real targets will increase workload and may result in incorrect VTSO actions being taken.</w:t>
            </w:r>
          </w:p>
        </w:tc>
      </w:tr>
      <w:tr w:rsidR="00657DB0" w:rsidRPr="007132D5" w14:paraId="69118CDA" w14:textId="77777777" w:rsidTr="00657DB0">
        <w:trPr>
          <w:cantSplit/>
          <w:trHeight w:val="462"/>
        </w:trPr>
        <w:tc>
          <w:tcPr>
            <w:tcW w:w="2410" w:type="dxa"/>
            <w:shd w:val="clear" w:color="auto" w:fill="DADFF6"/>
            <w:vAlign w:val="center"/>
          </w:tcPr>
          <w:p w14:paraId="3E5FCCD3" w14:textId="77777777" w:rsidR="00657DB0" w:rsidRPr="007132D5" w:rsidRDefault="00657DB0" w:rsidP="00657DB0">
            <w:pPr>
              <w:pStyle w:val="Tableheading"/>
              <w:rPr>
                <w:lang w:val="en-GB"/>
              </w:rPr>
            </w:pPr>
            <w:r w:rsidRPr="007132D5">
              <w:rPr>
                <w:lang w:val="en-GB"/>
              </w:rPr>
              <w:t>Average false track duration before termination</w:t>
            </w:r>
          </w:p>
        </w:tc>
        <w:tc>
          <w:tcPr>
            <w:tcW w:w="3685" w:type="dxa"/>
            <w:vAlign w:val="center"/>
          </w:tcPr>
          <w:p w14:paraId="7C4180A2" w14:textId="77777777" w:rsidR="00657DB0" w:rsidRPr="007132D5" w:rsidDel="00DC333B" w:rsidRDefault="00657DB0" w:rsidP="00657DB0">
            <w:pPr>
              <w:pStyle w:val="Tabletext"/>
            </w:pPr>
            <w:r w:rsidRPr="007132D5">
              <w:t>The tracker should react quickly to confirmed tracks which subsequently fail to exhibit reliable track behaviour.</w:t>
            </w:r>
          </w:p>
        </w:tc>
        <w:tc>
          <w:tcPr>
            <w:tcW w:w="3433" w:type="dxa"/>
            <w:vAlign w:val="center"/>
          </w:tcPr>
          <w:p w14:paraId="77F0B9B7" w14:textId="77777777" w:rsidR="00657DB0" w:rsidRPr="007132D5" w:rsidDel="00DC333B" w:rsidRDefault="00657DB0" w:rsidP="00657DB0">
            <w:pPr>
              <w:pStyle w:val="Tabletext"/>
            </w:pPr>
            <w:r w:rsidRPr="007132D5">
              <w:t>Continued display of tracks which do not represent real targets will increase workload and may result in incorrect VTSO actions being taken.</w:t>
            </w:r>
          </w:p>
        </w:tc>
      </w:tr>
      <w:tr w:rsidR="00657DB0" w:rsidRPr="007132D5" w14:paraId="45C92731" w14:textId="77777777" w:rsidTr="00657DB0">
        <w:trPr>
          <w:cantSplit/>
          <w:trHeight w:val="462"/>
        </w:trPr>
        <w:tc>
          <w:tcPr>
            <w:tcW w:w="2410" w:type="dxa"/>
            <w:shd w:val="clear" w:color="auto" w:fill="DADFF6"/>
            <w:vAlign w:val="center"/>
          </w:tcPr>
          <w:p w14:paraId="61556C46" w14:textId="77777777" w:rsidR="00657DB0" w:rsidRPr="007132D5" w:rsidRDefault="00657DB0" w:rsidP="00657DB0">
            <w:pPr>
              <w:pStyle w:val="Tableheading"/>
              <w:rPr>
                <w:lang w:val="en-GB"/>
              </w:rPr>
            </w:pPr>
            <w:r w:rsidRPr="007132D5">
              <w:rPr>
                <w:lang w:val="en-GB"/>
              </w:rPr>
              <w:t>Probability of failure to confirm a genuine track</w:t>
            </w:r>
          </w:p>
        </w:tc>
        <w:tc>
          <w:tcPr>
            <w:tcW w:w="3685" w:type="dxa"/>
            <w:vAlign w:val="center"/>
          </w:tcPr>
          <w:p w14:paraId="2527948B" w14:textId="77777777" w:rsidR="00657DB0" w:rsidRPr="007132D5" w:rsidRDefault="00657DB0" w:rsidP="00657DB0">
            <w:pPr>
              <w:pStyle w:val="Tabletext"/>
            </w:pPr>
            <w:r w:rsidRPr="007132D5">
              <w:rPr>
                <w:caps/>
              </w:rPr>
              <w:t>T</w:t>
            </w:r>
            <w:r w:rsidRPr="007132D5">
              <w:t>he tracker performance in combination with the sensor network should minimise the probability of failing to establish a genuine track after the first reliable sensor observation.</w:t>
            </w:r>
          </w:p>
        </w:tc>
        <w:tc>
          <w:tcPr>
            <w:tcW w:w="3433" w:type="dxa"/>
            <w:vAlign w:val="center"/>
          </w:tcPr>
          <w:p w14:paraId="7A7A6D89" w14:textId="77777777" w:rsidR="00657DB0" w:rsidRPr="007132D5" w:rsidRDefault="00657DB0" w:rsidP="00657DB0">
            <w:pPr>
              <w:pStyle w:val="Tabletext"/>
              <w:rPr>
                <w:caps/>
              </w:rPr>
            </w:pPr>
            <w:r w:rsidRPr="007132D5">
              <w:t>Delays to the establishment of a track will impact the traffic image and may result in incorrect VTSO decisions.</w:t>
            </w:r>
          </w:p>
        </w:tc>
      </w:tr>
      <w:tr w:rsidR="00657DB0" w:rsidRPr="007132D5" w14:paraId="262ADD04" w14:textId="77777777" w:rsidTr="00657DB0">
        <w:trPr>
          <w:cantSplit/>
          <w:trHeight w:val="462"/>
        </w:trPr>
        <w:tc>
          <w:tcPr>
            <w:tcW w:w="2410" w:type="dxa"/>
            <w:shd w:val="clear" w:color="auto" w:fill="DADFF6"/>
            <w:vAlign w:val="center"/>
          </w:tcPr>
          <w:p w14:paraId="50F1578B" w14:textId="77777777" w:rsidR="00657DB0" w:rsidRPr="007132D5" w:rsidRDefault="00657DB0" w:rsidP="00657DB0">
            <w:pPr>
              <w:pStyle w:val="Tableheading"/>
              <w:rPr>
                <w:lang w:val="en-GB"/>
              </w:rPr>
            </w:pPr>
            <w:r w:rsidRPr="007132D5">
              <w:rPr>
                <w:lang w:val="en-GB"/>
              </w:rPr>
              <w:t>Probability of track loss</w:t>
            </w:r>
          </w:p>
        </w:tc>
        <w:tc>
          <w:tcPr>
            <w:tcW w:w="3685" w:type="dxa"/>
            <w:vAlign w:val="center"/>
          </w:tcPr>
          <w:p w14:paraId="55B85A0B" w14:textId="77777777" w:rsidR="00657DB0" w:rsidRPr="007132D5" w:rsidRDefault="00657DB0" w:rsidP="00657DB0">
            <w:pPr>
              <w:pStyle w:val="Tabletext"/>
            </w:pPr>
            <w:r w:rsidRPr="007132D5">
              <w:t>This concerns track continuity.  Assuming good sensor visibility of the target, the tracking function should provide reliable and accurate track updates over the entire life time of the track.</w:t>
            </w:r>
          </w:p>
        </w:tc>
        <w:tc>
          <w:tcPr>
            <w:tcW w:w="3433" w:type="dxa"/>
            <w:vAlign w:val="center"/>
          </w:tcPr>
          <w:p w14:paraId="1C633D14" w14:textId="77777777" w:rsidR="00657DB0" w:rsidRPr="007132D5" w:rsidRDefault="00657DB0" w:rsidP="00657DB0">
            <w:pPr>
              <w:pStyle w:val="Tabletext"/>
            </w:pPr>
            <w:r w:rsidRPr="007132D5">
              <w:t>Frequent track loss will lead to reduced confidence in the track measurement accuracy and the ability of the system to follow manoeuvring targets.  In congested traffic areas, this could be critical to safe vessel passage.</w:t>
            </w:r>
          </w:p>
        </w:tc>
      </w:tr>
      <w:tr w:rsidR="00657DB0" w:rsidRPr="007132D5" w14:paraId="1F29742A" w14:textId="77777777" w:rsidTr="00657DB0">
        <w:trPr>
          <w:cantSplit/>
          <w:trHeight w:val="462"/>
        </w:trPr>
        <w:tc>
          <w:tcPr>
            <w:tcW w:w="2410" w:type="dxa"/>
            <w:shd w:val="clear" w:color="auto" w:fill="DADFF6"/>
            <w:vAlign w:val="center"/>
          </w:tcPr>
          <w:p w14:paraId="556DB77F" w14:textId="77777777" w:rsidR="00657DB0" w:rsidRPr="007132D5" w:rsidRDefault="00657DB0" w:rsidP="00657DB0">
            <w:pPr>
              <w:pStyle w:val="Tableheading"/>
              <w:rPr>
                <w:lang w:val="en-GB"/>
              </w:rPr>
            </w:pPr>
            <w:r w:rsidRPr="007132D5">
              <w:rPr>
                <w:lang w:val="en-GB"/>
              </w:rPr>
              <w:t>Probability of successful management of two targets merging and then correctly splitting</w:t>
            </w:r>
          </w:p>
        </w:tc>
        <w:tc>
          <w:tcPr>
            <w:tcW w:w="3685" w:type="dxa"/>
            <w:vAlign w:val="center"/>
          </w:tcPr>
          <w:p w14:paraId="6D256331" w14:textId="77777777" w:rsidR="00657DB0" w:rsidRPr="007132D5" w:rsidDel="00DC333B" w:rsidRDefault="00657DB0" w:rsidP="00657DB0">
            <w:pPr>
              <w:pStyle w:val="Tabletext"/>
            </w:pPr>
            <w:r w:rsidRPr="007132D5">
              <w:t>In the highly likely event of two (or more) targets merging into one sensor resolution cell, the tracker should be able to use the combined and unresolved observation to update the merged tracks until after some time when the targets 'de-merge', the tracker should successfully split and update the previously merged tracks with correct numbering and track identification.</w:t>
            </w:r>
          </w:p>
        </w:tc>
        <w:tc>
          <w:tcPr>
            <w:tcW w:w="3433" w:type="dxa"/>
            <w:vAlign w:val="center"/>
          </w:tcPr>
          <w:p w14:paraId="4E5B49C2" w14:textId="77777777" w:rsidR="00657DB0" w:rsidRPr="007132D5" w:rsidDel="00DC333B" w:rsidRDefault="00657DB0" w:rsidP="00657DB0">
            <w:pPr>
              <w:pStyle w:val="Tabletext"/>
            </w:pPr>
            <w:r w:rsidRPr="007132D5">
              <w:t>The VTSO needs to be presented with the best tracking information available before, during and after the merging event.</w:t>
            </w:r>
          </w:p>
        </w:tc>
      </w:tr>
      <w:tr w:rsidR="00657DB0" w:rsidRPr="007132D5" w14:paraId="244160DA" w14:textId="77777777" w:rsidTr="00657DB0">
        <w:trPr>
          <w:cantSplit/>
          <w:trHeight w:val="462"/>
        </w:trPr>
        <w:tc>
          <w:tcPr>
            <w:tcW w:w="2410" w:type="dxa"/>
            <w:shd w:val="clear" w:color="auto" w:fill="DADFF6"/>
            <w:vAlign w:val="center"/>
          </w:tcPr>
          <w:p w14:paraId="145A3D30" w14:textId="77777777" w:rsidR="00657DB0" w:rsidRPr="007132D5" w:rsidRDefault="00657DB0" w:rsidP="00657DB0">
            <w:pPr>
              <w:pStyle w:val="Tableheading"/>
              <w:rPr>
                <w:lang w:val="en-GB"/>
              </w:rPr>
            </w:pPr>
            <w:r w:rsidRPr="007132D5">
              <w:rPr>
                <w:rFonts w:cs="Arial"/>
                <w:lang w:val="en-GB" w:eastAsia="de-DE"/>
              </w:rPr>
              <w:t>Track identity swap rate</w:t>
            </w:r>
          </w:p>
        </w:tc>
        <w:tc>
          <w:tcPr>
            <w:tcW w:w="3685" w:type="dxa"/>
            <w:vAlign w:val="center"/>
          </w:tcPr>
          <w:p w14:paraId="64EA0A51" w14:textId="77777777" w:rsidR="00657DB0" w:rsidRPr="007132D5" w:rsidRDefault="00657DB0" w:rsidP="00657DB0">
            <w:pPr>
              <w:pStyle w:val="Tabletext"/>
            </w:pPr>
            <w:r w:rsidRPr="007132D5">
              <w:t>The tracker design should minimise the probability of track identities incorrectly swapping between two tracks (and ensure that incorrect swapping is quickly corrected).</w:t>
            </w:r>
          </w:p>
        </w:tc>
        <w:tc>
          <w:tcPr>
            <w:tcW w:w="3433" w:type="dxa"/>
            <w:vAlign w:val="center"/>
          </w:tcPr>
          <w:p w14:paraId="019AA1E4" w14:textId="77777777" w:rsidR="00657DB0" w:rsidRPr="007132D5" w:rsidRDefault="00657DB0" w:rsidP="00657DB0">
            <w:pPr>
              <w:pStyle w:val="Tabletext"/>
            </w:pPr>
            <w:r w:rsidRPr="007132D5">
              <w:t>The VTSO needs to be presented with accurate and correctly associated tracking information against targets of interest.</w:t>
            </w:r>
          </w:p>
        </w:tc>
      </w:tr>
      <w:tr w:rsidR="00657DB0" w:rsidRPr="007132D5" w14:paraId="6FE74AB4" w14:textId="77777777" w:rsidTr="00657DB0">
        <w:trPr>
          <w:cantSplit/>
          <w:trHeight w:val="462"/>
        </w:trPr>
        <w:tc>
          <w:tcPr>
            <w:tcW w:w="2410" w:type="dxa"/>
            <w:shd w:val="clear" w:color="auto" w:fill="DADFF6"/>
            <w:vAlign w:val="center"/>
          </w:tcPr>
          <w:p w14:paraId="7B2D4770" w14:textId="77777777" w:rsidR="00657DB0" w:rsidRPr="007132D5" w:rsidRDefault="00657DB0" w:rsidP="00657DB0">
            <w:pPr>
              <w:pStyle w:val="Tableheading"/>
              <w:rPr>
                <w:rFonts w:cs="Arial"/>
                <w:lang w:val="en-GB" w:eastAsia="de-DE"/>
              </w:rPr>
            </w:pPr>
            <w:r w:rsidRPr="007132D5">
              <w:rPr>
                <w:rFonts w:cs="Arial"/>
                <w:lang w:val="en-GB" w:eastAsia="de-DE"/>
              </w:rPr>
              <w:t xml:space="preserve">The probability of multiple tracks being created from one target </w:t>
            </w:r>
          </w:p>
        </w:tc>
        <w:tc>
          <w:tcPr>
            <w:tcW w:w="3685" w:type="dxa"/>
            <w:vAlign w:val="center"/>
          </w:tcPr>
          <w:p w14:paraId="131A7A88" w14:textId="77777777" w:rsidR="00657DB0" w:rsidRPr="007132D5" w:rsidRDefault="00657DB0" w:rsidP="00657DB0">
            <w:pPr>
              <w:pStyle w:val="Tabletext"/>
            </w:pPr>
            <w:r w:rsidRPr="007132D5">
              <w:t>This parameter is often specified for VTS applications in areas covering inland waterways in which large vessels, travelling close to the (radar) sensor location create multiple plots which result in multiple tracks.</w:t>
            </w:r>
          </w:p>
        </w:tc>
        <w:tc>
          <w:tcPr>
            <w:tcW w:w="3433" w:type="dxa"/>
            <w:vAlign w:val="center"/>
          </w:tcPr>
          <w:p w14:paraId="79DB5F63" w14:textId="77777777" w:rsidR="00657DB0" w:rsidRPr="007132D5" w:rsidRDefault="00657DB0" w:rsidP="00657DB0">
            <w:pPr>
              <w:pStyle w:val="Tabletext"/>
            </w:pPr>
            <w:r w:rsidRPr="007132D5">
              <w:t>Presentation of multiple tracks, relating to a single large object, can create confusion and inappropriate VTSO decision making.  The tracker should be able to identify group behaviour within plots and tracks and reduce these to a single track representing the large vessel.  The positional reference point for such a target needs to be understood and interpreted appropriately.</w:t>
            </w:r>
          </w:p>
        </w:tc>
      </w:tr>
      <w:tr w:rsidR="00657DB0" w:rsidRPr="007132D5" w14:paraId="5DB4A3CF" w14:textId="77777777" w:rsidTr="00657DB0">
        <w:trPr>
          <w:cantSplit/>
          <w:trHeight w:val="462"/>
        </w:trPr>
        <w:tc>
          <w:tcPr>
            <w:tcW w:w="2410" w:type="dxa"/>
            <w:shd w:val="clear" w:color="auto" w:fill="DADFF6"/>
            <w:vAlign w:val="center"/>
          </w:tcPr>
          <w:p w14:paraId="1729D168" w14:textId="77777777" w:rsidR="00657DB0" w:rsidRPr="007132D5" w:rsidRDefault="00657DB0" w:rsidP="00657DB0">
            <w:pPr>
              <w:pStyle w:val="Tableheading"/>
              <w:rPr>
                <w:lang w:val="en-GB"/>
              </w:rPr>
            </w:pPr>
            <w:r w:rsidRPr="007132D5">
              <w:rPr>
                <w:rFonts w:cs="Arial"/>
                <w:lang w:val="en-GB" w:eastAsia="de-DE"/>
              </w:rPr>
              <w:t>Latency of track update</w:t>
            </w:r>
          </w:p>
        </w:tc>
        <w:tc>
          <w:tcPr>
            <w:tcW w:w="3685" w:type="dxa"/>
            <w:vAlign w:val="center"/>
          </w:tcPr>
          <w:p w14:paraId="3A53398E" w14:textId="77777777" w:rsidR="00657DB0" w:rsidRPr="007132D5" w:rsidRDefault="00657DB0" w:rsidP="00657DB0">
            <w:pPr>
              <w:pStyle w:val="Tabletext"/>
            </w:pPr>
            <w:r w:rsidRPr="007132D5">
              <w:t>This parameter needs careful definition – time of sensor observation to track update (i.e. not including display function etc.).</w:t>
            </w:r>
          </w:p>
        </w:tc>
        <w:tc>
          <w:tcPr>
            <w:tcW w:w="3433" w:type="dxa"/>
            <w:vAlign w:val="center"/>
          </w:tcPr>
          <w:p w14:paraId="25D3CDF6" w14:textId="77777777" w:rsidR="00657DB0" w:rsidRPr="007132D5" w:rsidRDefault="00657DB0" w:rsidP="00657DB0">
            <w:pPr>
              <w:pStyle w:val="Tabletext"/>
            </w:pPr>
            <w:r w:rsidRPr="007132D5">
              <w:t>Minimal latency will provide a traffic image which is close to real time, but some latency is inevitable, especially when microwave links are included in the VTS network to link remote sensors sites to the VTS centre.  (Satellite AIS can also suffer significant and often unacceptable latency).</w:t>
            </w:r>
          </w:p>
          <w:p w14:paraId="499113E2" w14:textId="77777777" w:rsidR="00657DB0" w:rsidRPr="007132D5" w:rsidRDefault="00657DB0" w:rsidP="00657DB0">
            <w:pPr>
              <w:pStyle w:val="Tabletext"/>
            </w:pPr>
            <w:r w:rsidRPr="007132D5">
              <w:t>Delays in presentation of the surface picture can lead to delayed awareness of the need for VTSO action.</w:t>
            </w:r>
          </w:p>
        </w:tc>
      </w:tr>
      <w:tr w:rsidR="00657DB0" w:rsidRPr="007132D5" w14:paraId="6A39772D" w14:textId="77777777" w:rsidTr="00657DB0">
        <w:trPr>
          <w:cantSplit/>
          <w:trHeight w:val="462"/>
        </w:trPr>
        <w:tc>
          <w:tcPr>
            <w:tcW w:w="2410" w:type="dxa"/>
            <w:shd w:val="clear" w:color="auto" w:fill="DADFF6"/>
            <w:vAlign w:val="center"/>
          </w:tcPr>
          <w:p w14:paraId="75FD2CD0" w14:textId="77777777" w:rsidR="00657DB0" w:rsidRPr="007132D5" w:rsidRDefault="00657DB0" w:rsidP="00657DB0">
            <w:pPr>
              <w:pStyle w:val="Tableheading"/>
              <w:rPr>
                <w:rFonts w:cs="Arial"/>
                <w:lang w:val="en-GB" w:eastAsia="de-DE"/>
              </w:rPr>
            </w:pPr>
            <w:r w:rsidRPr="007132D5">
              <w:rPr>
                <w:rFonts w:cs="Arial"/>
                <w:lang w:val="en-GB" w:eastAsia="de-DE"/>
              </w:rPr>
              <w:t>Coasting period (before track termination)</w:t>
            </w:r>
          </w:p>
        </w:tc>
        <w:tc>
          <w:tcPr>
            <w:tcW w:w="3685" w:type="dxa"/>
            <w:vAlign w:val="center"/>
          </w:tcPr>
          <w:p w14:paraId="0CAD27FE" w14:textId="77777777" w:rsidR="00657DB0" w:rsidRPr="007132D5" w:rsidRDefault="00657DB0" w:rsidP="00657DB0">
            <w:pPr>
              <w:pStyle w:val="Tabletext"/>
              <w:rPr>
                <w:highlight w:val="yellow"/>
              </w:rPr>
            </w:pPr>
            <w:r w:rsidRPr="007132D5">
              <w:t>The time, measured from the last track update with an associated sensor measurement, to automatic track termination.</w:t>
            </w:r>
          </w:p>
        </w:tc>
        <w:tc>
          <w:tcPr>
            <w:tcW w:w="3433" w:type="dxa"/>
            <w:vAlign w:val="center"/>
          </w:tcPr>
          <w:p w14:paraId="69E3FBA2" w14:textId="77777777" w:rsidR="00657DB0" w:rsidRPr="007132D5" w:rsidRDefault="00657DB0" w:rsidP="00657DB0">
            <w:pPr>
              <w:pStyle w:val="Tabletext"/>
            </w:pPr>
            <w:r w:rsidRPr="007132D5">
              <w:t>Genuine target tracks do not just disappear (unless they are at the extremes of available sensor coverage) so the deletion of tracks is a trade-off between lost genuine tracks, prolonging of track seduction (e.g. onto clutter), and prolonging of incorrectly confirmed false tracks.</w:t>
            </w:r>
          </w:p>
        </w:tc>
      </w:tr>
    </w:tbl>
    <w:p w14:paraId="399DE6D2" w14:textId="77777777" w:rsidR="00657DB0" w:rsidRPr="007132D5" w:rsidRDefault="00657DB0" w:rsidP="00657DB0"/>
    <w:p w14:paraId="79ACC839" w14:textId="77777777" w:rsidR="00657DB0" w:rsidRPr="007132D5" w:rsidRDefault="00657DB0" w:rsidP="00657DB0">
      <w:pPr>
        <w:pStyle w:val="BodyText"/>
        <w:rPr>
          <w:rFonts w:cs="Arial"/>
          <w:lang w:eastAsia="de-DE"/>
        </w:rPr>
      </w:pPr>
      <w:r w:rsidRPr="007132D5">
        <w:t>Requirements for sensor fault detection and loss of sensor data integrity should also be considered; for example, the tracker may be used to identify consistent bias errors in the data from one sensor.</w:t>
      </w:r>
    </w:p>
    <w:p w14:paraId="748A2CEA" w14:textId="77777777" w:rsidR="00657DB0" w:rsidRPr="007132D5" w:rsidRDefault="00657DB0" w:rsidP="00657DB0">
      <w:pPr>
        <w:pStyle w:val="Heading4"/>
        <w:tabs>
          <w:tab w:val="num" w:pos="0"/>
        </w:tabs>
        <w:ind w:left="1134" w:hanging="1134"/>
      </w:pPr>
      <w:r w:rsidRPr="007132D5">
        <w:t>Additional Track Management Requirements</w:t>
      </w:r>
    </w:p>
    <w:p w14:paraId="73E9F0BC" w14:textId="77777777" w:rsidR="00657DB0" w:rsidRPr="007132D5" w:rsidRDefault="00657DB0" w:rsidP="00657DB0">
      <w:pPr>
        <w:pStyle w:val="BodyText"/>
      </w:pPr>
      <w:r w:rsidRPr="007132D5">
        <w:t>The tracker should be able to provide advance warning of track capacity overload.</w:t>
      </w:r>
    </w:p>
    <w:p w14:paraId="70C55381" w14:textId="77777777" w:rsidR="00657DB0" w:rsidRPr="007132D5" w:rsidRDefault="00657DB0" w:rsidP="00657DB0">
      <w:pPr>
        <w:pStyle w:val="BodyText"/>
      </w:pPr>
      <w:r w:rsidRPr="007132D5">
        <w:t xml:space="preserve">The track capacity should be sufficient to accommodate </w:t>
      </w:r>
      <w:r w:rsidRPr="007132D5">
        <w:rPr>
          <w:rFonts w:cs="Arial"/>
        </w:rPr>
        <w:t>≥</w:t>
      </w:r>
      <w:r w:rsidRPr="007132D5">
        <w:t>2 times the heaviest traffic predictions, including an allowance for false tracks.</w:t>
      </w:r>
    </w:p>
    <w:p w14:paraId="5D217BC4" w14:textId="77777777" w:rsidR="00657DB0" w:rsidRDefault="00657DB0" w:rsidP="00EA218F">
      <w:pPr>
        <w:pStyle w:val="BodyText"/>
      </w:pPr>
    </w:p>
    <w:p w14:paraId="6895EA70" w14:textId="14540321" w:rsidR="009F081F" w:rsidRDefault="00E6727C" w:rsidP="00725CCA">
      <w:pPr>
        <w:pStyle w:val="Heading2"/>
      </w:pPr>
      <w:bookmarkStart w:id="236" w:name="_Toc67491772"/>
      <w:r>
        <w:t>M</w:t>
      </w:r>
      <w:r w:rsidR="00657DB0">
        <w:t>anagement of VTS data</w:t>
      </w:r>
      <w:bookmarkEnd w:id="236"/>
    </w:p>
    <w:p w14:paraId="5A4FBB87" w14:textId="77777777" w:rsidR="009F081F" w:rsidRPr="009F081F" w:rsidRDefault="009F081F" w:rsidP="009F081F">
      <w:pPr>
        <w:pStyle w:val="Heading1separatationline"/>
      </w:pPr>
    </w:p>
    <w:p w14:paraId="3FDA1903" w14:textId="77777777" w:rsidR="00657DB0" w:rsidRPr="007132D5" w:rsidRDefault="00657DB0" w:rsidP="00657DB0">
      <w:pPr>
        <w:pStyle w:val="BodyText"/>
        <w:rPr>
          <w:lang w:eastAsia="de-DE"/>
        </w:rPr>
      </w:pPr>
      <w:r w:rsidRPr="007132D5">
        <w:rPr>
          <w:lang w:eastAsia="de-DE"/>
        </w:rPr>
        <w:t>Besides the Tracking function, there are other Data Processing functions that may need to be considered within the VTS design.  Typically, data processing is the collection and extraction of data to provide information.</w:t>
      </w:r>
    </w:p>
    <w:p w14:paraId="2CFE624E" w14:textId="77777777" w:rsidR="00657DB0" w:rsidRPr="007132D5" w:rsidRDefault="00657DB0" w:rsidP="00657DB0">
      <w:pPr>
        <w:pStyle w:val="BodyText"/>
        <w:rPr>
          <w:lang w:eastAsia="de-DE"/>
        </w:rPr>
      </w:pPr>
      <w:r w:rsidRPr="007132D5">
        <w:rPr>
          <w:lang w:eastAsia="de-DE"/>
        </w:rPr>
        <w:t xml:space="preserve">The </w:t>
      </w:r>
      <w:r w:rsidRPr="007132D5">
        <w:rPr>
          <w:i/>
          <w:lang w:eastAsia="de-DE"/>
        </w:rPr>
        <w:t>data</w:t>
      </w:r>
      <w:r w:rsidRPr="007132D5">
        <w:rPr>
          <w:lang w:eastAsia="de-DE"/>
        </w:rPr>
        <w:t xml:space="preserve"> is everything that is potentially useful and relevant to the VTS operation.</w:t>
      </w:r>
    </w:p>
    <w:p w14:paraId="360E187D" w14:textId="77777777" w:rsidR="00657DB0" w:rsidRPr="007132D5" w:rsidRDefault="00657DB0" w:rsidP="00657DB0">
      <w:pPr>
        <w:pStyle w:val="BodyText"/>
        <w:rPr>
          <w:lang w:eastAsia="de-DE"/>
        </w:rPr>
      </w:pPr>
      <w:r w:rsidRPr="007132D5">
        <w:rPr>
          <w:i/>
          <w:lang w:eastAsia="de-DE"/>
        </w:rPr>
        <w:t>Processing</w:t>
      </w:r>
      <w:r w:rsidRPr="007132D5">
        <w:rPr>
          <w:lang w:eastAsia="de-DE"/>
        </w:rPr>
        <w:t xml:space="preserve"> involves summarising, analysing, converting, recording, sorting, calculating, disseminating, storing, aggregating, validating, tabulating etc.</w:t>
      </w:r>
    </w:p>
    <w:p w14:paraId="55CE3831" w14:textId="77777777" w:rsidR="00657DB0" w:rsidRPr="007132D5" w:rsidRDefault="00657DB0" w:rsidP="00657DB0">
      <w:pPr>
        <w:pStyle w:val="BodyText"/>
        <w:rPr>
          <w:lang w:eastAsia="de-DE"/>
        </w:rPr>
      </w:pPr>
      <w:r w:rsidRPr="007132D5">
        <w:rPr>
          <w:lang w:eastAsia="de-DE"/>
        </w:rPr>
        <w:t xml:space="preserve">The </w:t>
      </w:r>
      <w:r w:rsidRPr="007132D5">
        <w:rPr>
          <w:i/>
          <w:lang w:eastAsia="de-DE"/>
        </w:rPr>
        <w:t>information</w:t>
      </w:r>
      <w:r w:rsidRPr="007132D5">
        <w:rPr>
          <w:lang w:eastAsia="de-DE"/>
        </w:rPr>
        <w:t xml:space="preserve"> is the result of the processing of the input data.  It should be appropriately useful and appropriately clear to aid the VTSO, external users and the manual and automatic decision making processes.  In the context of a VTS, there are many pieces of data, each with its own importance, validity and integrity.</w:t>
      </w:r>
    </w:p>
    <w:p w14:paraId="634EA643" w14:textId="77777777" w:rsidR="00657DB0" w:rsidRPr="007132D5" w:rsidRDefault="00657DB0" w:rsidP="00657DB0">
      <w:pPr>
        <w:pStyle w:val="BodyText"/>
      </w:pPr>
      <w:r w:rsidRPr="007132D5">
        <w:t>Centralised data fusion aims to integrate data from different systems at regional or national level using inter-system data exchange.</w:t>
      </w:r>
    </w:p>
    <w:p w14:paraId="5B4D38D9" w14:textId="77777777" w:rsidR="00657DB0" w:rsidRPr="007132D5" w:rsidRDefault="00657DB0" w:rsidP="00657DB0">
      <w:pPr>
        <w:pStyle w:val="BodyText"/>
      </w:pPr>
      <w:r w:rsidRPr="007132D5">
        <w:t>Types of information may include:</w:t>
      </w:r>
    </w:p>
    <w:p w14:paraId="3C8AB4E0" w14:textId="77777777" w:rsidR="00657DB0" w:rsidRPr="007132D5" w:rsidRDefault="00657DB0" w:rsidP="00657DB0">
      <w:pPr>
        <w:pStyle w:val="Bullet1"/>
      </w:pPr>
      <w:r>
        <w:t>v</w:t>
      </w:r>
      <w:r w:rsidRPr="007132D5">
        <w:t xml:space="preserve">oyage </w:t>
      </w:r>
      <w:r>
        <w:t>d</w:t>
      </w:r>
      <w:r w:rsidRPr="007132D5">
        <w:t>ata;</w:t>
      </w:r>
    </w:p>
    <w:p w14:paraId="3049B943" w14:textId="77777777" w:rsidR="00657DB0" w:rsidRPr="007132D5" w:rsidRDefault="00657DB0" w:rsidP="00657DB0">
      <w:pPr>
        <w:pStyle w:val="Bullet1"/>
      </w:pPr>
      <w:r>
        <w:t>v</w:t>
      </w:r>
      <w:r w:rsidRPr="007132D5">
        <w:t xml:space="preserve">essel </w:t>
      </w:r>
      <w:r>
        <w:t>d</w:t>
      </w:r>
      <w:r w:rsidRPr="007132D5">
        <w:t>ata;</w:t>
      </w:r>
    </w:p>
    <w:p w14:paraId="1755088C" w14:textId="77777777" w:rsidR="00657DB0" w:rsidRPr="007132D5" w:rsidRDefault="00657DB0" w:rsidP="00657DB0">
      <w:pPr>
        <w:pStyle w:val="Bullet1"/>
      </w:pPr>
      <w:r>
        <w:t>i</w:t>
      </w:r>
      <w:r w:rsidRPr="007132D5">
        <w:t xml:space="preserve">ncident </w:t>
      </w:r>
      <w:r>
        <w:t>d</w:t>
      </w:r>
      <w:r w:rsidRPr="007132D5">
        <w:t>ata;</w:t>
      </w:r>
    </w:p>
    <w:p w14:paraId="3435A818" w14:textId="77777777" w:rsidR="00657DB0" w:rsidRPr="007132D5" w:rsidRDefault="00657DB0" w:rsidP="00657DB0">
      <w:pPr>
        <w:pStyle w:val="Bullet1"/>
      </w:pPr>
      <w:r>
        <w:t>c</w:t>
      </w:r>
      <w:r w:rsidRPr="007132D5">
        <w:t xml:space="preserve">ontacts </w:t>
      </w:r>
      <w:r>
        <w:t>d</w:t>
      </w:r>
      <w:r w:rsidRPr="007132D5">
        <w:t>ata;</w:t>
      </w:r>
    </w:p>
    <w:p w14:paraId="097E7444" w14:textId="77777777" w:rsidR="00657DB0" w:rsidRPr="007132D5" w:rsidRDefault="00657DB0" w:rsidP="00657DB0">
      <w:pPr>
        <w:pStyle w:val="Bullet1"/>
      </w:pPr>
      <w:r>
        <w:t>c</w:t>
      </w:r>
      <w:r w:rsidRPr="007132D5">
        <w:t>harts;</w:t>
      </w:r>
    </w:p>
    <w:p w14:paraId="533F1C7C" w14:textId="77777777" w:rsidR="00657DB0" w:rsidRPr="007132D5" w:rsidRDefault="00657DB0" w:rsidP="00657DB0">
      <w:pPr>
        <w:pStyle w:val="Bullet1"/>
      </w:pPr>
      <w:r>
        <w:t>p</w:t>
      </w:r>
      <w:r w:rsidRPr="007132D5">
        <w:t xml:space="preserve">ilots and </w:t>
      </w:r>
      <w:r>
        <w:t>t</w:t>
      </w:r>
      <w:r w:rsidRPr="007132D5">
        <w:t>ugs;</w:t>
      </w:r>
    </w:p>
    <w:p w14:paraId="37349B56" w14:textId="77777777" w:rsidR="00657DB0" w:rsidRPr="007132D5" w:rsidRDefault="00657DB0" w:rsidP="00657DB0">
      <w:pPr>
        <w:pStyle w:val="Bullet1"/>
      </w:pPr>
      <w:r>
        <w:t>d</w:t>
      </w:r>
      <w:r w:rsidRPr="007132D5">
        <w:t xml:space="preserve">ata of </w:t>
      </w:r>
      <w:r>
        <w:t>b</w:t>
      </w:r>
      <w:r w:rsidRPr="007132D5">
        <w:t xml:space="preserve">erths and </w:t>
      </w:r>
      <w:r>
        <w:t>c</w:t>
      </w:r>
      <w:r w:rsidRPr="007132D5">
        <w:t xml:space="preserve">apabilities plus </w:t>
      </w:r>
      <w:r>
        <w:t>o</w:t>
      </w:r>
      <w:r w:rsidRPr="007132D5">
        <w:t xml:space="preserve">ther </w:t>
      </w:r>
      <w:r>
        <w:t>p</w:t>
      </w:r>
      <w:r w:rsidRPr="007132D5">
        <w:t xml:space="preserve">ort </w:t>
      </w:r>
      <w:r>
        <w:t>r</w:t>
      </w:r>
      <w:r w:rsidRPr="007132D5">
        <w:t>esources;</w:t>
      </w:r>
    </w:p>
    <w:p w14:paraId="7838075C" w14:textId="77777777" w:rsidR="00657DB0" w:rsidRPr="007132D5" w:rsidRDefault="00657DB0" w:rsidP="00657DB0">
      <w:pPr>
        <w:pStyle w:val="Bullet1"/>
      </w:pPr>
      <w:r>
        <w:t>t</w:t>
      </w:r>
      <w:r w:rsidRPr="007132D5">
        <w:t xml:space="preserve">raffic </w:t>
      </w:r>
      <w:r>
        <w:t>a</w:t>
      </w:r>
      <w:r w:rsidRPr="007132D5">
        <w:t xml:space="preserve">nalysis </w:t>
      </w:r>
      <w:r>
        <w:t>d</w:t>
      </w:r>
      <w:r w:rsidRPr="007132D5">
        <w:t>ata;</w:t>
      </w:r>
    </w:p>
    <w:p w14:paraId="187F3B73" w14:textId="77777777" w:rsidR="00657DB0" w:rsidRPr="007132D5" w:rsidRDefault="00657DB0" w:rsidP="00657DB0">
      <w:pPr>
        <w:pStyle w:val="Bullet1"/>
      </w:pPr>
      <w:r>
        <w:t>l</w:t>
      </w:r>
      <w:r w:rsidRPr="007132D5">
        <w:t xml:space="preserve">ocal </w:t>
      </w:r>
      <w:r>
        <w:t>h</w:t>
      </w:r>
      <w:r w:rsidRPr="007132D5">
        <w:t>azards;</w:t>
      </w:r>
    </w:p>
    <w:p w14:paraId="64187B53" w14:textId="77777777" w:rsidR="00657DB0" w:rsidRPr="007132D5" w:rsidRDefault="00657DB0" w:rsidP="00657DB0">
      <w:pPr>
        <w:pStyle w:val="Bullet1"/>
      </w:pPr>
      <w:r w:rsidRPr="007132D5">
        <w:t xml:space="preserve">VTS Equipment </w:t>
      </w:r>
      <w:r>
        <w:t>s</w:t>
      </w:r>
      <w:r w:rsidRPr="007132D5">
        <w:t xml:space="preserve">tatus, </w:t>
      </w:r>
      <w:r>
        <w:t>b</w:t>
      </w:r>
      <w:r w:rsidRPr="007132D5">
        <w:t xml:space="preserve">uild </w:t>
      </w:r>
      <w:r>
        <w:t>s</w:t>
      </w:r>
      <w:r w:rsidRPr="007132D5">
        <w:t xml:space="preserve">tate, </w:t>
      </w:r>
      <w:r>
        <w:t>v</w:t>
      </w:r>
      <w:r w:rsidRPr="007132D5">
        <w:t xml:space="preserve">ersion </w:t>
      </w:r>
      <w:r>
        <w:t>r</w:t>
      </w:r>
      <w:r w:rsidRPr="007132D5">
        <w:t>ecords;</w:t>
      </w:r>
    </w:p>
    <w:p w14:paraId="1A40031C" w14:textId="77777777" w:rsidR="00657DB0" w:rsidRPr="007132D5" w:rsidRDefault="00657DB0" w:rsidP="00657DB0">
      <w:pPr>
        <w:pStyle w:val="Bullet1"/>
      </w:pPr>
      <w:r w:rsidRPr="007132D5">
        <w:t xml:space="preserve">VTS </w:t>
      </w:r>
      <w:r>
        <w:t>s</w:t>
      </w:r>
      <w:r w:rsidRPr="007132D5">
        <w:t xml:space="preserve">pares and </w:t>
      </w:r>
      <w:r>
        <w:t>c</w:t>
      </w:r>
      <w:r w:rsidRPr="007132D5">
        <w:t xml:space="preserve">onsumables </w:t>
      </w:r>
      <w:r>
        <w:t>s</w:t>
      </w:r>
      <w:r w:rsidRPr="007132D5">
        <w:t xml:space="preserve">tock and </w:t>
      </w:r>
      <w:r>
        <w:t>s</w:t>
      </w:r>
      <w:r w:rsidRPr="007132D5">
        <w:t xml:space="preserve">torage </w:t>
      </w:r>
      <w:r>
        <w:t>l</w:t>
      </w:r>
      <w:r w:rsidRPr="007132D5">
        <w:t>ocations;</w:t>
      </w:r>
    </w:p>
    <w:p w14:paraId="24C4087D" w14:textId="77777777" w:rsidR="00657DB0" w:rsidRPr="007132D5" w:rsidRDefault="00657DB0" w:rsidP="00657DB0">
      <w:pPr>
        <w:pStyle w:val="Bullet1"/>
      </w:pPr>
      <w:r w:rsidRPr="007132D5">
        <w:t xml:space="preserve">VTS </w:t>
      </w:r>
      <w:r>
        <w:t>e</w:t>
      </w:r>
      <w:r w:rsidRPr="007132D5">
        <w:t xml:space="preserve">quipment </w:t>
      </w:r>
      <w:r>
        <w:t>f</w:t>
      </w:r>
      <w:r w:rsidRPr="007132D5">
        <w:t xml:space="preserve">ault </w:t>
      </w:r>
      <w:r>
        <w:t>r</w:t>
      </w:r>
      <w:r w:rsidRPr="007132D5">
        <w:t>ecords;</w:t>
      </w:r>
    </w:p>
    <w:p w14:paraId="0F86698C" w14:textId="77777777" w:rsidR="00657DB0" w:rsidRPr="007132D5" w:rsidRDefault="00657DB0" w:rsidP="00657DB0">
      <w:pPr>
        <w:pStyle w:val="Bullet1"/>
      </w:pPr>
      <w:r w:rsidRPr="007132D5">
        <w:t xml:space="preserve">VTS </w:t>
      </w:r>
      <w:r>
        <w:t>e</w:t>
      </w:r>
      <w:r w:rsidRPr="007132D5">
        <w:t xml:space="preserve">quipment </w:t>
      </w:r>
      <w:r>
        <w:t>s</w:t>
      </w:r>
      <w:r w:rsidRPr="007132D5">
        <w:t xml:space="preserve">cheduled and </w:t>
      </w:r>
      <w:r>
        <w:t>u</w:t>
      </w:r>
      <w:r w:rsidRPr="007132D5">
        <w:t xml:space="preserve">nscheduled </w:t>
      </w:r>
      <w:r>
        <w:t>m</w:t>
      </w:r>
      <w:r w:rsidRPr="007132D5">
        <w:t>aintenance;</w:t>
      </w:r>
    </w:p>
    <w:p w14:paraId="328BD3F0" w14:textId="77777777" w:rsidR="00657DB0" w:rsidRPr="007132D5" w:rsidRDefault="00657DB0" w:rsidP="00657DB0">
      <w:pPr>
        <w:pStyle w:val="Bullet1"/>
      </w:pPr>
      <w:r>
        <w:t>VTS p</w:t>
      </w:r>
      <w:r w:rsidRPr="007132D5">
        <w:t>ersonnel.</w:t>
      </w:r>
    </w:p>
    <w:p w14:paraId="394E5AE1" w14:textId="31C06567" w:rsidR="00657DB0" w:rsidRDefault="00657DB0" w:rsidP="00657DB0">
      <w:pPr>
        <w:pStyle w:val="BodyText"/>
        <w:rPr>
          <w:ins w:id="237" w:author="Steve Guest" w:date="2021-03-24T15:10:00Z"/>
          <w:lang w:eastAsia="de-DE"/>
        </w:rPr>
      </w:pPr>
      <w:r w:rsidRPr="007132D5">
        <w:rPr>
          <w:lang w:eastAsia="de-DE"/>
        </w:rPr>
        <w:t>It may be appropriate to integrate shipping accounts data to automate alignment with cargo movements, shipping movements, handling charges etc. to facilitate account management by systems associated with the port (i.e. not directly associated with VTS operations).  Often this functionality may be managed by the Local Port Authority (LPA).</w:t>
      </w:r>
    </w:p>
    <w:p w14:paraId="083B3D80" w14:textId="5C1D01C4" w:rsidR="00470F47" w:rsidRDefault="00470F47" w:rsidP="00470F47">
      <w:pPr>
        <w:pStyle w:val="Heading2"/>
        <w:rPr>
          <w:ins w:id="238" w:author="Steve Guest" w:date="2021-03-24T15:10:00Z"/>
        </w:rPr>
      </w:pPr>
      <w:bookmarkStart w:id="239" w:name="_Toc67491773"/>
      <w:commentRangeStart w:id="240"/>
      <w:ins w:id="241" w:author="Steve Guest" w:date="2021-03-24T15:10:00Z">
        <w:r>
          <w:t>Recording</w:t>
        </w:r>
        <w:bookmarkEnd w:id="239"/>
      </w:ins>
    </w:p>
    <w:p w14:paraId="63B2FA7D" w14:textId="77777777" w:rsidR="00470F47" w:rsidRPr="009F081F" w:rsidRDefault="00470F47" w:rsidP="00470F47">
      <w:pPr>
        <w:pStyle w:val="Heading1separatationline"/>
        <w:rPr>
          <w:ins w:id="242" w:author="Steve Guest" w:date="2021-03-24T15:10:00Z"/>
        </w:rPr>
      </w:pPr>
    </w:p>
    <w:p w14:paraId="072716FB" w14:textId="2A04BC0D" w:rsidR="0088255B" w:rsidRDefault="00470F47" w:rsidP="00470F47">
      <w:pPr>
        <w:pStyle w:val="BodyText"/>
        <w:rPr>
          <w:ins w:id="243" w:author="Steve Guest" w:date="2021-03-24T15:18:00Z"/>
          <w:lang w:eastAsia="de-DE"/>
        </w:rPr>
      </w:pPr>
      <w:ins w:id="244" w:author="Steve Guest" w:date="2021-03-24T15:11:00Z">
        <w:r>
          <w:rPr>
            <w:lang w:eastAsia="de-DE"/>
          </w:rPr>
          <w:t>The recording of data will</w:t>
        </w:r>
      </w:ins>
      <w:ins w:id="245" w:author="Steve Guest" w:date="2021-03-24T15:10:00Z">
        <w:r w:rsidRPr="007132D5">
          <w:rPr>
            <w:lang w:eastAsia="de-DE"/>
          </w:rPr>
          <w:t xml:space="preserve"> need to be considered within the VTS </w:t>
        </w:r>
      </w:ins>
      <w:ins w:id="246" w:author="Steve Guest" w:date="2021-03-24T15:15:00Z">
        <w:r w:rsidR="0088255B">
          <w:rPr>
            <w:lang w:eastAsia="de-DE"/>
          </w:rPr>
          <w:t xml:space="preserve">System </w:t>
        </w:r>
      </w:ins>
      <w:ins w:id="247" w:author="Steve Guest" w:date="2021-03-24T15:10:00Z">
        <w:r w:rsidRPr="007132D5">
          <w:rPr>
            <w:lang w:eastAsia="de-DE"/>
          </w:rPr>
          <w:t>design</w:t>
        </w:r>
      </w:ins>
      <w:ins w:id="248" w:author="Steve Guest" w:date="2021-03-24T15:12:00Z">
        <w:r>
          <w:rPr>
            <w:lang w:eastAsia="de-DE"/>
          </w:rPr>
          <w:t xml:space="preserve"> so that an accurate, consistent replay of the Traffic Image can be </w:t>
        </w:r>
      </w:ins>
      <w:ins w:id="249" w:author="Steve Guest" w:date="2021-03-24T15:13:00Z">
        <w:r w:rsidR="0088255B">
          <w:rPr>
            <w:lang w:eastAsia="de-DE"/>
          </w:rPr>
          <w:t>reproduced</w:t>
        </w:r>
      </w:ins>
      <w:ins w:id="250" w:author="Steve Guest" w:date="2021-03-24T15:10:00Z">
        <w:r w:rsidRPr="007132D5">
          <w:rPr>
            <w:lang w:eastAsia="de-DE"/>
          </w:rPr>
          <w:t xml:space="preserve">.  </w:t>
        </w:r>
      </w:ins>
      <w:ins w:id="251" w:author="Steve Guest" w:date="2021-03-24T15:18:00Z">
        <w:r w:rsidR="0088255B">
          <w:rPr>
            <w:lang w:eastAsia="de-DE"/>
          </w:rPr>
          <w:t>This is imperative as recordings may be required for lessons learnt and accident investigation purposes</w:t>
        </w:r>
      </w:ins>
      <w:ins w:id="252" w:author="Steve Guest" w:date="2021-03-24T15:19:00Z">
        <w:r w:rsidR="0088255B">
          <w:rPr>
            <w:lang w:eastAsia="de-DE"/>
          </w:rPr>
          <w:t>.</w:t>
        </w:r>
      </w:ins>
    </w:p>
    <w:p w14:paraId="35E697CB" w14:textId="1D2AC30E" w:rsidR="0088255B" w:rsidRPr="007132D5" w:rsidRDefault="00470F47" w:rsidP="00470F47">
      <w:pPr>
        <w:pStyle w:val="BodyText"/>
        <w:rPr>
          <w:ins w:id="253" w:author="Steve Guest" w:date="2021-03-24T15:10:00Z"/>
          <w:lang w:eastAsia="de-DE"/>
        </w:rPr>
      </w:pPr>
      <w:ins w:id="254" w:author="Steve Guest" w:date="2021-03-24T15:10:00Z">
        <w:r w:rsidRPr="007132D5">
          <w:rPr>
            <w:lang w:eastAsia="de-DE"/>
          </w:rPr>
          <w:t xml:space="preserve">Typically, </w:t>
        </w:r>
      </w:ins>
      <w:ins w:id="255" w:author="Steve Guest" w:date="2021-03-24T15:19:00Z">
        <w:r w:rsidR="0088255B">
          <w:rPr>
            <w:lang w:eastAsia="de-DE"/>
          </w:rPr>
          <w:t xml:space="preserve">recordings </w:t>
        </w:r>
      </w:ins>
      <w:ins w:id="256" w:author="Steve Guest" w:date="2021-03-24T15:12:00Z">
        <w:r>
          <w:rPr>
            <w:lang w:eastAsia="de-DE"/>
          </w:rPr>
          <w:t xml:space="preserve">will </w:t>
        </w:r>
      </w:ins>
      <w:ins w:id="257" w:author="Steve Guest" w:date="2021-03-24T15:19:00Z">
        <w:r w:rsidR="0088255B">
          <w:rPr>
            <w:lang w:eastAsia="de-DE"/>
          </w:rPr>
          <w:t>need to be time</w:t>
        </w:r>
      </w:ins>
      <w:ins w:id="258" w:author="Steve Guest" w:date="2021-03-24T15:13:00Z">
        <w:r w:rsidR="0088255B">
          <w:rPr>
            <w:lang w:eastAsia="de-DE"/>
          </w:rPr>
          <w:t xml:space="preserve"> </w:t>
        </w:r>
      </w:ins>
      <w:ins w:id="259" w:author="Steve Guest" w:date="2021-03-24T15:12:00Z">
        <w:r>
          <w:rPr>
            <w:lang w:eastAsia="de-DE"/>
          </w:rPr>
          <w:t xml:space="preserve">synchronised </w:t>
        </w:r>
      </w:ins>
      <w:ins w:id="260" w:author="Steve Guest" w:date="2021-03-24T15:19:00Z">
        <w:r w:rsidR="0088255B">
          <w:rPr>
            <w:lang w:eastAsia="de-DE"/>
          </w:rPr>
          <w:t>and include</w:t>
        </w:r>
      </w:ins>
      <w:ins w:id="261" w:author="Steve Guest" w:date="2021-03-24T15:13:00Z">
        <w:r w:rsidR="0088255B">
          <w:rPr>
            <w:lang w:eastAsia="de-DE"/>
          </w:rPr>
          <w:t xml:space="preserve"> Voice communications </w:t>
        </w:r>
      </w:ins>
      <w:ins w:id="262" w:author="Steve Guest" w:date="2021-03-24T15:14:00Z">
        <w:r w:rsidR="0088255B">
          <w:rPr>
            <w:lang w:eastAsia="de-DE"/>
          </w:rPr>
          <w:t xml:space="preserve">together with Tracking data and the </w:t>
        </w:r>
      </w:ins>
      <w:ins w:id="263" w:author="Steve Guest" w:date="2021-03-24T15:13:00Z">
        <w:r w:rsidR="0088255B">
          <w:rPr>
            <w:lang w:eastAsia="de-DE"/>
          </w:rPr>
          <w:t xml:space="preserve">various </w:t>
        </w:r>
      </w:ins>
      <w:ins w:id="264" w:author="Steve Guest" w:date="2021-03-24T15:14:00Z">
        <w:r w:rsidR="0088255B">
          <w:rPr>
            <w:lang w:eastAsia="de-DE"/>
          </w:rPr>
          <w:t xml:space="preserve">sensor </w:t>
        </w:r>
      </w:ins>
      <w:ins w:id="265" w:author="Steve Guest" w:date="2021-03-24T15:10:00Z">
        <w:r w:rsidRPr="007132D5">
          <w:rPr>
            <w:lang w:eastAsia="de-DE"/>
          </w:rPr>
          <w:t xml:space="preserve">data </w:t>
        </w:r>
      </w:ins>
      <w:ins w:id="266" w:author="Steve Guest" w:date="2021-03-24T15:14:00Z">
        <w:r w:rsidR="0088255B">
          <w:rPr>
            <w:lang w:eastAsia="de-DE"/>
          </w:rPr>
          <w:t>that comprises the Traffic Image</w:t>
        </w:r>
      </w:ins>
      <w:ins w:id="267" w:author="Steve Guest" w:date="2021-03-24T15:10:00Z">
        <w:r w:rsidRPr="007132D5">
          <w:rPr>
            <w:lang w:eastAsia="de-DE"/>
          </w:rPr>
          <w:t>.</w:t>
        </w:r>
      </w:ins>
      <w:ins w:id="268" w:author="Steve Guest" w:date="2021-03-24T15:15:00Z">
        <w:r w:rsidR="0088255B">
          <w:rPr>
            <w:lang w:eastAsia="de-DE"/>
          </w:rPr>
          <w:t xml:space="preserve">  T</w:t>
        </w:r>
      </w:ins>
      <w:ins w:id="269" w:author="Steve Guest" w:date="2021-03-24T15:16:00Z">
        <w:r w:rsidR="0088255B">
          <w:rPr>
            <w:lang w:eastAsia="de-DE"/>
          </w:rPr>
          <w:t xml:space="preserve">he recommended </w:t>
        </w:r>
      </w:ins>
      <w:ins w:id="270" w:author="Steve Guest" w:date="2021-03-24T15:15:00Z">
        <w:r w:rsidR="0088255B">
          <w:rPr>
            <w:lang w:eastAsia="de-DE"/>
          </w:rPr>
          <w:t xml:space="preserve">minimum period for recordings </w:t>
        </w:r>
      </w:ins>
      <w:ins w:id="271" w:author="Steve Guest" w:date="2021-03-24T15:16:00Z">
        <w:r w:rsidR="0088255B">
          <w:rPr>
            <w:lang w:eastAsia="de-DE"/>
          </w:rPr>
          <w:t>is thirty (3</w:t>
        </w:r>
      </w:ins>
      <w:ins w:id="272" w:author="Steve Guest" w:date="2021-03-24T15:20:00Z">
        <w:r w:rsidR="0088255B">
          <w:rPr>
            <w:lang w:eastAsia="de-DE"/>
          </w:rPr>
          <w:t>0</w:t>
        </w:r>
      </w:ins>
      <w:ins w:id="273" w:author="Steve Guest" w:date="2021-03-24T15:16:00Z">
        <w:r w:rsidR="0088255B">
          <w:rPr>
            <w:lang w:eastAsia="de-DE"/>
          </w:rPr>
          <w:t>) days however longer periods based on ope</w:t>
        </w:r>
      </w:ins>
      <w:ins w:id="274" w:author="Steve Guest" w:date="2021-03-24T15:17:00Z">
        <w:r w:rsidR="0088255B">
          <w:rPr>
            <w:lang w:eastAsia="de-DE"/>
          </w:rPr>
          <w:t xml:space="preserve">rational requirements </w:t>
        </w:r>
      </w:ins>
      <w:ins w:id="275" w:author="Steve Guest" w:date="2021-03-24T15:16:00Z">
        <w:r w:rsidR="0088255B">
          <w:rPr>
            <w:lang w:eastAsia="de-DE"/>
          </w:rPr>
          <w:t>should be assessed</w:t>
        </w:r>
      </w:ins>
      <w:ins w:id="276" w:author="Steve Guest" w:date="2021-03-24T15:17:00Z">
        <w:r w:rsidR="0088255B">
          <w:rPr>
            <w:lang w:eastAsia="de-DE"/>
          </w:rPr>
          <w:t>.</w:t>
        </w:r>
      </w:ins>
      <w:commentRangeEnd w:id="240"/>
      <w:ins w:id="277" w:author="Steve Guest" w:date="2021-03-24T15:21:00Z">
        <w:r w:rsidR="00F3332F">
          <w:rPr>
            <w:rStyle w:val="CommentReference"/>
          </w:rPr>
          <w:commentReference w:id="240"/>
        </w:r>
      </w:ins>
    </w:p>
    <w:p w14:paraId="3CFEEE45" w14:textId="77777777" w:rsidR="00470F47" w:rsidRPr="007132D5" w:rsidRDefault="00470F47" w:rsidP="00657DB0">
      <w:pPr>
        <w:pStyle w:val="BodyText"/>
        <w:rPr>
          <w:lang w:eastAsia="de-DE"/>
        </w:rPr>
      </w:pPr>
    </w:p>
    <w:p w14:paraId="0E014887" w14:textId="77777777" w:rsidR="00815172" w:rsidRPr="007132D5" w:rsidRDefault="00815172" w:rsidP="00815172">
      <w:pPr>
        <w:pStyle w:val="Heading1"/>
        <w:keepLines w:val="0"/>
        <w:widowControl w:val="0"/>
        <w:tabs>
          <w:tab w:val="num" w:pos="0"/>
        </w:tabs>
        <w:ind w:left="709" w:hanging="709"/>
      </w:pPr>
      <w:bookmarkStart w:id="278" w:name="_Toc314488168"/>
      <w:bookmarkStart w:id="279" w:name="_Toc348687058"/>
      <w:bookmarkStart w:id="280" w:name="_Toc418521612"/>
      <w:bookmarkStart w:id="281" w:name="_Toc418597571"/>
      <w:bookmarkStart w:id="282" w:name="_Toc452277175"/>
      <w:bookmarkStart w:id="283" w:name="_Toc67491774"/>
      <w:r w:rsidRPr="007132D5">
        <w:t>EXTERNAL INFORMATION EXCHANGE</w:t>
      </w:r>
      <w:bookmarkStart w:id="284" w:name="_Toc303419864"/>
      <w:bookmarkStart w:id="285" w:name="_Toc303419865"/>
      <w:bookmarkEnd w:id="278"/>
      <w:bookmarkEnd w:id="279"/>
      <w:bookmarkEnd w:id="280"/>
      <w:bookmarkEnd w:id="281"/>
      <w:bookmarkEnd w:id="282"/>
      <w:bookmarkEnd w:id="283"/>
      <w:bookmarkEnd w:id="284"/>
      <w:bookmarkEnd w:id="285"/>
    </w:p>
    <w:p w14:paraId="62480DE6" w14:textId="77777777" w:rsidR="00815172" w:rsidRPr="007132D5" w:rsidRDefault="00815172" w:rsidP="00815172">
      <w:pPr>
        <w:pStyle w:val="Heading1separatationline"/>
      </w:pPr>
    </w:p>
    <w:p w14:paraId="014A2CDD" w14:textId="77777777" w:rsidR="00815172" w:rsidRPr="007132D5" w:rsidRDefault="00815172" w:rsidP="00815172">
      <w:pPr>
        <w:pStyle w:val="Heading2"/>
        <w:keepNext w:val="0"/>
        <w:keepLines w:val="0"/>
        <w:tabs>
          <w:tab w:val="num" w:pos="0"/>
        </w:tabs>
        <w:spacing w:line="240" w:lineRule="auto"/>
        <w:ind w:left="851" w:right="0" w:hanging="851"/>
      </w:pPr>
      <w:bookmarkStart w:id="286" w:name="_Toc334686316"/>
      <w:bookmarkStart w:id="287" w:name="_Toc348687059"/>
      <w:bookmarkStart w:id="288" w:name="_Toc418521613"/>
      <w:bookmarkStart w:id="289" w:name="_Toc418597572"/>
      <w:bookmarkStart w:id="290" w:name="_Toc452277176"/>
      <w:bookmarkStart w:id="291" w:name="_Toc67491775"/>
      <w:r w:rsidRPr="007132D5">
        <w:t>Introduction</w:t>
      </w:r>
      <w:bookmarkEnd w:id="286"/>
      <w:bookmarkEnd w:id="287"/>
      <w:bookmarkEnd w:id="288"/>
      <w:bookmarkEnd w:id="289"/>
      <w:bookmarkEnd w:id="290"/>
      <w:bookmarkEnd w:id="291"/>
    </w:p>
    <w:p w14:paraId="15A7DAE0" w14:textId="77777777" w:rsidR="00815172" w:rsidRPr="007132D5" w:rsidRDefault="00815172" w:rsidP="00815172">
      <w:pPr>
        <w:pStyle w:val="Heading2separationline"/>
      </w:pPr>
    </w:p>
    <w:p w14:paraId="63848CE1" w14:textId="77777777" w:rsidR="00815172" w:rsidRPr="007132D5" w:rsidRDefault="00815172" w:rsidP="00815172">
      <w:pPr>
        <w:pStyle w:val="BodyText"/>
      </w:pPr>
      <w:r w:rsidRPr="007132D5">
        <w:t xml:space="preserve">This section describes the technical issues that need to be addressed to support the requirement for VTS systems to be able to communicate with relevant allied services, National Points of Contact for services such as LRIT, and neighbouring VTS systems.  Details, regarding legal issues and processes recommended for sharing maritime data (more specifically terrestrial and satellite AIS), may be found in IALA guideline N° 1086 (ref. </w:t>
      </w:r>
      <w:r w:rsidRPr="007132D5">
        <w:fldChar w:fldCharType="begin"/>
      </w:r>
      <w:r w:rsidRPr="007132D5">
        <w:instrText xml:space="preserve"> REF _Ref353311774 \r \h </w:instrText>
      </w:r>
      <w:r w:rsidRPr="007132D5">
        <w:fldChar w:fldCharType="separate"/>
      </w:r>
      <w:r w:rsidRPr="007132D5">
        <w:t>[1]</w:t>
      </w:r>
      <w:r w:rsidRPr="007132D5">
        <w:fldChar w:fldCharType="end"/>
      </w:r>
      <w:r w:rsidRPr="007132D5">
        <w:t>).</w:t>
      </w:r>
    </w:p>
    <w:p w14:paraId="6F1D8058" w14:textId="77777777" w:rsidR="00815172" w:rsidRPr="007132D5" w:rsidRDefault="00815172" w:rsidP="00815172">
      <w:pPr>
        <w:pStyle w:val="Heading2"/>
        <w:keepNext w:val="0"/>
        <w:keepLines w:val="0"/>
        <w:tabs>
          <w:tab w:val="num" w:pos="0"/>
        </w:tabs>
        <w:spacing w:line="240" w:lineRule="auto"/>
        <w:ind w:left="851" w:right="0" w:hanging="851"/>
      </w:pPr>
      <w:bookmarkStart w:id="292" w:name="_Toc418521614"/>
      <w:bookmarkStart w:id="293" w:name="_Toc418597573"/>
      <w:bookmarkStart w:id="294" w:name="_Toc452277177"/>
      <w:bookmarkStart w:id="295" w:name="_Toc67491776"/>
      <w:r w:rsidRPr="007132D5">
        <w:t xml:space="preserve">Definitions and </w:t>
      </w:r>
      <w:bookmarkStart w:id="296" w:name="_Toc334686317"/>
      <w:bookmarkStart w:id="297" w:name="_Toc348687060"/>
      <w:r w:rsidRPr="007132D5">
        <w:t>References</w:t>
      </w:r>
      <w:bookmarkEnd w:id="292"/>
      <w:bookmarkEnd w:id="293"/>
      <w:bookmarkEnd w:id="294"/>
      <w:bookmarkEnd w:id="295"/>
      <w:bookmarkEnd w:id="296"/>
      <w:bookmarkEnd w:id="297"/>
    </w:p>
    <w:p w14:paraId="59D1A801" w14:textId="77777777" w:rsidR="00815172" w:rsidRPr="007132D5" w:rsidRDefault="00815172" w:rsidP="00815172">
      <w:pPr>
        <w:pStyle w:val="Heading2separationline"/>
      </w:pPr>
    </w:p>
    <w:p w14:paraId="5B2707E7" w14:textId="77777777" w:rsidR="00815172" w:rsidRPr="007132D5" w:rsidRDefault="00815172" w:rsidP="00815172">
      <w:pPr>
        <w:pStyle w:val="Heading3"/>
        <w:tabs>
          <w:tab w:val="num" w:pos="0"/>
        </w:tabs>
        <w:ind w:left="992" w:hanging="992"/>
      </w:pPr>
      <w:bookmarkStart w:id="298" w:name="_Toc418521615"/>
      <w:bookmarkStart w:id="299" w:name="_Toc418597574"/>
      <w:bookmarkStart w:id="300" w:name="_Toc452277178"/>
      <w:bookmarkStart w:id="301" w:name="_Toc67491777"/>
      <w:r w:rsidRPr="007132D5">
        <w:t>Definitions</w:t>
      </w:r>
      <w:bookmarkEnd w:id="298"/>
      <w:bookmarkEnd w:id="299"/>
      <w:bookmarkEnd w:id="300"/>
      <w:bookmarkEnd w:id="301"/>
    </w:p>
    <w:p w14:paraId="03670515" w14:textId="77777777" w:rsidR="00815172" w:rsidRPr="007132D5" w:rsidRDefault="00815172" w:rsidP="00815172">
      <w:pPr>
        <w:pStyle w:val="BodyText"/>
      </w:pPr>
      <w:r w:rsidRPr="007132D5">
        <w:t>For general terms used throughout this section, please, refer to references.</w:t>
      </w:r>
    </w:p>
    <w:p w14:paraId="223ABA24" w14:textId="77777777" w:rsidR="00815172" w:rsidRPr="007132D5" w:rsidRDefault="00815172" w:rsidP="00815172">
      <w:pPr>
        <w:pStyle w:val="Heading3"/>
        <w:tabs>
          <w:tab w:val="num" w:pos="0"/>
        </w:tabs>
        <w:ind w:left="992" w:hanging="992"/>
      </w:pPr>
      <w:bookmarkStart w:id="302" w:name="_Toc418521616"/>
      <w:bookmarkStart w:id="303" w:name="_Toc418597575"/>
      <w:bookmarkStart w:id="304" w:name="_Toc452277179"/>
      <w:bookmarkStart w:id="305" w:name="_Toc67491778"/>
      <w:commentRangeStart w:id="306"/>
      <w:r w:rsidRPr="007132D5">
        <w:t>References</w:t>
      </w:r>
      <w:bookmarkEnd w:id="302"/>
      <w:bookmarkEnd w:id="303"/>
      <w:bookmarkEnd w:id="304"/>
      <w:commentRangeEnd w:id="306"/>
      <w:r>
        <w:rPr>
          <w:rStyle w:val="CommentReference"/>
          <w:rFonts w:asciiTheme="minorHAnsi" w:eastAsiaTheme="minorEastAsia" w:hAnsiTheme="minorHAnsi" w:cstheme="minorBidi"/>
          <w:b w:val="0"/>
          <w:bCs w:val="0"/>
          <w:smallCaps w:val="0"/>
          <w:color w:val="auto"/>
        </w:rPr>
        <w:commentReference w:id="306"/>
      </w:r>
      <w:bookmarkEnd w:id="305"/>
    </w:p>
    <w:p w14:paraId="4203C3CE" w14:textId="77777777" w:rsidR="00815172" w:rsidRPr="007132D5" w:rsidRDefault="00815172" w:rsidP="0038791B">
      <w:pPr>
        <w:pStyle w:val="Reference"/>
        <w:numPr>
          <w:ilvl w:val="0"/>
          <w:numId w:val="35"/>
        </w:numPr>
      </w:pPr>
      <w:bookmarkStart w:id="307" w:name="_Ref353311774"/>
      <w:r w:rsidRPr="007132D5">
        <w:t>IALA Guideline N° 1086 – The Global Sharing of Maritime Data and Information</w:t>
      </w:r>
      <w:bookmarkEnd w:id="307"/>
      <w:r w:rsidRPr="007132D5">
        <w:t>.</w:t>
      </w:r>
    </w:p>
    <w:p w14:paraId="257B8FAD" w14:textId="77777777" w:rsidR="00815172" w:rsidRPr="007132D5" w:rsidRDefault="00815172" w:rsidP="0038791B">
      <w:pPr>
        <w:pStyle w:val="Reference"/>
        <w:numPr>
          <w:ilvl w:val="0"/>
          <w:numId w:val="35"/>
        </w:numPr>
      </w:pPr>
      <w:bookmarkStart w:id="308" w:name="_Ref353444051"/>
      <w:r w:rsidRPr="007132D5">
        <w:t>ITU-R – Radio Regulations</w:t>
      </w:r>
      <w:bookmarkEnd w:id="308"/>
      <w:r>
        <w:t>.</w:t>
      </w:r>
    </w:p>
    <w:p w14:paraId="1043B186" w14:textId="77777777" w:rsidR="00815172" w:rsidRPr="007132D5" w:rsidRDefault="00815172" w:rsidP="0038791B">
      <w:pPr>
        <w:pStyle w:val="Reference"/>
        <w:numPr>
          <w:ilvl w:val="0"/>
          <w:numId w:val="35"/>
        </w:numPr>
      </w:pPr>
      <w:bookmarkStart w:id="309" w:name="_Ref353314320"/>
      <w:r w:rsidRPr="007132D5">
        <w:t>IALA Recommendation V-145 – On the Inter-VTS Exchange Format (IVEF) Service.</w:t>
      </w:r>
      <w:bookmarkEnd w:id="309"/>
    </w:p>
    <w:p w14:paraId="0FFE14B6" w14:textId="77777777" w:rsidR="00815172" w:rsidRPr="007132D5" w:rsidRDefault="00815172" w:rsidP="0038791B">
      <w:pPr>
        <w:pStyle w:val="Reference"/>
        <w:numPr>
          <w:ilvl w:val="0"/>
          <w:numId w:val="35"/>
        </w:numPr>
      </w:pPr>
      <w:bookmarkStart w:id="310" w:name="_Ref353313965"/>
      <w:r w:rsidRPr="007132D5">
        <w:t>IHO S-100 – IHO Universal Hydrographic Data Model.</w:t>
      </w:r>
      <w:bookmarkEnd w:id="310"/>
    </w:p>
    <w:p w14:paraId="216D31FB" w14:textId="77777777" w:rsidR="00815172" w:rsidRPr="007132D5" w:rsidRDefault="00815172" w:rsidP="00815172">
      <w:pPr>
        <w:pStyle w:val="Heading2"/>
        <w:keepNext w:val="0"/>
        <w:keepLines w:val="0"/>
        <w:tabs>
          <w:tab w:val="num" w:pos="0"/>
        </w:tabs>
        <w:spacing w:line="240" w:lineRule="auto"/>
        <w:ind w:left="851" w:right="0" w:hanging="851"/>
      </w:pPr>
      <w:bookmarkStart w:id="311" w:name="_Toc416863521"/>
      <w:bookmarkStart w:id="312" w:name="_Toc416863856"/>
      <w:bookmarkStart w:id="313" w:name="_Toc416864190"/>
      <w:bookmarkStart w:id="314" w:name="_Toc416864523"/>
      <w:bookmarkStart w:id="315" w:name="_Toc416864859"/>
      <w:bookmarkStart w:id="316" w:name="_Toc416865195"/>
      <w:bookmarkStart w:id="317" w:name="_Toc416865570"/>
      <w:bookmarkStart w:id="318" w:name="_Toc416866402"/>
      <w:bookmarkStart w:id="319" w:name="_Toc416867772"/>
      <w:bookmarkStart w:id="320" w:name="_Toc416868509"/>
      <w:bookmarkStart w:id="321" w:name="_Toc416869246"/>
      <w:bookmarkStart w:id="322" w:name="_Toc416937819"/>
      <w:bookmarkStart w:id="323" w:name="_Toc416938092"/>
      <w:bookmarkStart w:id="324" w:name="_Toc416938353"/>
      <w:bookmarkStart w:id="325" w:name="_Toc416938615"/>
      <w:bookmarkStart w:id="326" w:name="_Toc416946578"/>
      <w:bookmarkStart w:id="327" w:name="_Toc334686318"/>
      <w:bookmarkStart w:id="328" w:name="_Toc348687061"/>
      <w:bookmarkStart w:id="329" w:name="_Toc418521617"/>
      <w:bookmarkStart w:id="330" w:name="_Toc418597576"/>
      <w:bookmarkStart w:id="331" w:name="_Toc452277180"/>
      <w:bookmarkStart w:id="332" w:name="_Toc67491779"/>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7132D5">
        <w:t>Characteristics of External Information Exchange in VTS</w:t>
      </w:r>
      <w:bookmarkEnd w:id="327"/>
      <w:bookmarkEnd w:id="328"/>
      <w:bookmarkEnd w:id="329"/>
      <w:bookmarkEnd w:id="330"/>
      <w:bookmarkEnd w:id="331"/>
      <w:bookmarkEnd w:id="332"/>
    </w:p>
    <w:p w14:paraId="752335EF" w14:textId="77777777" w:rsidR="00815172" w:rsidRPr="007132D5" w:rsidRDefault="00815172" w:rsidP="00815172">
      <w:pPr>
        <w:pStyle w:val="Heading2separationline"/>
      </w:pPr>
    </w:p>
    <w:p w14:paraId="62D9042A" w14:textId="77777777" w:rsidR="00815172" w:rsidRPr="007132D5" w:rsidRDefault="00815172" w:rsidP="00815172">
      <w:pPr>
        <w:pStyle w:val="BodyText"/>
      </w:pPr>
      <w:r w:rsidRPr="007132D5">
        <w:t>VTSs can be considered focal points for data since they integrate data from various sources (e.g. AIS, radar) for their day-to-day operation.  This data may be shared with parties outside of VTS where there is an operational need.</w:t>
      </w:r>
    </w:p>
    <w:p w14:paraId="3A81A04A" w14:textId="77777777" w:rsidR="00815172" w:rsidRPr="007132D5" w:rsidRDefault="00815172" w:rsidP="00815172">
      <w:pPr>
        <w:pStyle w:val="BodyText"/>
      </w:pPr>
      <w:r w:rsidRPr="007132D5">
        <w:fldChar w:fldCharType="begin"/>
      </w:r>
      <w:r w:rsidRPr="007132D5">
        <w:instrText xml:space="preserve"> REF _Ref353441911 \r \h </w:instrText>
      </w:r>
      <w:r w:rsidRPr="007132D5">
        <w:fldChar w:fldCharType="separate"/>
      </w:r>
      <w:r w:rsidRPr="007132D5">
        <w:t>Table 24</w:t>
      </w:r>
      <w:r w:rsidRPr="007132D5">
        <w:fldChar w:fldCharType="end"/>
      </w:r>
      <w:r w:rsidRPr="007132D5">
        <w:t xml:space="preserve"> and </w:t>
      </w:r>
      <w:r w:rsidRPr="007132D5">
        <w:fldChar w:fldCharType="begin"/>
      </w:r>
      <w:r w:rsidRPr="007132D5">
        <w:instrText xml:space="preserve"> REF _Ref353441914 \r \h </w:instrText>
      </w:r>
      <w:r w:rsidRPr="007132D5">
        <w:fldChar w:fldCharType="separate"/>
      </w:r>
      <w:r w:rsidRPr="007132D5">
        <w:t>Table 25</w:t>
      </w:r>
      <w:r w:rsidRPr="007132D5">
        <w:fldChar w:fldCharType="end"/>
      </w:r>
      <w:r w:rsidRPr="007132D5">
        <w:t xml:space="preserve"> provide a list of purposes for maritime information exchange.  This list is not exhaustive and simply provides an indication of the range and diversity of such maritime data.</w:t>
      </w:r>
    </w:p>
    <w:p w14:paraId="19EF1957" w14:textId="77777777" w:rsidR="00815172" w:rsidRDefault="00815172" w:rsidP="00815172">
      <w:pPr>
        <w:spacing w:after="200" w:line="276" w:lineRule="auto"/>
        <w:rPr>
          <w:b/>
          <w:bCs/>
          <w:i/>
          <w:color w:val="575756"/>
          <w:sz w:val="22"/>
          <w:u w:val="single"/>
        </w:rPr>
      </w:pPr>
      <w:bookmarkStart w:id="333" w:name="_Toc416866454"/>
      <w:bookmarkStart w:id="334" w:name="_Toc416869296"/>
      <w:bookmarkStart w:id="335" w:name="_Toc416938663"/>
      <w:bookmarkStart w:id="336" w:name="_Ref353441911"/>
      <w:bookmarkStart w:id="337" w:name="_Toc418521068"/>
      <w:bookmarkEnd w:id="333"/>
      <w:bookmarkEnd w:id="334"/>
      <w:bookmarkEnd w:id="335"/>
      <w:r>
        <w:br w:type="page"/>
      </w:r>
    </w:p>
    <w:p w14:paraId="04ABEC03" w14:textId="77777777" w:rsidR="00815172" w:rsidRPr="007132D5" w:rsidRDefault="00815172" w:rsidP="00815172">
      <w:pPr>
        <w:pStyle w:val="Tablecaption"/>
        <w:tabs>
          <w:tab w:val="left" w:pos="851"/>
        </w:tabs>
        <w:ind w:left="851" w:hanging="851"/>
        <w:jc w:val="center"/>
      </w:pPr>
      <w:bookmarkStart w:id="338" w:name="_Toc452277222"/>
      <w:r w:rsidRPr="007132D5">
        <w:t>Information Exchange between VTS and Vessel</w:t>
      </w:r>
      <w:bookmarkEnd w:id="336"/>
      <w:bookmarkEnd w:id="337"/>
      <w:bookmarkEnd w:id="338"/>
    </w:p>
    <w:tbl>
      <w:tblPr>
        <w:tblStyle w:val="TableGrid"/>
        <w:tblW w:w="0" w:type="auto"/>
        <w:jc w:val="center"/>
        <w:tblCellMar>
          <w:top w:w="57" w:type="dxa"/>
        </w:tblCellMar>
        <w:tblLook w:val="04A0" w:firstRow="1" w:lastRow="0" w:firstColumn="1" w:lastColumn="0" w:noHBand="0" w:noVBand="1"/>
      </w:tblPr>
      <w:tblGrid>
        <w:gridCol w:w="4261"/>
        <w:gridCol w:w="4261"/>
      </w:tblGrid>
      <w:tr w:rsidR="00815172" w:rsidRPr="007132D5" w14:paraId="421C242B" w14:textId="77777777" w:rsidTr="00A37E6E">
        <w:trPr>
          <w:jc w:val="center"/>
        </w:trPr>
        <w:tc>
          <w:tcPr>
            <w:tcW w:w="4261" w:type="dxa"/>
            <w:shd w:val="clear" w:color="auto" w:fill="DADFF6"/>
            <w:vAlign w:val="center"/>
          </w:tcPr>
          <w:p w14:paraId="5289D48E"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0CAC1E89" w14:textId="77777777" w:rsidR="00815172" w:rsidRPr="007132D5" w:rsidRDefault="00815172" w:rsidP="00A37E6E">
            <w:pPr>
              <w:pStyle w:val="Tableheading"/>
              <w:rPr>
                <w:lang w:val="en-GB"/>
              </w:rPr>
            </w:pPr>
            <w:r w:rsidRPr="007132D5">
              <w:rPr>
                <w:lang w:val="en-GB"/>
              </w:rPr>
              <w:t>Type of Information Exchange</w:t>
            </w:r>
          </w:p>
        </w:tc>
      </w:tr>
      <w:tr w:rsidR="00815172" w:rsidRPr="007132D5" w14:paraId="2A6F7791" w14:textId="77777777" w:rsidTr="00A37E6E">
        <w:trPr>
          <w:jc w:val="center"/>
        </w:trPr>
        <w:tc>
          <w:tcPr>
            <w:tcW w:w="4261" w:type="dxa"/>
            <w:vAlign w:val="center"/>
          </w:tcPr>
          <w:p w14:paraId="4CA45A84" w14:textId="77777777" w:rsidR="00815172" w:rsidRPr="007132D5" w:rsidRDefault="00815172" w:rsidP="00A37E6E">
            <w:pPr>
              <w:pStyle w:val="Tabletext"/>
            </w:pPr>
            <w:r w:rsidRPr="007132D5">
              <w:t>General information exchange</w:t>
            </w:r>
          </w:p>
        </w:tc>
        <w:tc>
          <w:tcPr>
            <w:tcW w:w="4261" w:type="dxa"/>
            <w:vAlign w:val="center"/>
          </w:tcPr>
          <w:p w14:paraId="58314C13" w14:textId="77777777" w:rsidR="00815172" w:rsidRPr="007132D5" w:rsidRDefault="00815172" w:rsidP="00A37E6E">
            <w:pPr>
              <w:pStyle w:val="Tabletext"/>
            </w:pPr>
            <w:r w:rsidRPr="007132D5">
              <w:t xml:space="preserve">Risk identification and avoidance </w:t>
            </w:r>
          </w:p>
          <w:p w14:paraId="764051BC" w14:textId="77777777" w:rsidR="00815172" w:rsidRPr="007132D5" w:rsidRDefault="00815172" w:rsidP="00A37E6E">
            <w:pPr>
              <w:pStyle w:val="Tabletext"/>
            </w:pPr>
            <w:r w:rsidRPr="007132D5">
              <w:t>Monitoring of cargo, vessel status and resources</w:t>
            </w:r>
          </w:p>
          <w:p w14:paraId="1C8C9B86" w14:textId="77777777" w:rsidR="00815172" w:rsidRPr="007132D5" w:rsidRDefault="00815172" w:rsidP="00A37E6E">
            <w:pPr>
              <w:pStyle w:val="Tabletext"/>
            </w:pPr>
            <w:r w:rsidRPr="007132D5">
              <w:t>Voyage planning and execution (e.g. under keel clearance and track keeping)</w:t>
            </w:r>
          </w:p>
          <w:p w14:paraId="593731D4" w14:textId="77777777" w:rsidR="00815172" w:rsidRPr="007132D5" w:rsidRDefault="00815172" w:rsidP="00A37E6E">
            <w:pPr>
              <w:pStyle w:val="Tabletext"/>
            </w:pPr>
            <w:r w:rsidRPr="007132D5">
              <w:t xml:space="preserve">Meteorology and hydrography </w:t>
            </w:r>
          </w:p>
          <w:p w14:paraId="357F7D2A" w14:textId="77777777" w:rsidR="00815172" w:rsidRPr="007132D5" w:rsidRDefault="00815172" w:rsidP="00A37E6E">
            <w:pPr>
              <w:pStyle w:val="Tabletext"/>
            </w:pPr>
            <w:r w:rsidRPr="007132D5">
              <w:t>Cargo management (planning, loading and discharging)</w:t>
            </w:r>
          </w:p>
          <w:p w14:paraId="76F1845A" w14:textId="77777777" w:rsidR="00815172" w:rsidRPr="007132D5" w:rsidRDefault="00815172" w:rsidP="00A37E6E">
            <w:pPr>
              <w:pStyle w:val="Tabletext"/>
            </w:pPr>
            <w:r w:rsidRPr="007132D5">
              <w:t>Logistics support (shipboard)</w:t>
            </w:r>
          </w:p>
        </w:tc>
      </w:tr>
      <w:tr w:rsidR="00815172" w:rsidRPr="007132D5" w14:paraId="0966E464" w14:textId="77777777" w:rsidTr="00A37E6E">
        <w:trPr>
          <w:jc w:val="center"/>
        </w:trPr>
        <w:tc>
          <w:tcPr>
            <w:tcW w:w="4261" w:type="dxa"/>
            <w:vAlign w:val="center"/>
          </w:tcPr>
          <w:p w14:paraId="114ACDB8" w14:textId="77777777" w:rsidR="00815172" w:rsidRPr="007132D5" w:rsidRDefault="00815172" w:rsidP="00A37E6E">
            <w:pPr>
              <w:pStyle w:val="Tabletext"/>
            </w:pPr>
            <w:r w:rsidRPr="007132D5">
              <w:t>Regulatory Compliance</w:t>
            </w:r>
          </w:p>
        </w:tc>
        <w:tc>
          <w:tcPr>
            <w:tcW w:w="4261" w:type="dxa"/>
            <w:vAlign w:val="center"/>
          </w:tcPr>
          <w:p w14:paraId="7DC2CFBA" w14:textId="77777777" w:rsidR="00815172" w:rsidRPr="007132D5" w:rsidRDefault="00815172" w:rsidP="00A37E6E">
            <w:pPr>
              <w:pStyle w:val="Tabletext"/>
            </w:pPr>
            <w:r w:rsidRPr="007132D5">
              <w:t>Reporting</w:t>
            </w:r>
          </w:p>
          <w:p w14:paraId="35A80224" w14:textId="77777777" w:rsidR="00815172" w:rsidRPr="007132D5" w:rsidRDefault="00815172" w:rsidP="00A37E6E">
            <w:pPr>
              <w:pStyle w:val="Tabletext"/>
            </w:pPr>
            <w:r w:rsidRPr="007132D5">
              <w:t>Environmental protection</w:t>
            </w:r>
          </w:p>
        </w:tc>
      </w:tr>
      <w:tr w:rsidR="00815172" w:rsidRPr="007132D5" w14:paraId="3E459073" w14:textId="77777777" w:rsidTr="00A37E6E">
        <w:trPr>
          <w:jc w:val="center"/>
        </w:trPr>
        <w:tc>
          <w:tcPr>
            <w:tcW w:w="4261" w:type="dxa"/>
            <w:vAlign w:val="center"/>
          </w:tcPr>
          <w:p w14:paraId="4B54847A" w14:textId="77777777" w:rsidR="00815172" w:rsidRPr="007132D5" w:rsidRDefault="00815172" w:rsidP="00A37E6E">
            <w:pPr>
              <w:pStyle w:val="Tabletext"/>
            </w:pPr>
            <w:r w:rsidRPr="007132D5">
              <w:t>SAR response (pending individual VTS responsibilities)</w:t>
            </w:r>
          </w:p>
        </w:tc>
        <w:tc>
          <w:tcPr>
            <w:tcW w:w="4261" w:type="dxa"/>
            <w:vAlign w:val="center"/>
          </w:tcPr>
          <w:p w14:paraId="046B2659" w14:textId="77777777" w:rsidR="00815172" w:rsidRPr="007132D5" w:rsidRDefault="00815172" w:rsidP="00A37E6E">
            <w:pPr>
              <w:pStyle w:val="Tabletext"/>
            </w:pPr>
            <w:r w:rsidRPr="007132D5">
              <w:t>Medical and aeronautical support</w:t>
            </w:r>
          </w:p>
          <w:p w14:paraId="1DAAD8A2" w14:textId="77777777" w:rsidR="00815172" w:rsidRPr="007132D5" w:rsidRDefault="00815172" w:rsidP="00A37E6E">
            <w:pPr>
              <w:pStyle w:val="Tabletext"/>
            </w:pPr>
            <w:r w:rsidRPr="007132D5">
              <w:t>Incident assistance</w:t>
            </w:r>
          </w:p>
        </w:tc>
      </w:tr>
    </w:tbl>
    <w:p w14:paraId="0DC35E34" w14:textId="77777777" w:rsidR="00815172" w:rsidRPr="007132D5" w:rsidRDefault="00815172" w:rsidP="00815172">
      <w:pPr>
        <w:pStyle w:val="BodyText"/>
      </w:pPr>
    </w:p>
    <w:p w14:paraId="1B019CE0" w14:textId="77777777" w:rsidR="00815172" w:rsidRPr="007132D5" w:rsidRDefault="00815172" w:rsidP="00815172">
      <w:pPr>
        <w:pStyle w:val="Tablecaption"/>
        <w:tabs>
          <w:tab w:val="left" w:pos="851"/>
        </w:tabs>
        <w:ind w:left="851" w:hanging="851"/>
        <w:jc w:val="center"/>
      </w:pPr>
      <w:bookmarkStart w:id="339" w:name="_Ref353441914"/>
      <w:bookmarkStart w:id="340" w:name="_Toc418521069"/>
      <w:bookmarkStart w:id="341" w:name="_Toc452277223"/>
      <w:r w:rsidRPr="007132D5">
        <w:t>Information Exchange between VTS and Shore-based Entities</w:t>
      </w:r>
      <w:bookmarkEnd w:id="339"/>
      <w:bookmarkEnd w:id="340"/>
      <w:bookmarkEnd w:id="341"/>
    </w:p>
    <w:tbl>
      <w:tblPr>
        <w:tblStyle w:val="TableGrid"/>
        <w:tblW w:w="0" w:type="auto"/>
        <w:jc w:val="center"/>
        <w:tblCellMar>
          <w:top w:w="57" w:type="dxa"/>
        </w:tblCellMar>
        <w:tblLook w:val="04A0" w:firstRow="1" w:lastRow="0" w:firstColumn="1" w:lastColumn="0" w:noHBand="0" w:noVBand="1"/>
      </w:tblPr>
      <w:tblGrid>
        <w:gridCol w:w="4262"/>
        <w:gridCol w:w="4261"/>
      </w:tblGrid>
      <w:tr w:rsidR="00815172" w:rsidRPr="007132D5" w14:paraId="3D498D29" w14:textId="77777777" w:rsidTr="00A37E6E">
        <w:trPr>
          <w:cantSplit/>
          <w:tblHeader/>
          <w:jc w:val="center"/>
        </w:trPr>
        <w:tc>
          <w:tcPr>
            <w:tcW w:w="4262" w:type="dxa"/>
            <w:shd w:val="clear" w:color="auto" w:fill="DADFF6"/>
            <w:vAlign w:val="center"/>
          </w:tcPr>
          <w:p w14:paraId="27EC08C1"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2518A39D" w14:textId="77777777" w:rsidR="00815172" w:rsidRPr="007132D5" w:rsidRDefault="00815172" w:rsidP="00A37E6E">
            <w:pPr>
              <w:pStyle w:val="Tableheading"/>
              <w:rPr>
                <w:lang w:val="en-GB"/>
              </w:rPr>
            </w:pPr>
            <w:r w:rsidRPr="007132D5">
              <w:rPr>
                <w:lang w:val="en-GB"/>
              </w:rPr>
              <w:t>Type of Information Exchange</w:t>
            </w:r>
          </w:p>
        </w:tc>
      </w:tr>
      <w:tr w:rsidR="00815172" w:rsidRPr="007132D5" w14:paraId="4F26AFC2" w14:textId="77777777" w:rsidTr="00A37E6E">
        <w:tblPrEx>
          <w:tblCellMar>
            <w:top w:w="0" w:type="dxa"/>
          </w:tblCellMar>
        </w:tblPrEx>
        <w:trPr>
          <w:trHeight w:val="798"/>
          <w:jc w:val="center"/>
        </w:trPr>
        <w:tc>
          <w:tcPr>
            <w:tcW w:w="4262" w:type="dxa"/>
          </w:tcPr>
          <w:p w14:paraId="49B9308A" w14:textId="77777777" w:rsidR="00815172" w:rsidRPr="007132D5" w:rsidRDefault="00815172" w:rsidP="00A37E6E">
            <w:pPr>
              <w:pStyle w:val="Tabletext"/>
            </w:pPr>
            <w:r w:rsidRPr="007132D5">
              <w:t>Traffic management</w:t>
            </w:r>
          </w:p>
        </w:tc>
        <w:tc>
          <w:tcPr>
            <w:tcW w:w="4261" w:type="dxa"/>
          </w:tcPr>
          <w:p w14:paraId="60880562" w14:textId="77777777" w:rsidR="00815172" w:rsidRPr="007132D5" w:rsidRDefault="00815172" w:rsidP="00A37E6E">
            <w:pPr>
              <w:pStyle w:val="Tabletext"/>
            </w:pPr>
            <w:r w:rsidRPr="007132D5">
              <w:t>VTS tactical support</w:t>
            </w:r>
          </w:p>
          <w:p w14:paraId="5D4365FA" w14:textId="77777777" w:rsidR="00815172" w:rsidRPr="007132D5" w:rsidRDefault="00815172" w:rsidP="00A37E6E">
            <w:pPr>
              <w:pStyle w:val="Tabletext"/>
            </w:pPr>
            <w:r w:rsidRPr="007132D5">
              <w:t>Anchorage and berth management</w:t>
            </w:r>
          </w:p>
          <w:p w14:paraId="7DAC1ECE" w14:textId="77777777" w:rsidR="00815172" w:rsidRPr="007132D5" w:rsidRDefault="00815172" w:rsidP="00A37E6E">
            <w:pPr>
              <w:pStyle w:val="Tabletext"/>
            </w:pPr>
            <w:r w:rsidRPr="007132D5">
              <w:t>Bridge and lock management</w:t>
            </w:r>
          </w:p>
        </w:tc>
      </w:tr>
      <w:tr w:rsidR="00815172" w:rsidRPr="007132D5" w14:paraId="688DE727" w14:textId="77777777" w:rsidTr="00A37E6E">
        <w:tblPrEx>
          <w:tblCellMar>
            <w:top w:w="0" w:type="dxa"/>
          </w:tblCellMar>
        </w:tblPrEx>
        <w:trPr>
          <w:jc w:val="center"/>
        </w:trPr>
        <w:tc>
          <w:tcPr>
            <w:tcW w:w="4262" w:type="dxa"/>
          </w:tcPr>
          <w:p w14:paraId="1A31871C" w14:textId="77777777" w:rsidR="00815172" w:rsidRPr="007132D5" w:rsidRDefault="00815172" w:rsidP="00A37E6E">
            <w:pPr>
              <w:pStyle w:val="Tabletext"/>
            </w:pPr>
            <w:r w:rsidRPr="007132D5">
              <w:t>Hazard management</w:t>
            </w:r>
          </w:p>
        </w:tc>
        <w:tc>
          <w:tcPr>
            <w:tcW w:w="4261" w:type="dxa"/>
          </w:tcPr>
          <w:p w14:paraId="79190AA5" w14:textId="77777777" w:rsidR="00815172" w:rsidRPr="007132D5" w:rsidRDefault="00815172" w:rsidP="00A37E6E">
            <w:pPr>
              <w:pStyle w:val="Tabletext"/>
            </w:pPr>
            <w:r w:rsidRPr="007132D5">
              <w:t>Risk analysis</w:t>
            </w:r>
          </w:p>
          <w:p w14:paraId="50BA551A" w14:textId="77777777" w:rsidR="00815172" w:rsidRPr="007132D5" w:rsidRDefault="00815172" w:rsidP="00A37E6E">
            <w:pPr>
              <w:pStyle w:val="Tabletext"/>
            </w:pPr>
            <w:r w:rsidRPr="007132D5">
              <w:t>Incident reporting and investigation</w:t>
            </w:r>
          </w:p>
          <w:p w14:paraId="175F9559" w14:textId="77777777" w:rsidR="00815172" w:rsidRPr="007132D5" w:rsidRDefault="00815172" w:rsidP="00A37E6E">
            <w:pPr>
              <w:pStyle w:val="Tabletext"/>
            </w:pPr>
            <w:r w:rsidRPr="007132D5">
              <w:t>Contingency planning</w:t>
            </w:r>
          </w:p>
          <w:p w14:paraId="48F13513" w14:textId="77777777" w:rsidR="00815172" w:rsidRPr="007132D5" w:rsidRDefault="00815172" w:rsidP="00A37E6E">
            <w:pPr>
              <w:pStyle w:val="Tabletext"/>
            </w:pPr>
            <w:r w:rsidRPr="007132D5">
              <w:t>Emergency towage and salvage</w:t>
            </w:r>
          </w:p>
        </w:tc>
      </w:tr>
      <w:tr w:rsidR="00815172" w:rsidRPr="007132D5" w14:paraId="667C68D2" w14:textId="77777777" w:rsidTr="00A37E6E">
        <w:tblPrEx>
          <w:tblCellMar>
            <w:top w:w="0" w:type="dxa"/>
          </w:tblCellMar>
        </w:tblPrEx>
        <w:trPr>
          <w:jc w:val="center"/>
        </w:trPr>
        <w:tc>
          <w:tcPr>
            <w:tcW w:w="4262" w:type="dxa"/>
          </w:tcPr>
          <w:p w14:paraId="26E9A76D" w14:textId="77777777" w:rsidR="00815172" w:rsidRPr="007132D5" w:rsidRDefault="00815172" w:rsidP="00A37E6E">
            <w:pPr>
              <w:pStyle w:val="Tabletext"/>
            </w:pPr>
            <w:r w:rsidRPr="007132D5">
              <w:t>SAR</w:t>
            </w:r>
          </w:p>
        </w:tc>
        <w:tc>
          <w:tcPr>
            <w:tcW w:w="4261" w:type="dxa"/>
          </w:tcPr>
          <w:p w14:paraId="6CC8B56B" w14:textId="77777777" w:rsidR="00815172" w:rsidRPr="007132D5" w:rsidRDefault="00815172" w:rsidP="00A37E6E">
            <w:pPr>
              <w:pStyle w:val="Tabletext"/>
            </w:pPr>
            <w:r w:rsidRPr="007132D5">
              <w:t>Medical and aeronautical support</w:t>
            </w:r>
          </w:p>
          <w:p w14:paraId="6AE4CC3E" w14:textId="77777777" w:rsidR="00815172" w:rsidRPr="007132D5" w:rsidRDefault="00815172" w:rsidP="00A37E6E">
            <w:pPr>
              <w:pStyle w:val="Tabletext"/>
            </w:pPr>
            <w:r w:rsidRPr="007132D5">
              <w:t>Incident assistance</w:t>
            </w:r>
          </w:p>
        </w:tc>
      </w:tr>
      <w:tr w:rsidR="00815172" w:rsidRPr="007132D5" w14:paraId="0503E189" w14:textId="77777777" w:rsidTr="00A37E6E">
        <w:tblPrEx>
          <w:tblCellMar>
            <w:top w:w="0" w:type="dxa"/>
          </w:tblCellMar>
        </w:tblPrEx>
        <w:trPr>
          <w:jc w:val="center"/>
        </w:trPr>
        <w:tc>
          <w:tcPr>
            <w:tcW w:w="4262" w:type="dxa"/>
          </w:tcPr>
          <w:p w14:paraId="4DCE3BB2" w14:textId="77777777" w:rsidR="00815172" w:rsidRPr="007132D5" w:rsidRDefault="00815172" w:rsidP="00A37E6E">
            <w:pPr>
              <w:pStyle w:val="Tabletext"/>
            </w:pPr>
            <w:r w:rsidRPr="007132D5">
              <w:t>Logistic chain support</w:t>
            </w:r>
          </w:p>
        </w:tc>
        <w:tc>
          <w:tcPr>
            <w:tcW w:w="4261" w:type="dxa"/>
          </w:tcPr>
          <w:p w14:paraId="7BD4FBB8" w14:textId="77777777" w:rsidR="00815172" w:rsidRPr="007132D5" w:rsidRDefault="00815172" w:rsidP="00A37E6E">
            <w:pPr>
              <w:pStyle w:val="Tabletext"/>
            </w:pPr>
            <w:r w:rsidRPr="007132D5">
              <w:t>Voyage monitoring</w:t>
            </w:r>
          </w:p>
          <w:p w14:paraId="34C9BCCD" w14:textId="77777777" w:rsidR="00815172" w:rsidRPr="007132D5" w:rsidRDefault="00815172" w:rsidP="00A37E6E">
            <w:pPr>
              <w:pStyle w:val="Tabletext"/>
            </w:pPr>
            <w:r w:rsidRPr="007132D5">
              <w:t>Port operation</w:t>
            </w:r>
          </w:p>
          <w:p w14:paraId="3A5CE129" w14:textId="77777777" w:rsidR="00815172" w:rsidRPr="007132D5" w:rsidRDefault="00815172" w:rsidP="00A37E6E">
            <w:pPr>
              <w:pStyle w:val="Tabletext"/>
            </w:pPr>
            <w:r w:rsidRPr="007132D5">
              <w:t>Forward planning movements</w:t>
            </w:r>
          </w:p>
          <w:p w14:paraId="1836AFD3" w14:textId="77777777" w:rsidR="00815172" w:rsidRPr="007132D5" w:rsidRDefault="00815172" w:rsidP="00A37E6E">
            <w:pPr>
              <w:pStyle w:val="Tabletext"/>
            </w:pPr>
            <w:r w:rsidRPr="007132D5">
              <w:t>Pilotage and allied services</w:t>
            </w:r>
          </w:p>
        </w:tc>
      </w:tr>
      <w:tr w:rsidR="00815172" w:rsidRPr="007132D5" w14:paraId="2EA700CB" w14:textId="77777777" w:rsidTr="00A37E6E">
        <w:tblPrEx>
          <w:tblCellMar>
            <w:top w:w="0" w:type="dxa"/>
          </w:tblCellMar>
        </w:tblPrEx>
        <w:trPr>
          <w:jc w:val="center"/>
        </w:trPr>
        <w:tc>
          <w:tcPr>
            <w:tcW w:w="4262" w:type="dxa"/>
          </w:tcPr>
          <w:p w14:paraId="00EFFADF" w14:textId="77777777" w:rsidR="00815172" w:rsidRPr="007132D5" w:rsidRDefault="00815172" w:rsidP="00A37E6E">
            <w:pPr>
              <w:pStyle w:val="Tabletext"/>
            </w:pPr>
            <w:r w:rsidRPr="007132D5">
              <w:t>Law enforcement</w:t>
            </w:r>
          </w:p>
        </w:tc>
        <w:tc>
          <w:tcPr>
            <w:tcW w:w="4261" w:type="dxa"/>
          </w:tcPr>
          <w:p w14:paraId="1177F609" w14:textId="77777777" w:rsidR="00815172" w:rsidRPr="007132D5" w:rsidRDefault="00815172" w:rsidP="00A37E6E">
            <w:pPr>
              <w:pStyle w:val="Tabletext"/>
            </w:pPr>
            <w:r w:rsidRPr="007132D5">
              <w:t>Maritime contraventions</w:t>
            </w:r>
          </w:p>
          <w:p w14:paraId="42267383" w14:textId="77777777" w:rsidR="00815172" w:rsidRPr="007132D5" w:rsidRDefault="00815172" w:rsidP="00A37E6E">
            <w:pPr>
              <w:pStyle w:val="Tabletext"/>
            </w:pPr>
            <w:r w:rsidRPr="007132D5">
              <w:t>Fisheries enforcement</w:t>
            </w:r>
          </w:p>
          <w:p w14:paraId="582A4F6E" w14:textId="77777777" w:rsidR="00815172" w:rsidRPr="007132D5" w:rsidRDefault="00815172" w:rsidP="00A37E6E">
            <w:pPr>
              <w:pStyle w:val="Tabletext"/>
            </w:pPr>
            <w:r w:rsidRPr="007132D5">
              <w:t>Customs</w:t>
            </w:r>
          </w:p>
          <w:p w14:paraId="6A36013B" w14:textId="77777777" w:rsidR="00815172" w:rsidRPr="007132D5" w:rsidRDefault="00815172" w:rsidP="00A37E6E">
            <w:pPr>
              <w:pStyle w:val="Tabletext"/>
            </w:pPr>
            <w:r w:rsidRPr="007132D5">
              <w:t>Port state control</w:t>
            </w:r>
          </w:p>
          <w:p w14:paraId="34DA1F35" w14:textId="77777777" w:rsidR="00815172" w:rsidRPr="007132D5" w:rsidRDefault="00815172" w:rsidP="00A37E6E">
            <w:pPr>
              <w:pStyle w:val="Tabletext"/>
            </w:pPr>
            <w:r w:rsidRPr="007132D5">
              <w:t>Border control / immigration</w:t>
            </w:r>
          </w:p>
          <w:p w14:paraId="2EEC07E0" w14:textId="77777777" w:rsidR="00815172" w:rsidRPr="007132D5" w:rsidRDefault="00815172" w:rsidP="00A37E6E">
            <w:pPr>
              <w:pStyle w:val="Tabletext"/>
            </w:pPr>
            <w:r w:rsidRPr="007132D5">
              <w:t>Port health inspections</w:t>
            </w:r>
          </w:p>
          <w:p w14:paraId="2FF6EB20" w14:textId="77777777" w:rsidR="00815172" w:rsidRPr="007132D5" w:rsidRDefault="00815172" w:rsidP="00A37E6E">
            <w:pPr>
              <w:pStyle w:val="Tabletext"/>
            </w:pPr>
            <w:r w:rsidRPr="007132D5">
              <w:t>Security</w:t>
            </w:r>
          </w:p>
        </w:tc>
      </w:tr>
      <w:tr w:rsidR="00815172" w:rsidRPr="007132D5" w14:paraId="1991ACC2" w14:textId="77777777" w:rsidTr="00A37E6E">
        <w:tblPrEx>
          <w:tblCellMar>
            <w:top w:w="0" w:type="dxa"/>
          </w:tblCellMar>
        </w:tblPrEx>
        <w:trPr>
          <w:jc w:val="center"/>
        </w:trPr>
        <w:tc>
          <w:tcPr>
            <w:tcW w:w="4262" w:type="dxa"/>
          </w:tcPr>
          <w:p w14:paraId="57D6413D" w14:textId="77777777" w:rsidR="00815172" w:rsidRPr="007132D5" w:rsidRDefault="00815172" w:rsidP="00A37E6E">
            <w:pPr>
              <w:pStyle w:val="Tabletext"/>
            </w:pPr>
            <w:r w:rsidRPr="007132D5">
              <w:t>Environmental protection</w:t>
            </w:r>
          </w:p>
        </w:tc>
        <w:tc>
          <w:tcPr>
            <w:tcW w:w="4261" w:type="dxa"/>
          </w:tcPr>
          <w:p w14:paraId="5191A4AA" w14:textId="77777777" w:rsidR="00815172" w:rsidRPr="007132D5" w:rsidRDefault="00815172" w:rsidP="00A37E6E">
            <w:pPr>
              <w:pStyle w:val="Tabletext"/>
            </w:pPr>
            <w:r w:rsidRPr="007132D5">
              <w:t>Pollution monitoring</w:t>
            </w:r>
          </w:p>
          <w:p w14:paraId="5B66EFFD" w14:textId="77777777" w:rsidR="00815172" w:rsidRPr="007132D5" w:rsidRDefault="00815172" w:rsidP="00A37E6E">
            <w:pPr>
              <w:pStyle w:val="Tabletext"/>
            </w:pPr>
            <w:r w:rsidRPr="007132D5">
              <w:t>Incident response</w:t>
            </w:r>
          </w:p>
          <w:p w14:paraId="17119BC6" w14:textId="77777777" w:rsidR="00815172" w:rsidRPr="007132D5" w:rsidRDefault="00815172" w:rsidP="00A37E6E">
            <w:pPr>
              <w:pStyle w:val="Tabletext"/>
            </w:pPr>
            <w:r w:rsidRPr="007132D5">
              <w:t>Waste management</w:t>
            </w:r>
          </w:p>
        </w:tc>
      </w:tr>
      <w:tr w:rsidR="00815172" w:rsidRPr="007132D5" w14:paraId="4C9D077C" w14:textId="77777777" w:rsidTr="00A37E6E">
        <w:tblPrEx>
          <w:tblCellMar>
            <w:top w:w="0" w:type="dxa"/>
          </w:tblCellMar>
        </w:tblPrEx>
        <w:trPr>
          <w:jc w:val="center"/>
        </w:trPr>
        <w:tc>
          <w:tcPr>
            <w:tcW w:w="4262" w:type="dxa"/>
          </w:tcPr>
          <w:p w14:paraId="049D604D" w14:textId="77777777" w:rsidR="00815172" w:rsidRPr="007132D5" w:rsidRDefault="00815172" w:rsidP="00A37E6E">
            <w:pPr>
              <w:pStyle w:val="Tabletext"/>
            </w:pPr>
            <w:r w:rsidRPr="007132D5">
              <w:t>Waterways infrastructure management (including inland waterways)</w:t>
            </w:r>
          </w:p>
        </w:tc>
        <w:tc>
          <w:tcPr>
            <w:tcW w:w="4261" w:type="dxa"/>
          </w:tcPr>
          <w:p w14:paraId="24842AF0" w14:textId="77777777" w:rsidR="00815172" w:rsidRPr="007132D5" w:rsidRDefault="00815172" w:rsidP="00A37E6E">
            <w:pPr>
              <w:pStyle w:val="Tabletext"/>
            </w:pPr>
            <w:r w:rsidRPr="007132D5">
              <w:t>AtoN operations and system optimisation</w:t>
            </w:r>
          </w:p>
          <w:p w14:paraId="7D6FFF2B" w14:textId="77777777" w:rsidR="00815172" w:rsidRPr="007132D5" w:rsidRDefault="00815172" w:rsidP="00A37E6E">
            <w:pPr>
              <w:pStyle w:val="Tabletext"/>
            </w:pPr>
            <w:r w:rsidRPr="007132D5">
              <w:t>Infrastructure maintenance and update</w:t>
            </w:r>
          </w:p>
        </w:tc>
      </w:tr>
      <w:tr w:rsidR="00815172" w:rsidRPr="007132D5" w14:paraId="3EA32185" w14:textId="77777777" w:rsidTr="00A37E6E">
        <w:tblPrEx>
          <w:tblCellMar>
            <w:top w:w="0" w:type="dxa"/>
          </w:tblCellMar>
        </w:tblPrEx>
        <w:trPr>
          <w:jc w:val="center"/>
        </w:trPr>
        <w:tc>
          <w:tcPr>
            <w:tcW w:w="4262" w:type="dxa"/>
          </w:tcPr>
          <w:p w14:paraId="3F350B6B" w14:textId="77777777" w:rsidR="00815172" w:rsidRPr="007132D5" w:rsidRDefault="00815172" w:rsidP="00A37E6E">
            <w:pPr>
              <w:pStyle w:val="Tabletext"/>
            </w:pPr>
            <w:r w:rsidRPr="007132D5">
              <w:t>Maritime safety information (MSI)</w:t>
            </w:r>
          </w:p>
        </w:tc>
        <w:tc>
          <w:tcPr>
            <w:tcW w:w="4261" w:type="dxa"/>
          </w:tcPr>
          <w:p w14:paraId="7103ECDF" w14:textId="77777777" w:rsidR="00815172" w:rsidRPr="007132D5" w:rsidRDefault="00815172" w:rsidP="00A37E6E">
            <w:pPr>
              <w:pStyle w:val="Tabletext"/>
            </w:pPr>
            <w:r w:rsidRPr="007132D5">
              <w:t>NAVTEX</w:t>
            </w:r>
          </w:p>
        </w:tc>
      </w:tr>
    </w:tbl>
    <w:p w14:paraId="1349C48F" w14:textId="77777777" w:rsidR="00815172" w:rsidRPr="007132D5" w:rsidRDefault="00815172" w:rsidP="00815172">
      <w:pPr>
        <w:pStyle w:val="Tabletext"/>
      </w:pPr>
    </w:p>
    <w:p w14:paraId="1006623E" w14:textId="77777777" w:rsidR="00815172" w:rsidRPr="007132D5" w:rsidRDefault="00815172" w:rsidP="00815172">
      <w:pPr>
        <w:pStyle w:val="Heading2"/>
        <w:keepNext w:val="0"/>
        <w:keepLines w:val="0"/>
        <w:tabs>
          <w:tab w:val="num" w:pos="0"/>
        </w:tabs>
        <w:spacing w:line="240" w:lineRule="auto"/>
        <w:ind w:left="851" w:right="0" w:hanging="851"/>
      </w:pPr>
      <w:r w:rsidRPr="007132D5">
        <w:t xml:space="preserve"> </w:t>
      </w:r>
      <w:bookmarkStart w:id="342" w:name="_Toc348687064"/>
      <w:bookmarkStart w:id="343" w:name="_Toc418521618"/>
      <w:bookmarkStart w:id="344" w:name="_Toc418597577"/>
      <w:bookmarkStart w:id="345" w:name="_Toc452277181"/>
      <w:bookmarkStart w:id="346" w:name="_Toc67491780"/>
      <w:r w:rsidRPr="007132D5">
        <w:t>Data Management Considerations</w:t>
      </w:r>
      <w:bookmarkEnd w:id="342"/>
      <w:bookmarkEnd w:id="343"/>
      <w:bookmarkEnd w:id="344"/>
      <w:bookmarkEnd w:id="345"/>
      <w:bookmarkEnd w:id="346"/>
    </w:p>
    <w:p w14:paraId="5FF39227" w14:textId="77777777" w:rsidR="00815172" w:rsidRPr="007132D5" w:rsidRDefault="00815172" w:rsidP="00815172">
      <w:pPr>
        <w:pStyle w:val="Heading2separationline"/>
      </w:pPr>
    </w:p>
    <w:p w14:paraId="1E3AD3C3" w14:textId="77777777" w:rsidR="00815172" w:rsidRPr="007132D5" w:rsidRDefault="00815172" w:rsidP="00815172">
      <w:pPr>
        <w:pStyle w:val="Heading3"/>
        <w:tabs>
          <w:tab w:val="num" w:pos="0"/>
        </w:tabs>
        <w:ind w:left="992" w:hanging="992"/>
      </w:pPr>
      <w:r w:rsidRPr="007132D5">
        <w:t xml:space="preserve"> </w:t>
      </w:r>
      <w:bookmarkStart w:id="347" w:name="_Toc418521619"/>
      <w:bookmarkStart w:id="348" w:name="_Toc418597578"/>
      <w:bookmarkStart w:id="349" w:name="_Toc452277182"/>
      <w:bookmarkStart w:id="350" w:name="_Toc67491781"/>
      <w:bookmarkStart w:id="351" w:name="_Toc348687065"/>
      <w:r w:rsidRPr="007132D5">
        <w:t>Suitability for Purpose</w:t>
      </w:r>
      <w:bookmarkEnd w:id="347"/>
      <w:bookmarkEnd w:id="348"/>
      <w:bookmarkEnd w:id="349"/>
      <w:bookmarkEnd w:id="350"/>
    </w:p>
    <w:p w14:paraId="51DAA167" w14:textId="77777777" w:rsidR="00815172" w:rsidRPr="007132D5" w:rsidRDefault="00815172" w:rsidP="00815172">
      <w:pPr>
        <w:pStyle w:val="BodyText"/>
      </w:pPr>
      <w:r w:rsidRPr="007132D5">
        <w:t>Users need to be aware of the limitations of the data to avoid taking actions based on outdated, inappropriate, incomplete, inaccurate or corrupted data.</w:t>
      </w:r>
    </w:p>
    <w:p w14:paraId="4B6EC3C9" w14:textId="77777777" w:rsidR="00815172" w:rsidRPr="007132D5" w:rsidRDefault="00815172" w:rsidP="00815172">
      <w:pPr>
        <w:pStyle w:val="BodyText"/>
      </w:pPr>
      <w:r w:rsidRPr="007132D5">
        <w:t xml:space="preserve">To guarantee the quality of data exchange, the parties involved in a data-sharing agreement should establish a Service-Level Agreement (SLA). </w:t>
      </w:r>
      <w:r>
        <w:t xml:space="preserve"> </w:t>
      </w:r>
      <w:r w:rsidRPr="007132D5">
        <w:t>The SLA should clearly define the responsibilities for quality and delivery of the data.</w:t>
      </w:r>
    </w:p>
    <w:p w14:paraId="7359C7EA" w14:textId="77777777" w:rsidR="00815172" w:rsidRPr="007132D5" w:rsidRDefault="00815172" w:rsidP="00815172">
      <w:pPr>
        <w:pStyle w:val="BodyText"/>
      </w:pPr>
      <w:r w:rsidRPr="007132D5">
        <w:t>It is recommended that data exchange performance is monitored in accordance with key performance indicators (KPI) as agreed in the SLA.</w:t>
      </w:r>
    </w:p>
    <w:p w14:paraId="56574A4D" w14:textId="77777777" w:rsidR="00815172" w:rsidRPr="007132D5" w:rsidRDefault="00815172" w:rsidP="00815172">
      <w:pPr>
        <w:pStyle w:val="Heading3"/>
        <w:tabs>
          <w:tab w:val="num" w:pos="0"/>
        </w:tabs>
        <w:ind w:left="992" w:hanging="992"/>
      </w:pPr>
      <w:bookmarkStart w:id="352" w:name="_Toc348687070"/>
      <w:bookmarkStart w:id="353" w:name="_Toc418521620"/>
      <w:bookmarkStart w:id="354" w:name="_Toc418597579"/>
      <w:bookmarkStart w:id="355" w:name="_Toc452277183"/>
      <w:bookmarkStart w:id="356" w:name="_Toc67491782"/>
      <w:r w:rsidRPr="007132D5">
        <w:t xml:space="preserve">Access to </w:t>
      </w:r>
      <w:bookmarkEnd w:id="352"/>
      <w:r w:rsidRPr="007132D5">
        <w:t>Information</w:t>
      </w:r>
      <w:bookmarkEnd w:id="353"/>
      <w:bookmarkEnd w:id="354"/>
      <w:bookmarkEnd w:id="355"/>
      <w:bookmarkEnd w:id="356"/>
    </w:p>
    <w:p w14:paraId="6DCA5432" w14:textId="77777777" w:rsidR="00815172" w:rsidRPr="007132D5" w:rsidRDefault="00815172" w:rsidP="00815172">
      <w:pPr>
        <w:pStyle w:val="BodyText"/>
      </w:pPr>
      <w:r w:rsidRPr="007132D5">
        <w:t>SLAs should clearly state requirements for provision, security, confidentiality and permitted use of all externally exchanged information.</w:t>
      </w:r>
    </w:p>
    <w:p w14:paraId="060CF568" w14:textId="77777777" w:rsidR="00815172" w:rsidRPr="007132D5" w:rsidRDefault="00815172" w:rsidP="00815172">
      <w:pPr>
        <w:pStyle w:val="BodyText"/>
      </w:pPr>
      <w:r w:rsidRPr="007132D5">
        <w:t>Clear and realistic principles and rules regarding access to AIS and other broadcast data should be established by the VTS Authority.  These principles and rules should recognise national and international legislation and guidance.</w:t>
      </w:r>
    </w:p>
    <w:p w14:paraId="3A2F5858" w14:textId="77777777" w:rsidR="00815172" w:rsidRPr="007132D5" w:rsidRDefault="00815172" w:rsidP="00815172">
      <w:pPr>
        <w:pStyle w:val="BodyText"/>
      </w:pPr>
      <w:r w:rsidRPr="007132D5">
        <w:t xml:space="preserve">The reception and use of data, broadcast by radio, is subject to ITU-R: Radio Regulations </w:t>
      </w:r>
      <w:r w:rsidRPr="007132D5">
        <w:fldChar w:fldCharType="begin"/>
      </w:r>
      <w:r w:rsidRPr="007132D5">
        <w:instrText xml:space="preserve"> REF _Ref353444051 \r \h </w:instrText>
      </w:r>
      <w:r w:rsidRPr="007132D5">
        <w:fldChar w:fldCharType="separate"/>
      </w:r>
      <w:r w:rsidRPr="007132D5">
        <w:t>[2]</w:t>
      </w:r>
      <w:r w:rsidRPr="007132D5">
        <w:fldChar w:fldCharType="end"/>
      </w:r>
      <w:r w:rsidRPr="007132D5">
        <w:t>, article 17 on Secrecy.</w:t>
      </w:r>
    </w:p>
    <w:p w14:paraId="455CFF56" w14:textId="77777777" w:rsidR="00815172" w:rsidRPr="007132D5" w:rsidRDefault="00815172" w:rsidP="00815172">
      <w:pPr>
        <w:pStyle w:val="Heading3"/>
        <w:tabs>
          <w:tab w:val="num" w:pos="0"/>
        </w:tabs>
        <w:ind w:left="992" w:hanging="992"/>
      </w:pPr>
      <w:bookmarkStart w:id="357" w:name="_Toc348687071"/>
      <w:bookmarkStart w:id="358" w:name="_Toc418521621"/>
      <w:bookmarkStart w:id="359" w:name="_Toc418597580"/>
      <w:bookmarkStart w:id="360" w:name="_Toc452277184"/>
      <w:bookmarkStart w:id="361" w:name="_Toc67491783"/>
      <w:r w:rsidRPr="007132D5">
        <w:t>Data Security and Confidentiality</w:t>
      </w:r>
      <w:bookmarkEnd w:id="357"/>
      <w:bookmarkEnd w:id="358"/>
      <w:bookmarkEnd w:id="359"/>
      <w:bookmarkEnd w:id="360"/>
      <w:bookmarkEnd w:id="361"/>
    </w:p>
    <w:p w14:paraId="1BBC5824" w14:textId="77777777" w:rsidR="00815172" w:rsidRPr="007132D5" w:rsidRDefault="00815172" w:rsidP="00815172">
      <w:pPr>
        <w:pStyle w:val="BodyText"/>
      </w:pPr>
      <w:r w:rsidRPr="007132D5">
        <w:t>There are many instances where data is deemed sensitive and needs to be protected for competitive and privacy reasons.  Examples of this include fleet information or location of fishing grounds.  In both cases, unsecured data could compromise investors or introduce competitive advantages/disadvantages.</w:t>
      </w:r>
    </w:p>
    <w:p w14:paraId="238E2503" w14:textId="77777777" w:rsidR="00815172" w:rsidRPr="007132D5" w:rsidRDefault="00815172" w:rsidP="00815172">
      <w:pPr>
        <w:pStyle w:val="BodyText"/>
      </w:pPr>
      <w:r w:rsidRPr="007132D5">
        <w:t>In many cases confidentiality is already protected by legislation but this is not universal throughout the maritime domain.  Furthermore, the requirement to protect access to data may go beyond the limits of primary legislation.  Confidentiality measures should to be taken to protect information to the required security level through data encryption, password protection, proper authentication, and restricted data access privileges.</w:t>
      </w:r>
    </w:p>
    <w:p w14:paraId="1F2EA5F4" w14:textId="77777777" w:rsidR="00815172" w:rsidRPr="007132D5" w:rsidRDefault="00815172" w:rsidP="00815172">
      <w:pPr>
        <w:pStyle w:val="BodyText"/>
      </w:pPr>
      <w:r w:rsidRPr="007132D5">
        <w:t>Authentication means that the sending and receiving parties are able to unambiguously identify each other.</w:t>
      </w:r>
    </w:p>
    <w:p w14:paraId="5BA14E84" w14:textId="77777777" w:rsidR="00815172" w:rsidRPr="007132D5" w:rsidRDefault="00815172" w:rsidP="00815172">
      <w:pPr>
        <w:pStyle w:val="BodyText"/>
      </w:pPr>
      <w:r w:rsidRPr="007132D5">
        <w:t>Encryption may be used to ensure that data is only accessible to authorised parties.  The level of encryption required depends on the sensitivity of the data.</w:t>
      </w:r>
    </w:p>
    <w:p w14:paraId="564E05BA" w14:textId="77777777" w:rsidR="00815172" w:rsidRPr="007132D5" w:rsidRDefault="00815172" w:rsidP="00815172">
      <w:pPr>
        <w:pStyle w:val="Heading3"/>
        <w:tabs>
          <w:tab w:val="num" w:pos="0"/>
        </w:tabs>
        <w:ind w:left="992" w:hanging="992"/>
      </w:pPr>
      <w:r w:rsidRPr="007132D5">
        <w:t xml:space="preserve"> </w:t>
      </w:r>
      <w:bookmarkStart w:id="362" w:name="_Toc348687072"/>
      <w:bookmarkStart w:id="363" w:name="_Toc418521622"/>
      <w:bookmarkStart w:id="364" w:name="_Toc418597581"/>
      <w:bookmarkStart w:id="365" w:name="_Toc452277185"/>
      <w:bookmarkStart w:id="366" w:name="_Toc67491784"/>
      <w:r w:rsidRPr="007132D5">
        <w:t>Legal Limitations</w:t>
      </w:r>
      <w:bookmarkEnd w:id="362"/>
      <w:bookmarkEnd w:id="363"/>
      <w:bookmarkEnd w:id="364"/>
      <w:bookmarkEnd w:id="365"/>
      <w:bookmarkEnd w:id="366"/>
    </w:p>
    <w:p w14:paraId="0A3EA05E" w14:textId="77777777" w:rsidR="00815172" w:rsidRPr="007132D5" w:rsidRDefault="00815172" w:rsidP="00815172">
      <w:pPr>
        <w:pStyle w:val="BodyText"/>
      </w:pPr>
      <w:r w:rsidRPr="007132D5">
        <w:t>Many national states, in the lawful exercise of their authority, place legal limits on the exchange and public dissemination of data and information.  These include protections on intellectual and commercial property rights, and limitations on third party use of data and information.</w:t>
      </w:r>
    </w:p>
    <w:p w14:paraId="1F9AE9ED" w14:textId="77777777" w:rsidR="00815172" w:rsidRPr="007132D5" w:rsidRDefault="00815172" w:rsidP="00815172">
      <w:pPr>
        <w:pStyle w:val="BodyText"/>
      </w:pPr>
      <w:r w:rsidRPr="007132D5">
        <w:t>In the course of exchanging maritime data and information in the interest of safety, security and efficiency, these limitations shall be respected and the authorities involved should be aware of their rights and obligations under law.  In particular, data transmitted should be consistent with the laws of the national authority.  Authorities need to be aware of any exposure to liability that might occur from their actions or inactions with regard to data and information exchange.</w:t>
      </w:r>
    </w:p>
    <w:p w14:paraId="150CF048" w14:textId="77777777" w:rsidR="00815172" w:rsidRPr="007132D5" w:rsidRDefault="00815172" w:rsidP="00815172">
      <w:pPr>
        <w:pStyle w:val="Heading3"/>
        <w:tabs>
          <w:tab w:val="num" w:pos="0"/>
        </w:tabs>
        <w:ind w:left="992" w:hanging="992"/>
      </w:pPr>
      <w:bookmarkStart w:id="367" w:name="_Toc418521623"/>
      <w:bookmarkStart w:id="368" w:name="_Toc418597582"/>
      <w:bookmarkStart w:id="369" w:name="_Toc452277186"/>
      <w:bookmarkStart w:id="370" w:name="_Toc67491785"/>
      <w:r w:rsidRPr="007132D5">
        <w:t>Data Integrity</w:t>
      </w:r>
      <w:bookmarkEnd w:id="351"/>
      <w:bookmarkEnd w:id="367"/>
      <w:bookmarkEnd w:id="368"/>
      <w:bookmarkEnd w:id="369"/>
      <w:bookmarkEnd w:id="370"/>
    </w:p>
    <w:p w14:paraId="2C6AC310" w14:textId="77777777" w:rsidR="00815172" w:rsidRPr="007132D5" w:rsidRDefault="00815172" w:rsidP="00815172">
      <w:pPr>
        <w:pStyle w:val="BodyText"/>
      </w:pPr>
      <w:r w:rsidRPr="007132D5">
        <w:t>Data integrity is a key concern for users and providers alike.  For instance, key navigation decisions should be based upon timely, accurate and consistent data.</w:t>
      </w:r>
    </w:p>
    <w:p w14:paraId="16CA0C8A" w14:textId="77777777" w:rsidR="00815172" w:rsidRPr="007132D5" w:rsidRDefault="00815172" w:rsidP="00815172">
      <w:pPr>
        <w:pStyle w:val="BodyText"/>
      </w:pPr>
      <w:r w:rsidRPr="007132D5">
        <w:t>Timely data is data that is received when needed.  This may be in advance of an event or real-time as appropriate.  For data that is required in advance of an event, such as notification of arrival, legislation typically determines the lead time in which the data is required by the VTS Authority.  It is the responsibility of the sender to ensure that sufficient time is allocated for the data to be communicated and received ahead of the event.</w:t>
      </w:r>
    </w:p>
    <w:p w14:paraId="604FC7CC" w14:textId="77777777" w:rsidR="00815172" w:rsidRPr="007132D5" w:rsidRDefault="00815172" w:rsidP="00815172">
      <w:pPr>
        <w:pStyle w:val="BodyText"/>
      </w:pPr>
      <w:r w:rsidRPr="007132D5">
        <w:t>Real-time data should be time stamped as close as possible to the time of capture.  Network latency should also be considered when exchanging time-critical data.  Within IP networks, the concept of Quality of Service (QoS) may be used to prioritise the delivery of time-critical data.  In such a case, it is important that QoS be implemented from source to destination, as data may travel through multiple IP networks.</w:t>
      </w:r>
    </w:p>
    <w:p w14:paraId="6FB0C9C1" w14:textId="77777777" w:rsidR="00815172" w:rsidRPr="007132D5" w:rsidRDefault="00815172" w:rsidP="00815172">
      <w:pPr>
        <w:pStyle w:val="BodyText"/>
      </w:pPr>
      <w:r w:rsidRPr="007132D5">
        <w:t>Data often travels circuitous routes undergoing multiple handovers, from source to destination, allowing for corruption to occur either accidentally or through deliberate actions.  Where required, appropriate measures should be taken to avoid such data corruption (e.g. by encryption of the data).</w:t>
      </w:r>
    </w:p>
    <w:p w14:paraId="6C38D97C" w14:textId="77777777" w:rsidR="00815172" w:rsidRPr="007132D5" w:rsidRDefault="00815172" w:rsidP="00815172">
      <w:pPr>
        <w:pStyle w:val="Heading3"/>
        <w:tabs>
          <w:tab w:val="num" w:pos="0"/>
        </w:tabs>
        <w:ind w:left="992" w:hanging="992"/>
      </w:pPr>
      <w:bookmarkStart w:id="371" w:name="_Toc348687067"/>
      <w:bookmarkStart w:id="372" w:name="_Toc418521624"/>
      <w:bookmarkStart w:id="373" w:name="_Toc418597583"/>
      <w:bookmarkStart w:id="374" w:name="_Toc452277187"/>
      <w:bookmarkStart w:id="375" w:name="_Toc67491786"/>
      <w:r w:rsidRPr="007132D5">
        <w:t>Data Models</w:t>
      </w:r>
      <w:bookmarkEnd w:id="371"/>
      <w:bookmarkEnd w:id="372"/>
      <w:bookmarkEnd w:id="373"/>
      <w:bookmarkEnd w:id="374"/>
      <w:bookmarkEnd w:id="375"/>
    </w:p>
    <w:p w14:paraId="5BFC6B4C" w14:textId="77777777" w:rsidR="00815172" w:rsidRPr="007132D5" w:rsidRDefault="00815172" w:rsidP="00815172">
      <w:pPr>
        <w:pStyle w:val="BodyText"/>
      </w:pPr>
      <w:r w:rsidRPr="007132D5">
        <w:t>Exchange of data requires an understanding of how the data values are represented and their meaning.  The former is specified by data format; the latter is reflected in the data model.</w:t>
      </w:r>
    </w:p>
    <w:p w14:paraId="7DAD292F" w14:textId="77777777" w:rsidR="00815172" w:rsidRPr="007132D5" w:rsidRDefault="00815172" w:rsidP="00815172">
      <w:pPr>
        <w:pStyle w:val="BodyText"/>
      </w:pPr>
      <w:r w:rsidRPr="007132D5">
        <w:t>The data model unambiguously defines the:</w:t>
      </w:r>
    </w:p>
    <w:p w14:paraId="7711E376" w14:textId="77777777" w:rsidR="00815172" w:rsidRPr="007132D5" w:rsidRDefault="00815172" w:rsidP="00815172">
      <w:pPr>
        <w:pStyle w:val="Bullet1"/>
      </w:pPr>
      <w:r w:rsidRPr="007132D5">
        <w:t>semantics of the data fields;</w:t>
      </w:r>
    </w:p>
    <w:p w14:paraId="04501B95" w14:textId="77777777" w:rsidR="00815172" w:rsidRPr="007132D5" w:rsidRDefault="00815172" w:rsidP="00815172">
      <w:pPr>
        <w:pStyle w:val="Bullet1"/>
      </w:pPr>
      <w:r w:rsidRPr="007132D5">
        <w:t>structure of the data;</w:t>
      </w:r>
    </w:p>
    <w:p w14:paraId="103EE465" w14:textId="77777777" w:rsidR="00815172" w:rsidRPr="007132D5" w:rsidRDefault="00815172" w:rsidP="00815172">
      <w:pPr>
        <w:pStyle w:val="Bullet1"/>
      </w:pPr>
      <w:r>
        <w:t>p</w:t>
      </w:r>
      <w:r w:rsidRPr="007132D5">
        <w:t>ermissible ranges of a data field.</w:t>
      </w:r>
    </w:p>
    <w:p w14:paraId="57CCB22F" w14:textId="77777777" w:rsidR="00815172" w:rsidRPr="007132D5" w:rsidRDefault="00815172" w:rsidP="00815172">
      <w:pPr>
        <w:pStyle w:val="BodyText"/>
      </w:pPr>
      <w:r w:rsidRPr="007132D5">
        <w:t xml:space="preserve">The IHO S-100 standard (ref. </w:t>
      </w:r>
      <w:r w:rsidRPr="007132D5">
        <w:fldChar w:fldCharType="begin"/>
      </w:r>
      <w:r w:rsidRPr="007132D5">
        <w:instrText xml:space="preserve"> REF _Ref353313965 \r \h </w:instrText>
      </w:r>
      <w:r w:rsidRPr="007132D5">
        <w:fldChar w:fldCharType="separate"/>
      </w:r>
      <w:r w:rsidRPr="007132D5">
        <w:t>[4]</w:t>
      </w:r>
      <w:r w:rsidRPr="007132D5">
        <w:fldChar w:fldCharType="end"/>
      </w:r>
      <w:r w:rsidRPr="007132D5">
        <w:t>) is a framework standard intended to allow development of data models and associated product specification for a variety of common and maritime specific information.  Data models, used in the domains of maritime safety, security or, more generally, describing data for exchange by VTS, are maintained in the IHO GI Registry.</w:t>
      </w:r>
    </w:p>
    <w:p w14:paraId="62DC9774" w14:textId="77777777" w:rsidR="00815172" w:rsidRPr="007132D5" w:rsidRDefault="00815172" w:rsidP="00815172">
      <w:pPr>
        <w:pStyle w:val="Heading3"/>
        <w:tabs>
          <w:tab w:val="num" w:pos="0"/>
        </w:tabs>
        <w:ind w:left="992" w:hanging="992"/>
      </w:pPr>
      <w:bookmarkStart w:id="376" w:name="_Toc416863532"/>
      <w:bookmarkStart w:id="377" w:name="_Toc416863867"/>
      <w:bookmarkStart w:id="378" w:name="_Toc416864201"/>
      <w:bookmarkStart w:id="379" w:name="_Toc416864534"/>
      <w:bookmarkStart w:id="380" w:name="_Toc416864870"/>
      <w:bookmarkStart w:id="381" w:name="_Toc416865206"/>
      <w:bookmarkStart w:id="382" w:name="_Toc416865581"/>
      <w:bookmarkStart w:id="383" w:name="_Toc416866413"/>
      <w:bookmarkStart w:id="384" w:name="_Toc416867783"/>
      <w:bookmarkStart w:id="385" w:name="_Toc416868520"/>
      <w:bookmarkStart w:id="386" w:name="_Toc416869257"/>
      <w:bookmarkStart w:id="387" w:name="_Toc416937828"/>
      <w:bookmarkStart w:id="388" w:name="_Toc416938101"/>
      <w:bookmarkStart w:id="389" w:name="_Toc416938362"/>
      <w:bookmarkStart w:id="390" w:name="_Toc416938624"/>
      <w:bookmarkStart w:id="391" w:name="_Toc416946587"/>
      <w:bookmarkStart w:id="392" w:name="_Toc348687066"/>
      <w:bookmarkStart w:id="393" w:name="_Toc418521625"/>
      <w:bookmarkStart w:id="394" w:name="_Toc418597584"/>
      <w:bookmarkStart w:id="395" w:name="_Toc452277188"/>
      <w:bookmarkStart w:id="396" w:name="_Toc67491787"/>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7132D5">
        <w:t>Architecture of Sharing</w:t>
      </w:r>
      <w:bookmarkEnd w:id="392"/>
      <w:bookmarkEnd w:id="393"/>
      <w:bookmarkEnd w:id="394"/>
      <w:bookmarkEnd w:id="395"/>
      <w:bookmarkEnd w:id="396"/>
    </w:p>
    <w:p w14:paraId="43AB29F0" w14:textId="77777777" w:rsidR="00815172" w:rsidRPr="007132D5" w:rsidRDefault="00815172" w:rsidP="00815172">
      <w:pPr>
        <w:pStyle w:val="BodyText"/>
      </w:pPr>
      <w:r w:rsidRPr="007132D5">
        <w:t>Transfer of data may initiated by the sender or the receiver.  This may be an automated process or require manual intervention.</w:t>
      </w:r>
    </w:p>
    <w:p w14:paraId="1874AC24" w14:textId="77777777" w:rsidR="00815172" w:rsidRPr="007132D5" w:rsidRDefault="00815172" w:rsidP="00815172">
      <w:pPr>
        <w:pStyle w:val="Heading3"/>
        <w:tabs>
          <w:tab w:val="num" w:pos="0"/>
        </w:tabs>
        <w:ind w:left="992" w:hanging="992"/>
      </w:pPr>
      <w:bookmarkStart w:id="397" w:name="_Toc416863534"/>
      <w:bookmarkStart w:id="398" w:name="_Toc416863869"/>
      <w:bookmarkStart w:id="399" w:name="_Toc416864203"/>
      <w:bookmarkStart w:id="400" w:name="_Toc416864536"/>
      <w:bookmarkStart w:id="401" w:name="_Toc416864872"/>
      <w:bookmarkStart w:id="402" w:name="_Toc416865208"/>
      <w:bookmarkStart w:id="403" w:name="_Toc416865583"/>
      <w:bookmarkStart w:id="404" w:name="_Toc416866415"/>
      <w:bookmarkStart w:id="405" w:name="_Toc416867785"/>
      <w:bookmarkStart w:id="406" w:name="_Toc416868522"/>
      <w:bookmarkStart w:id="407" w:name="_Toc416869259"/>
      <w:bookmarkStart w:id="408" w:name="_Toc416937830"/>
      <w:bookmarkStart w:id="409" w:name="_Toc416938103"/>
      <w:bookmarkStart w:id="410" w:name="_Toc416938364"/>
      <w:bookmarkStart w:id="411" w:name="_Toc416938626"/>
      <w:bookmarkStart w:id="412" w:name="_Toc416946589"/>
      <w:bookmarkStart w:id="413" w:name="_Toc348687069"/>
      <w:bookmarkStart w:id="414" w:name="_Toc418521626"/>
      <w:bookmarkStart w:id="415" w:name="_Toc418597585"/>
      <w:bookmarkStart w:id="416" w:name="_Toc452277189"/>
      <w:bookmarkStart w:id="417" w:name="_Toc6749178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7132D5">
        <w:t>Storage</w:t>
      </w:r>
      <w:bookmarkEnd w:id="413"/>
      <w:bookmarkEnd w:id="414"/>
      <w:bookmarkEnd w:id="415"/>
      <w:bookmarkEnd w:id="416"/>
      <w:bookmarkEnd w:id="417"/>
    </w:p>
    <w:p w14:paraId="4EFC8D49" w14:textId="77777777" w:rsidR="00815172" w:rsidRPr="007132D5" w:rsidRDefault="00815172" w:rsidP="00815172">
      <w:pPr>
        <w:pStyle w:val="BodyText"/>
      </w:pPr>
      <w:r w:rsidRPr="007132D5">
        <w:t>The volume of data generated and stored is, in many cases, considerable.  Given that much of the historical data collected is required for analysis and planning, consideration should be given to providing adequate capacity for retaining and archiving these records.</w:t>
      </w:r>
    </w:p>
    <w:p w14:paraId="49C509CD" w14:textId="77777777" w:rsidR="00815172" w:rsidRPr="007132D5" w:rsidRDefault="00815172" w:rsidP="00815172">
      <w:pPr>
        <w:pStyle w:val="BodyText"/>
      </w:pPr>
      <w:r w:rsidRPr="007132D5">
        <w:t>Some formats are well-suited for transfer and sharing of data and maritime information whereas others are better suited for long term archiving of data.</w:t>
      </w:r>
    </w:p>
    <w:p w14:paraId="2715E6F9" w14:textId="77777777" w:rsidR="00815172" w:rsidRPr="007132D5" w:rsidRDefault="00815172" w:rsidP="00815172">
      <w:pPr>
        <w:pStyle w:val="Heading3"/>
        <w:tabs>
          <w:tab w:val="num" w:pos="0"/>
        </w:tabs>
        <w:ind w:left="992" w:hanging="992"/>
      </w:pPr>
      <w:bookmarkStart w:id="418" w:name="_Toc416863536"/>
      <w:bookmarkStart w:id="419" w:name="_Toc416863871"/>
      <w:bookmarkStart w:id="420" w:name="_Toc416864205"/>
      <w:bookmarkStart w:id="421" w:name="_Toc416864538"/>
      <w:bookmarkStart w:id="422" w:name="_Toc416864874"/>
      <w:bookmarkStart w:id="423" w:name="_Toc416865210"/>
      <w:bookmarkStart w:id="424" w:name="_Toc416865585"/>
      <w:bookmarkStart w:id="425" w:name="_Toc416866417"/>
      <w:bookmarkStart w:id="426" w:name="_Toc416867787"/>
      <w:bookmarkStart w:id="427" w:name="_Toc416868524"/>
      <w:bookmarkStart w:id="428" w:name="_Toc416869261"/>
      <w:bookmarkStart w:id="429" w:name="_Toc416937832"/>
      <w:bookmarkStart w:id="430" w:name="_Toc416938105"/>
      <w:bookmarkStart w:id="431" w:name="_Toc416938366"/>
      <w:bookmarkStart w:id="432" w:name="_Toc416938628"/>
      <w:bookmarkStart w:id="433" w:name="_Toc416946591"/>
      <w:bookmarkStart w:id="434" w:name="_Toc348687073"/>
      <w:bookmarkStart w:id="435" w:name="_Toc418521627"/>
      <w:bookmarkStart w:id="436" w:name="_Toc418597586"/>
      <w:bookmarkStart w:id="437" w:name="_Toc452277190"/>
      <w:bookmarkStart w:id="438" w:name="_Toc67491789"/>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7132D5">
        <w:t>Communication Links</w:t>
      </w:r>
      <w:bookmarkEnd w:id="434"/>
      <w:bookmarkEnd w:id="435"/>
      <w:bookmarkEnd w:id="436"/>
      <w:bookmarkEnd w:id="437"/>
      <w:bookmarkEnd w:id="438"/>
    </w:p>
    <w:p w14:paraId="0E4AAEB5" w14:textId="77777777" w:rsidR="00815172" w:rsidRPr="007132D5" w:rsidRDefault="00815172" w:rsidP="00815172">
      <w:pPr>
        <w:pStyle w:val="BodyText"/>
      </w:pPr>
      <w:r w:rsidRPr="007132D5">
        <w:t>The transfer of data between sender and receiver requires connectivity via a network.  A network comprises appropriate hardware and software interconnected by communication channels.  In the maritime world, both aboard ship and shore side, data links may consist of a combination of wired and wireless network segments.</w:t>
      </w:r>
    </w:p>
    <w:p w14:paraId="621D1DD5" w14:textId="77777777" w:rsidR="00815172" w:rsidRPr="007132D5" w:rsidRDefault="00815172" w:rsidP="00815172">
      <w:pPr>
        <w:pStyle w:val="BodyText"/>
      </w:pPr>
      <w:r w:rsidRPr="007132D5">
        <w:t>Different technical solutions and architectures can be used when establishing a data sharing network.  Consideration should be given to</w:t>
      </w:r>
      <w:r>
        <w:t xml:space="preserve"> the</w:t>
      </w:r>
      <w:r w:rsidRPr="007132D5">
        <w:t>:</w:t>
      </w:r>
    </w:p>
    <w:p w14:paraId="120E6A8B" w14:textId="77777777" w:rsidR="00815172" w:rsidRPr="007132D5" w:rsidRDefault="00815172" w:rsidP="00815172">
      <w:pPr>
        <w:pStyle w:val="Bullet1"/>
      </w:pPr>
      <w:r w:rsidRPr="007132D5">
        <w:t>physical distance between the sending and receiving parties;</w:t>
      </w:r>
    </w:p>
    <w:p w14:paraId="4E1A1B21" w14:textId="77777777" w:rsidR="00815172" w:rsidRPr="007132D5" w:rsidRDefault="00815172" w:rsidP="00815172">
      <w:pPr>
        <w:pStyle w:val="Bullet1"/>
      </w:pPr>
      <w:r w:rsidRPr="007132D5">
        <w:t>services provided by the network;</w:t>
      </w:r>
    </w:p>
    <w:p w14:paraId="5A8FA983" w14:textId="77777777" w:rsidR="00815172" w:rsidRPr="007132D5" w:rsidRDefault="00815172" w:rsidP="00815172">
      <w:pPr>
        <w:pStyle w:val="Bullet1"/>
      </w:pPr>
      <w:r w:rsidRPr="007132D5">
        <w:t>quality of services requested by the users;</w:t>
      </w:r>
    </w:p>
    <w:p w14:paraId="5466EF57" w14:textId="77777777" w:rsidR="00815172" w:rsidRPr="007132D5" w:rsidRDefault="00815172" w:rsidP="00815172">
      <w:pPr>
        <w:pStyle w:val="Bullet1"/>
      </w:pPr>
      <w:r w:rsidRPr="007132D5">
        <w:t>constraints on infrastructure.</w:t>
      </w:r>
    </w:p>
    <w:p w14:paraId="0BF8B3E7" w14:textId="77777777" w:rsidR="00815172" w:rsidRPr="007132D5" w:rsidRDefault="00815172" w:rsidP="00815172">
      <w:pPr>
        <w:pStyle w:val="BodyText"/>
      </w:pPr>
      <w:r w:rsidRPr="007132D5">
        <w:t>Global sharing of maritime data and information can take place either through the internet or through dedicated private networks.  The internet is public, while dedicated networks are generally closed.  Consideration should be given to the security related characteristics of these network types.</w:t>
      </w:r>
    </w:p>
    <w:p w14:paraId="5F1A497B" w14:textId="77777777" w:rsidR="00815172" w:rsidRPr="007132D5" w:rsidRDefault="00815172" w:rsidP="00815172">
      <w:pPr>
        <w:pStyle w:val="BodyText"/>
      </w:pPr>
      <w:r w:rsidRPr="007132D5">
        <w:t>Systems used for global sharing of maritime data and information are in reality a network of networks.  When designing a network for global sharing of maritime data, consideration should be given to transmission protocols, bandwidth limitations, communication / data distribution strategy, security aspects such as authentication and confidentiality as well as data integrity.</w:t>
      </w:r>
    </w:p>
    <w:p w14:paraId="0E81E61A" w14:textId="77777777" w:rsidR="00815172" w:rsidRPr="007132D5" w:rsidRDefault="00815172" w:rsidP="00815172">
      <w:pPr>
        <w:pStyle w:val="BodyText"/>
      </w:pPr>
      <w:r w:rsidRPr="007132D5">
        <w:t>A selection between the options available should be based on a number of criteria, including the type of data being transferred, volume of data, types and number of clients connected to the network.</w:t>
      </w:r>
    </w:p>
    <w:p w14:paraId="286534EF" w14:textId="77777777" w:rsidR="00815172" w:rsidRDefault="00815172" w:rsidP="00815172">
      <w:pPr>
        <w:pStyle w:val="BodyText"/>
      </w:pPr>
      <w:r w:rsidRPr="007132D5">
        <w:t>Although bandwidth cost is in decline, the value of conveyed information has to be balanced against the cost of transmitting it.  Additionally, the required data transmission speed needs to be assessed and agreed in context with associated costs.  Another trade-off is the speed at which the data needs to be transmitted.  Higher bandwidth links infer higher costs.</w:t>
      </w:r>
    </w:p>
    <w:p w14:paraId="4DAC8539" w14:textId="77777777" w:rsidR="00657DB0" w:rsidRDefault="00657DB0" w:rsidP="00E27A2F">
      <w:pPr>
        <w:pStyle w:val="BodyText"/>
      </w:pPr>
    </w:p>
    <w:p w14:paraId="6E7FB1B9" w14:textId="77777777" w:rsidR="008972C3" w:rsidRPr="00CD75A0" w:rsidRDefault="003621C3" w:rsidP="001F4EF8">
      <w:pPr>
        <w:pStyle w:val="Annex"/>
      </w:pPr>
      <w:bookmarkStart w:id="439" w:name="_Toc442417797"/>
      <w:bookmarkStart w:id="440" w:name="_Toc67491790"/>
      <w:r>
        <w:rPr>
          <w:caps w:val="0"/>
        </w:rPr>
        <w:t xml:space="preserve">EXAMPLE OF AN ANNEX </w:t>
      </w:r>
      <w:r w:rsidR="00914330">
        <w:rPr>
          <w:caps w:val="0"/>
        </w:rPr>
        <w:t>- LANDSCAPE</w:t>
      </w:r>
      <w:bookmarkEnd w:id="439"/>
      <w:bookmarkEnd w:id="440"/>
    </w:p>
    <w:p w14:paraId="33D1F421" w14:textId="77777777" w:rsidR="008C33B5" w:rsidRDefault="000174F9" w:rsidP="00EE54CB">
      <w:pPr>
        <w:pStyle w:val="BodyText"/>
      </w:pPr>
      <w:r>
        <w:t>Body text</w:t>
      </w:r>
    </w:p>
    <w:p w14:paraId="188F5B73" w14:textId="77777777" w:rsidR="007D77AB" w:rsidRDefault="00BA5754" w:rsidP="007D77AB">
      <w:pPr>
        <w:pStyle w:val="AnnexAHead1"/>
      </w:pPr>
      <w:r>
        <w:t xml:space="preserve">example of </w:t>
      </w:r>
      <w:r w:rsidR="007D77AB">
        <w:t>ANNEX heading level 1</w:t>
      </w:r>
    </w:p>
    <w:p w14:paraId="4EB40CDD" w14:textId="77777777" w:rsidR="007D77AB" w:rsidRDefault="00C262E4" w:rsidP="00AB76B7">
      <w:pPr>
        <w:pStyle w:val="Headingseparationline-landscape"/>
      </w:pPr>
      <w:commentRangeStart w:id="441"/>
      <w:commentRangeEnd w:id="441"/>
      <w:r>
        <w:rPr>
          <w:rStyle w:val="CommentReference"/>
          <w:color w:val="auto"/>
        </w:rPr>
        <w:commentReference w:id="441"/>
      </w:r>
    </w:p>
    <w:p w14:paraId="6C5E5C10" w14:textId="77777777" w:rsidR="007D77AB" w:rsidRDefault="007D77AB" w:rsidP="007D77AB">
      <w:pPr>
        <w:pStyle w:val="BodyText"/>
      </w:pPr>
      <w:r>
        <w:t>Body text</w:t>
      </w:r>
    </w:p>
    <w:p w14:paraId="7AFED396" w14:textId="77777777" w:rsidR="007D77AB" w:rsidRDefault="00BA5754" w:rsidP="007D77AB">
      <w:pPr>
        <w:pStyle w:val="AnnexAHead2"/>
      </w:pPr>
      <w:r>
        <w:t xml:space="preserve">example of </w:t>
      </w:r>
      <w:r w:rsidR="007D77AB">
        <w:t>annex heading level 2</w:t>
      </w:r>
    </w:p>
    <w:p w14:paraId="1D081269" w14:textId="77777777" w:rsidR="007D77AB" w:rsidRDefault="007D77AB" w:rsidP="00AB76B7">
      <w:pPr>
        <w:pStyle w:val="Headingseparationline-landscape"/>
      </w:pPr>
    </w:p>
    <w:p w14:paraId="59B715CB" w14:textId="77777777" w:rsidR="007D77AB" w:rsidRDefault="007D77AB" w:rsidP="007D77AB">
      <w:pPr>
        <w:pStyle w:val="BodyText"/>
      </w:pPr>
      <w:r>
        <w:t>Body text</w:t>
      </w:r>
    </w:p>
    <w:p w14:paraId="5FCBE9CE" w14:textId="77777777" w:rsidR="007D77AB" w:rsidRDefault="00BA5754" w:rsidP="007D77AB">
      <w:pPr>
        <w:pStyle w:val="AnnexAHead3"/>
      </w:pPr>
      <w:r>
        <w:t xml:space="preserve">Example of </w:t>
      </w:r>
      <w:r w:rsidR="007D77AB">
        <w:t>annex heading level 3</w:t>
      </w:r>
    </w:p>
    <w:p w14:paraId="2CD5749B" w14:textId="77777777" w:rsidR="007D77AB" w:rsidRPr="005F1386" w:rsidRDefault="007D77AB" w:rsidP="00C03944">
      <w:pPr>
        <w:pStyle w:val="BodyText"/>
      </w:pPr>
      <w:r>
        <w:t>Body text</w:t>
      </w:r>
    </w:p>
    <w:p w14:paraId="13E71FF3" w14:textId="77777777" w:rsidR="007D77AB" w:rsidRDefault="00BA5754" w:rsidP="007D77AB">
      <w:pPr>
        <w:pStyle w:val="AnnexAHead4"/>
      </w:pPr>
      <w:r>
        <w:t>Example of A</w:t>
      </w:r>
      <w:r w:rsidR="007D77AB">
        <w:t>nnex heading level 4</w:t>
      </w:r>
    </w:p>
    <w:p w14:paraId="24C16540" w14:textId="77777777" w:rsidR="007D77AB" w:rsidRDefault="007D77AB" w:rsidP="007D77AB">
      <w:pPr>
        <w:pStyle w:val="BodyText"/>
      </w:pPr>
      <w:r>
        <w:t>Body text</w:t>
      </w:r>
    </w:p>
    <w:p w14:paraId="2A561607" w14:textId="77777777" w:rsidR="000174F9" w:rsidRPr="008C33B5" w:rsidRDefault="000174F9" w:rsidP="000174F9">
      <w:pPr>
        <w:pStyle w:val="Tablecaption"/>
      </w:pPr>
      <w:r>
        <w:t xml:space="preserve"> </w:t>
      </w:r>
      <w:bookmarkStart w:id="442" w:name="_Toc442524746"/>
      <w:bookmarkStart w:id="443" w:name="_Toc461528868"/>
      <w:r>
        <w:t>Example table</w:t>
      </w:r>
      <w:bookmarkEnd w:id="442"/>
      <w:bookmarkEnd w:id="443"/>
      <w:r w:rsidR="00577542">
        <w:t xml:space="preserve"> caption</w:t>
      </w:r>
    </w:p>
    <w:tbl>
      <w:tblPr>
        <w:tblStyle w:val="TableGrid"/>
        <w:tblW w:w="0" w:type="auto"/>
        <w:tblLook w:val="04A0" w:firstRow="1" w:lastRow="0" w:firstColumn="1" w:lastColumn="0" w:noHBand="0" w:noVBand="1"/>
      </w:tblPr>
      <w:tblGrid>
        <w:gridCol w:w="682"/>
        <w:gridCol w:w="1550"/>
        <w:gridCol w:w="1969"/>
        <w:gridCol w:w="2284"/>
        <w:gridCol w:w="2078"/>
        <w:gridCol w:w="1632"/>
      </w:tblGrid>
      <w:tr w:rsidR="008972C3" w:rsidRPr="00760657" w14:paraId="6D2A51AC" w14:textId="77777777" w:rsidTr="003A04A6">
        <w:trPr>
          <w:trHeight w:val="454"/>
          <w:tblHeader/>
        </w:trPr>
        <w:tc>
          <w:tcPr>
            <w:tcW w:w="620" w:type="dxa"/>
            <w:shd w:val="clear" w:color="auto" w:fill="auto"/>
            <w:vAlign w:val="center"/>
          </w:tcPr>
          <w:p w14:paraId="4397D2D9" w14:textId="77777777" w:rsidR="008972C3" w:rsidRPr="00925E0F" w:rsidRDefault="008972C3" w:rsidP="00414698">
            <w:pPr>
              <w:pStyle w:val="Tableheading"/>
            </w:pPr>
            <w:r w:rsidRPr="00925E0F">
              <w:t>No</w:t>
            </w:r>
          </w:p>
        </w:tc>
        <w:tc>
          <w:tcPr>
            <w:tcW w:w="1898" w:type="dxa"/>
            <w:shd w:val="clear" w:color="auto" w:fill="auto"/>
            <w:vAlign w:val="center"/>
          </w:tcPr>
          <w:p w14:paraId="3280B389" w14:textId="77777777" w:rsidR="008972C3" w:rsidRPr="00925E0F" w:rsidRDefault="008972C3" w:rsidP="00414698">
            <w:pPr>
              <w:pStyle w:val="Tableheading"/>
            </w:pPr>
            <w:r w:rsidRPr="00925E0F">
              <w:t>Title/Topic</w:t>
            </w:r>
          </w:p>
        </w:tc>
        <w:tc>
          <w:tcPr>
            <w:tcW w:w="2976" w:type="dxa"/>
            <w:shd w:val="clear" w:color="auto" w:fill="auto"/>
            <w:vAlign w:val="center"/>
          </w:tcPr>
          <w:p w14:paraId="0E746D68" w14:textId="77777777" w:rsidR="008972C3" w:rsidRPr="00925E0F" w:rsidRDefault="008972C3" w:rsidP="00414698">
            <w:pPr>
              <w:pStyle w:val="Tableheading"/>
            </w:pPr>
            <w:r w:rsidRPr="00925E0F">
              <w:t>IMO References</w:t>
            </w:r>
          </w:p>
        </w:tc>
        <w:tc>
          <w:tcPr>
            <w:tcW w:w="3403" w:type="dxa"/>
            <w:shd w:val="clear" w:color="auto" w:fill="auto"/>
            <w:vAlign w:val="center"/>
          </w:tcPr>
          <w:p w14:paraId="2395F212" w14:textId="77777777" w:rsidR="008972C3" w:rsidRPr="00925E0F" w:rsidRDefault="008972C3" w:rsidP="00414698">
            <w:pPr>
              <w:pStyle w:val="Tableheading"/>
            </w:pPr>
            <w:r w:rsidRPr="00925E0F">
              <w:t>Requirements</w:t>
            </w:r>
          </w:p>
        </w:tc>
        <w:tc>
          <w:tcPr>
            <w:tcW w:w="3402" w:type="dxa"/>
            <w:shd w:val="clear" w:color="auto" w:fill="auto"/>
            <w:vAlign w:val="center"/>
          </w:tcPr>
          <w:p w14:paraId="4A74545C" w14:textId="77777777" w:rsidR="008972C3" w:rsidRPr="00925E0F" w:rsidRDefault="008972C3" w:rsidP="00414698">
            <w:pPr>
              <w:pStyle w:val="Tableheading"/>
            </w:pPr>
            <w:r w:rsidRPr="00925E0F">
              <w:t>Possible Audit Questions</w:t>
            </w:r>
          </w:p>
        </w:tc>
        <w:tc>
          <w:tcPr>
            <w:tcW w:w="2410" w:type="dxa"/>
            <w:shd w:val="clear" w:color="auto" w:fill="auto"/>
            <w:vAlign w:val="center"/>
          </w:tcPr>
          <w:p w14:paraId="6BD5339F" w14:textId="77777777" w:rsidR="008972C3" w:rsidRPr="00760657" w:rsidRDefault="008972C3" w:rsidP="00414698">
            <w:pPr>
              <w:pStyle w:val="Tableheading"/>
            </w:pPr>
            <w:r w:rsidRPr="00925E0F">
              <w:t>Remarks</w:t>
            </w:r>
          </w:p>
        </w:tc>
      </w:tr>
      <w:tr w:rsidR="008972C3" w14:paraId="41258728" w14:textId="77777777" w:rsidTr="003A04A6">
        <w:trPr>
          <w:trHeight w:val="454"/>
        </w:trPr>
        <w:tc>
          <w:tcPr>
            <w:tcW w:w="620" w:type="dxa"/>
            <w:vMerge w:val="restart"/>
            <w:vAlign w:val="center"/>
          </w:tcPr>
          <w:p w14:paraId="0B8C1784" w14:textId="77777777" w:rsidR="008972C3" w:rsidRPr="001D3992" w:rsidRDefault="008972C3" w:rsidP="00AA3E01">
            <w:pPr>
              <w:pStyle w:val="Tabletext"/>
              <w:rPr>
                <w:szCs w:val="20"/>
              </w:rPr>
            </w:pPr>
            <w:r w:rsidRPr="001D3992">
              <w:rPr>
                <w:szCs w:val="20"/>
              </w:rPr>
              <w:t>1</w:t>
            </w:r>
          </w:p>
        </w:tc>
        <w:tc>
          <w:tcPr>
            <w:tcW w:w="1898" w:type="dxa"/>
            <w:vMerge w:val="restart"/>
            <w:vAlign w:val="center"/>
          </w:tcPr>
          <w:p w14:paraId="186EE950" w14:textId="77777777" w:rsidR="008972C3" w:rsidRPr="001D3992" w:rsidRDefault="000174F9" w:rsidP="00AA3E01">
            <w:pPr>
              <w:pStyle w:val="Tabletext"/>
              <w:rPr>
                <w:szCs w:val="20"/>
              </w:rPr>
            </w:pPr>
            <w:r w:rsidRPr="001D3992">
              <w:rPr>
                <w:szCs w:val="20"/>
              </w:rPr>
              <w:t>Table text</w:t>
            </w:r>
          </w:p>
        </w:tc>
        <w:tc>
          <w:tcPr>
            <w:tcW w:w="2976" w:type="dxa"/>
            <w:shd w:val="clear" w:color="auto" w:fill="94D9F7"/>
            <w:vAlign w:val="center"/>
          </w:tcPr>
          <w:p w14:paraId="71F96B0A" w14:textId="77777777" w:rsidR="008972C3" w:rsidRPr="001D3992" w:rsidRDefault="000174F9" w:rsidP="00AA3E01">
            <w:pPr>
              <w:pStyle w:val="Tabletext"/>
              <w:rPr>
                <w:szCs w:val="20"/>
              </w:rPr>
            </w:pPr>
            <w:r w:rsidRPr="001D3992">
              <w:rPr>
                <w:szCs w:val="20"/>
              </w:rPr>
              <w:t>Table text</w:t>
            </w:r>
          </w:p>
        </w:tc>
        <w:tc>
          <w:tcPr>
            <w:tcW w:w="3403" w:type="dxa"/>
            <w:vAlign w:val="center"/>
          </w:tcPr>
          <w:p w14:paraId="088C5BB1" w14:textId="77777777" w:rsidR="008972C3" w:rsidRPr="001D3992" w:rsidRDefault="00AA3E01" w:rsidP="00AA3E01">
            <w:pPr>
              <w:pStyle w:val="Tabletext"/>
              <w:rPr>
                <w:szCs w:val="20"/>
              </w:rPr>
            </w:pPr>
            <w:r w:rsidRPr="001D3992">
              <w:rPr>
                <w:szCs w:val="20"/>
              </w:rPr>
              <w:t>Table text</w:t>
            </w:r>
          </w:p>
        </w:tc>
        <w:tc>
          <w:tcPr>
            <w:tcW w:w="3402" w:type="dxa"/>
            <w:vMerge w:val="restart"/>
            <w:vAlign w:val="center"/>
          </w:tcPr>
          <w:p w14:paraId="0BA64EED" w14:textId="77777777" w:rsidR="008972C3" w:rsidRPr="00595415" w:rsidRDefault="00AA3E01" w:rsidP="00AA3E01">
            <w:pPr>
              <w:pStyle w:val="Tabletext"/>
              <w:rPr>
                <w:szCs w:val="20"/>
              </w:rPr>
            </w:pPr>
            <w:r>
              <w:rPr>
                <w:szCs w:val="20"/>
              </w:rPr>
              <w:t>Table text</w:t>
            </w:r>
          </w:p>
        </w:tc>
        <w:tc>
          <w:tcPr>
            <w:tcW w:w="2410" w:type="dxa"/>
            <w:vMerge w:val="restart"/>
            <w:vAlign w:val="center"/>
          </w:tcPr>
          <w:p w14:paraId="062E815D" w14:textId="77777777" w:rsidR="008972C3" w:rsidRDefault="00AA3E01" w:rsidP="00D653B1">
            <w:pPr>
              <w:pStyle w:val="Tabletext"/>
            </w:pPr>
            <w:r>
              <w:rPr>
                <w:szCs w:val="20"/>
              </w:rPr>
              <w:t>Table text</w:t>
            </w:r>
          </w:p>
        </w:tc>
      </w:tr>
      <w:tr w:rsidR="008972C3" w14:paraId="0900EEDF" w14:textId="77777777" w:rsidTr="003A04A6">
        <w:trPr>
          <w:trHeight w:val="454"/>
        </w:trPr>
        <w:tc>
          <w:tcPr>
            <w:tcW w:w="620" w:type="dxa"/>
            <w:vMerge/>
            <w:vAlign w:val="center"/>
          </w:tcPr>
          <w:p w14:paraId="57BED01D" w14:textId="77777777" w:rsidR="008972C3" w:rsidRPr="001D3992" w:rsidRDefault="008972C3" w:rsidP="00AA3E01">
            <w:pPr>
              <w:jc w:val="center"/>
              <w:rPr>
                <w:sz w:val="20"/>
                <w:szCs w:val="20"/>
              </w:rPr>
            </w:pPr>
          </w:p>
        </w:tc>
        <w:tc>
          <w:tcPr>
            <w:tcW w:w="1898" w:type="dxa"/>
            <w:vMerge/>
            <w:vAlign w:val="center"/>
          </w:tcPr>
          <w:p w14:paraId="4E42C66B" w14:textId="77777777" w:rsidR="008972C3" w:rsidRPr="001D3992" w:rsidRDefault="008972C3" w:rsidP="00AA3E01">
            <w:pPr>
              <w:jc w:val="both"/>
              <w:rPr>
                <w:sz w:val="20"/>
                <w:szCs w:val="20"/>
              </w:rPr>
            </w:pPr>
          </w:p>
        </w:tc>
        <w:tc>
          <w:tcPr>
            <w:tcW w:w="2976" w:type="dxa"/>
            <w:shd w:val="clear" w:color="auto" w:fill="E2EEDA"/>
            <w:vAlign w:val="center"/>
          </w:tcPr>
          <w:p w14:paraId="72C2E78F" w14:textId="77777777" w:rsidR="008972C3" w:rsidRPr="001D3992" w:rsidRDefault="00AA3E01" w:rsidP="00AA3E01">
            <w:pPr>
              <w:pStyle w:val="Tabletext"/>
              <w:rPr>
                <w:szCs w:val="20"/>
              </w:rPr>
            </w:pPr>
            <w:r w:rsidRPr="001D3992">
              <w:rPr>
                <w:szCs w:val="20"/>
              </w:rPr>
              <w:t>Table text</w:t>
            </w:r>
          </w:p>
        </w:tc>
        <w:tc>
          <w:tcPr>
            <w:tcW w:w="3403" w:type="dxa"/>
            <w:vAlign w:val="center"/>
          </w:tcPr>
          <w:p w14:paraId="3A3A6058"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6C8EF27F" w14:textId="77777777" w:rsidR="008972C3" w:rsidRDefault="008972C3" w:rsidP="00AA3E01">
            <w:pPr>
              <w:jc w:val="both"/>
            </w:pPr>
          </w:p>
        </w:tc>
        <w:tc>
          <w:tcPr>
            <w:tcW w:w="2410" w:type="dxa"/>
            <w:vMerge/>
            <w:vAlign w:val="center"/>
          </w:tcPr>
          <w:p w14:paraId="42F9ECDF" w14:textId="77777777" w:rsidR="008972C3" w:rsidRDefault="008972C3" w:rsidP="00AA3E01">
            <w:pPr>
              <w:jc w:val="both"/>
            </w:pPr>
          </w:p>
        </w:tc>
      </w:tr>
      <w:tr w:rsidR="008972C3" w14:paraId="5E9667D1" w14:textId="77777777" w:rsidTr="003A04A6">
        <w:trPr>
          <w:trHeight w:val="454"/>
        </w:trPr>
        <w:tc>
          <w:tcPr>
            <w:tcW w:w="620" w:type="dxa"/>
            <w:vMerge/>
            <w:vAlign w:val="center"/>
          </w:tcPr>
          <w:p w14:paraId="03D89BE9" w14:textId="77777777" w:rsidR="008972C3" w:rsidRPr="001D3992" w:rsidRDefault="008972C3" w:rsidP="00AA3E01">
            <w:pPr>
              <w:jc w:val="center"/>
              <w:rPr>
                <w:sz w:val="20"/>
                <w:szCs w:val="20"/>
              </w:rPr>
            </w:pPr>
          </w:p>
        </w:tc>
        <w:tc>
          <w:tcPr>
            <w:tcW w:w="1898" w:type="dxa"/>
            <w:vMerge/>
            <w:vAlign w:val="center"/>
          </w:tcPr>
          <w:p w14:paraId="27E1E448" w14:textId="77777777" w:rsidR="008972C3" w:rsidRPr="001D3992" w:rsidRDefault="008972C3" w:rsidP="00AA3E01">
            <w:pPr>
              <w:jc w:val="both"/>
              <w:rPr>
                <w:sz w:val="20"/>
                <w:szCs w:val="20"/>
              </w:rPr>
            </w:pPr>
          </w:p>
        </w:tc>
        <w:tc>
          <w:tcPr>
            <w:tcW w:w="2976" w:type="dxa"/>
            <w:shd w:val="clear" w:color="auto" w:fill="FDE0D0"/>
            <w:vAlign w:val="center"/>
          </w:tcPr>
          <w:p w14:paraId="1FFF5F32" w14:textId="77777777" w:rsidR="008972C3" w:rsidRPr="001D3992" w:rsidRDefault="00AA3E01" w:rsidP="00AA3E01">
            <w:pPr>
              <w:ind w:left="101"/>
              <w:rPr>
                <w:sz w:val="20"/>
                <w:szCs w:val="20"/>
                <w:lang w:val="fr-FR"/>
              </w:rPr>
            </w:pPr>
            <w:r w:rsidRPr="001D3992">
              <w:rPr>
                <w:sz w:val="20"/>
                <w:szCs w:val="20"/>
              </w:rPr>
              <w:t>Table text</w:t>
            </w:r>
          </w:p>
        </w:tc>
        <w:tc>
          <w:tcPr>
            <w:tcW w:w="3403" w:type="dxa"/>
            <w:vAlign w:val="center"/>
          </w:tcPr>
          <w:p w14:paraId="22F3CE1E"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7E371D47" w14:textId="77777777" w:rsidR="008972C3" w:rsidRDefault="008972C3" w:rsidP="00AA3E01">
            <w:pPr>
              <w:jc w:val="both"/>
            </w:pPr>
          </w:p>
        </w:tc>
        <w:tc>
          <w:tcPr>
            <w:tcW w:w="2410" w:type="dxa"/>
            <w:vMerge/>
            <w:vAlign w:val="center"/>
          </w:tcPr>
          <w:p w14:paraId="236B1878" w14:textId="77777777" w:rsidR="008972C3" w:rsidRDefault="008972C3" w:rsidP="00AA3E01">
            <w:pPr>
              <w:jc w:val="both"/>
            </w:pPr>
          </w:p>
        </w:tc>
      </w:tr>
    </w:tbl>
    <w:p w14:paraId="4B19ADEB" w14:textId="77777777" w:rsidR="008972C3" w:rsidRDefault="008972C3" w:rsidP="008972C3">
      <w:pPr>
        <w:jc w:val="both"/>
      </w:pPr>
    </w:p>
    <w:p w14:paraId="3331E6EA" w14:textId="77777777" w:rsidR="008972C3" w:rsidRDefault="008972C3" w:rsidP="008972C3">
      <w:pPr>
        <w:pStyle w:val="Default"/>
        <w:rPr>
          <w:color w:val="auto"/>
        </w:rPr>
      </w:pPr>
    </w:p>
    <w:p w14:paraId="1C7470FB" w14:textId="77777777" w:rsidR="005F1386" w:rsidRPr="005F1386" w:rsidRDefault="005F1386" w:rsidP="005F1386">
      <w:pPr>
        <w:pStyle w:val="BodyText"/>
      </w:pPr>
    </w:p>
    <w:p w14:paraId="3A1F1C15" w14:textId="77777777" w:rsidR="00793577" w:rsidRDefault="00793577">
      <w:pPr>
        <w:spacing w:after="200" w:line="276" w:lineRule="auto"/>
        <w:rPr>
          <w:sz w:val="22"/>
        </w:rPr>
      </w:pPr>
    </w:p>
    <w:p w14:paraId="568535BB" w14:textId="77777777" w:rsidR="005F1386" w:rsidRDefault="005F1386">
      <w:pPr>
        <w:spacing w:after="200" w:line="276" w:lineRule="auto"/>
        <w:rPr>
          <w:sz w:val="22"/>
        </w:rPr>
        <w:sectPr w:rsidR="005F1386" w:rsidSect="004B13C9">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pPr>
    </w:p>
    <w:p w14:paraId="4F6B3A8C" w14:textId="77777777" w:rsidR="006750F2" w:rsidRDefault="008D29F3" w:rsidP="00D75D42">
      <w:pPr>
        <w:pStyle w:val="Appendix"/>
      </w:pPr>
      <w:bookmarkStart w:id="444" w:name="_Toc442421852"/>
      <w:bookmarkStart w:id="445" w:name="_Toc442422419"/>
      <w:bookmarkStart w:id="446" w:name="_Toc67491791"/>
      <w:r>
        <w:t>EXAMPLE OF AN APPENDIX TITLE</w:t>
      </w:r>
      <w:bookmarkEnd w:id="444"/>
      <w:bookmarkEnd w:id="445"/>
      <w:bookmarkEnd w:id="446"/>
    </w:p>
    <w:p w14:paraId="5FB1F11D" w14:textId="77777777" w:rsidR="008972C3" w:rsidRDefault="00113D5B" w:rsidP="00113D5B">
      <w:pPr>
        <w:pStyle w:val="AppendixHead1"/>
      </w:pPr>
      <w:r>
        <w:t>APPENDIX HEADING 1</w:t>
      </w:r>
    </w:p>
    <w:p w14:paraId="487BC0B9" w14:textId="77777777" w:rsidR="00E20A7D" w:rsidRDefault="00E20A7D" w:rsidP="00E20A7D">
      <w:pPr>
        <w:pStyle w:val="Heading1separatationline"/>
      </w:pPr>
    </w:p>
    <w:p w14:paraId="4E9D5538" w14:textId="77777777" w:rsidR="00E20A7D" w:rsidRDefault="00492A8D" w:rsidP="00E20A7D">
      <w:pPr>
        <w:pStyle w:val="BodyText"/>
      </w:pPr>
      <w:r>
        <w:t>Body text</w:t>
      </w:r>
    </w:p>
    <w:p w14:paraId="04DB2149" w14:textId="77777777" w:rsidR="00E20A7D" w:rsidRDefault="00113D5B" w:rsidP="00113D5B">
      <w:pPr>
        <w:pStyle w:val="AppendixHead2"/>
      </w:pPr>
      <w:r>
        <w:t>APPENDIX HEADING 2</w:t>
      </w:r>
    </w:p>
    <w:p w14:paraId="65989C1F" w14:textId="77777777" w:rsidR="00113D5B" w:rsidRDefault="00113D5B" w:rsidP="00113D5B">
      <w:pPr>
        <w:pStyle w:val="Heading1separatationline"/>
      </w:pPr>
    </w:p>
    <w:p w14:paraId="2AAA50B7" w14:textId="77777777" w:rsidR="00113D5B" w:rsidRPr="00492A8D" w:rsidRDefault="00492A8D" w:rsidP="00113D5B">
      <w:pPr>
        <w:pStyle w:val="BodyText"/>
        <w:rPr>
          <w:b/>
        </w:rPr>
      </w:pPr>
      <w:r>
        <w:t>Body text</w:t>
      </w:r>
    </w:p>
    <w:p w14:paraId="62E75532" w14:textId="77777777" w:rsidR="00113D5B" w:rsidRDefault="0091590F" w:rsidP="00113D5B">
      <w:pPr>
        <w:pStyle w:val="AppendixHead3"/>
      </w:pPr>
      <w:r>
        <w:t>APPENDIX HEADING 3</w:t>
      </w:r>
    </w:p>
    <w:p w14:paraId="5FBC3B66" w14:textId="77777777" w:rsidR="00113D5B" w:rsidRDefault="00492A8D" w:rsidP="00113D5B">
      <w:pPr>
        <w:pStyle w:val="BodyText"/>
      </w:pPr>
      <w:r>
        <w:t>Body text</w:t>
      </w:r>
    </w:p>
    <w:p w14:paraId="533FA8E5" w14:textId="77777777" w:rsidR="00113D5B" w:rsidRDefault="0091590F" w:rsidP="0091590F">
      <w:pPr>
        <w:pStyle w:val="AppendixHead4"/>
      </w:pPr>
      <w:r>
        <w:t>Appendix Heading 4</w:t>
      </w:r>
    </w:p>
    <w:p w14:paraId="4C3F4829" w14:textId="77777777" w:rsidR="0091590F" w:rsidRPr="00113D5B" w:rsidRDefault="00492A8D" w:rsidP="0091590F">
      <w:pPr>
        <w:pStyle w:val="BodyText"/>
      </w:pPr>
      <w:r>
        <w:t>Body text</w:t>
      </w:r>
    </w:p>
    <w:p w14:paraId="32C0271C" w14:textId="77777777" w:rsidR="006750F2" w:rsidRDefault="006750F2">
      <w:pPr>
        <w:spacing w:after="200" w:line="276" w:lineRule="auto"/>
        <w:rPr>
          <w:rFonts w:asciiTheme="majorHAnsi" w:eastAsiaTheme="majorEastAsia" w:hAnsiTheme="majorHAnsi" w:cstheme="majorBidi"/>
          <w:b/>
          <w:bCs/>
          <w:i/>
          <w:caps/>
          <w:color w:val="407EC9"/>
          <w:sz w:val="28"/>
          <w:szCs w:val="24"/>
          <w:u w:val="single"/>
        </w:rPr>
      </w:pPr>
      <w:bookmarkStart w:id="447" w:name="_Toc434514870"/>
      <w:r>
        <w:br w:type="page"/>
      </w:r>
    </w:p>
    <w:p w14:paraId="10A92B53" w14:textId="77777777" w:rsidR="008972C3" w:rsidRPr="00CD75A0" w:rsidRDefault="00C33E20" w:rsidP="00DE2814">
      <w:pPr>
        <w:pStyle w:val="Annex"/>
      </w:pPr>
      <w:bookmarkStart w:id="448" w:name="_Toc67491792"/>
      <w:bookmarkEnd w:id="447"/>
      <w:r>
        <w:t>(</w:t>
      </w:r>
      <w:r w:rsidR="00914330">
        <w:rPr>
          <w:caps w:val="0"/>
        </w:rPr>
        <w:t>EXAMPLE ANNEX TITLE</w:t>
      </w:r>
      <w:r>
        <w:t>)</w:t>
      </w:r>
      <w:bookmarkEnd w:id="448"/>
    </w:p>
    <w:p w14:paraId="44EFD3F0" w14:textId="77777777" w:rsidR="008972C3" w:rsidRDefault="00BA0F98" w:rsidP="00F71135">
      <w:pPr>
        <w:pStyle w:val="AnnexBHead1"/>
      </w:pPr>
      <w:r>
        <w:t xml:space="preserve"> </w:t>
      </w:r>
      <w:r w:rsidR="00F71135">
        <w:t>Introduction</w:t>
      </w:r>
      <w:r w:rsidR="007D77AB">
        <w:t xml:space="preserve"> (Example Annex Heading 1)</w:t>
      </w:r>
    </w:p>
    <w:p w14:paraId="3FA26E49" w14:textId="77777777" w:rsidR="00BA0F98" w:rsidRPr="00BA0F98" w:rsidRDefault="00BA0F98" w:rsidP="00BA0F98">
      <w:pPr>
        <w:pStyle w:val="Heading1separatationline"/>
      </w:pPr>
    </w:p>
    <w:p w14:paraId="556DC707" w14:textId="77777777" w:rsidR="008972C3" w:rsidRDefault="007D77AB" w:rsidP="00793577">
      <w:pPr>
        <w:pStyle w:val="BodyText"/>
      </w:pPr>
      <w:r>
        <w:t>Body text</w:t>
      </w:r>
      <w:r w:rsidR="00E84229">
        <w:t>.</w:t>
      </w:r>
    </w:p>
    <w:p w14:paraId="6F792F95" w14:textId="77777777" w:rsidR="00C55EFB" w:rsidRDefault="00BA5754" w:rsidP="00FC378B">
      <w:pPr>
        <w:pStyle w:val="AnnexBHead2"/>
      </w:pPr>
      <w:r>
        <w:t xml:space="preserve"> Example of </w:t>
      </w:r>
      <w:r w:rsidR="00FC378B">
        <w:t>ANNEX HEADING Level 2</w:t>
      </w:r>
    </w:p>
    <w:p w14:paraId="17235161" w14:textId="77777777" w:rsidR="00FC378B" w:rsidRDefault="00FC378B" w:rsidP="00FC378B">
      <w:pPr>
        <w:pStyle w:val="Heading2separationline"/>
      </w:pPr>
    </w:p>
    <w:p w14:paraId="40F5BF98" w14:textId="77777777" w:rsidR="00FC378B" w:rsidRDefault="00492A8D" w:rsidP="00FC378B">
      <w:pPr>
        <w:pStyle w:val="BodyText"/>
      </w:pPr>
      <w:r>
        <w:t>Body text</w:t>
      </w:r>
    </w:p>
    <w:p w14:paraId="2EC3FD64" w14:textId="77777777" w:rsidR="00FC378B" w:rsidRDefault="00BA5754" w:rsidP="00E706E7">
      <w:pPr>
        <w:pStyle w:val="AnnexBHead3"/>
      </w:pPr>
      <w:r>
        <w:t xml:space="preserve">Example of </w:t>
      </w:r>
      <w:r w:rsidR="00E706E7">
        <w:t>annex heading level 3</w:t>
      </w:r>
    </w:p>
    <w:p w14:paraId="2FDCB0A2" w14:textId="77777777" w:rsidR="00E706E7" w:rsidRDefault="00492A8D" w:rsidP="00E706E7">
      <w:pPr>
        <w:pStyle w:val="BodyText"/>
      </w:pPr>
      <w:r>
        <w:t>Body text</w:t>
      </w:r>
    </w:p>
    <w:p w14:paraId="4070FF62" w14:textId="77777777" w:rsidR="00E706E7" w:rsidRDefault="00C5470E" w:rsidP="00E706E7">
      <w:pPr>
        <w:pStyle w:val="AnnexBHead4"/>
      </w:pPr>
      <w:r>
        <w:t xml:space="preserve">Example of </w:t>
      </w:r>
      <w:r w:rsidR="00BA5754">
        <w:t>A</w:t>
      </w:r>
      <w:r w:rsidR="00BA7C48">
        <w:t>nnex heading level 4</w:t>
      </w:r>
    </w:p>
    <w:p w14:paraId="4A0225D9" w14:textId="77777777" w:rsidR="00BA7C48" w:rsidRDefault="00492A8D" w:rsidP="00BA7C48">
      <w:pPr>
        <w:pStyle w:val="BodyText"/>
      </w:pPr>
      <w:r>
        <w:t>Body text</w:t>
      </w:r>
    </w:p>
    <w:p w14:paraId="4F72C81A" w14:textId="77777777" w:rsidR="0042565E" w:rsidRDefault="0042565E">
      <w:pPr>
        <w:spacing w:after="200" w:line="276" w:lineRule="auto"/>
        <w:rPr>
          <w:b/>
          <w:i/>
          <w:caps/>
          <w:color w:val="407EC9"/>
          <w:sz w:val="28"/>
          <w:u w:val="single"/>
        </w:rPr>
      </w:pPr>
      <w:r>
        <w:br w:type="page"/>
      </w:r>
    </w:p>
    <w:p w14:paraId="01737839" w14:textId="77777777" w:rsidR="00E818AD" w:rsidRDefault="00725CCA" w:rsidP="00344408">
      <w:pPr>
        <w:pStyle w:val="Annex"/>
        <w:rPr>
          <w:caps w:val="0"/>
        </w:rPr>
      </w:pPr>
      <w:bookmarkStart w:id="449" w:name="_Ref446317698"/>
      <w:bookmarkStart w:id="450" w:name="_Toc67491793"/>
      <w:r>
        <w:rPr>
          <w:caps w:val="0"/>
        </w:rPr>
        <w:t>PERMITTED COLOUR PALETTE</w:t>
      </w:r>
      <w:bookmarkEnd w:id="449"/>
      <w:bookmarkEnd w:id="450"/>
    </w:p>
    <w:p w14:paraId="45D7CFF7" w14:textId="77777777" w:rsidR="00E015AE" w:rsidRPr="00E015AE" w:rsidRDefault="00E015AE" w:rsidP="00E015AE">
      <w:pPr>
        <w:pStyle w:val="BodyText"/>
      </w:pPr>
      <w:r w:rsidRPr="00E015AE">
        <w:rPr>
          <w:noProof/>
          <w:lang w:val="en-US"/>
        </w:rPr>
        <mc:AlternateContent>
          <mc:Choice Requires="wpg">
            <w:drawing>
              <wp:inline distT="0" distB="0" distL="0" distR="0" wp14:anchorId="0D53588D" wp14:editId="5178D3AA">
                <wp:extent cx="9029263" cy="4272581"/>
                <wp:effectExtent l="0" t="0" r="0" b="0"/>
                <wp:docPr id="94" name="Group 1"/>
                <wp:cNvGraphicFramePr/>
                <a:graphic xmlns:a="http://schemas.openxmlformats.org/drawingml/2006/main">
                  <a:graphicData uri="http://schemas.microsoft.com/office/word/2010/wordprocessingGroup">
                    <wpg:wgp>
                      <wpg:cNvGrpSpPr/>
                      <wpg:grpSpPr>
                        <a:xfrm>
                          <a:off x="0" y="0"/>
                          <a:ext cx="9029263" cy="4272581"/>
                          <a:chOff x="0" y="0"/>
                          <a:chExt cx="9029263" cy="4272581"/>
                        </a:xfrm>
                      </wpg:grpSpPr>
                      <wps:wsp>
                        <wps:cNvPr id="95" name="object 4"/>
                        <wps:cNvSpPr txBox="1"/>
                        <wps:spPr>
                          <a:xfrm>
                            <a:off x="0" y="0"/>
                            <a:ext cx="2495550" cy="3057525"/>
                          </a:xfrm>
                          <a:prstGeom prst="rect">
                            <a:avLst/>
                          </a:prstGeom>
                          <a:solidFill>
                            <a:srgbClr val="E6E7E8"/>
                          </a:solidFill>
                        </wps:spPr>
                        <wps:txbx>
                          <w:txbxContent>
                            <w:p w14:paraId="1B0C08C7" w14:textId="77777777" w:rsidR="00F3332F" w:rsidRDefault="00F3332F" w:rsidP="00E015AE">
                              <w:pPr>
                                <w:pStyle w:val="NormalWeb"/>
                                <w:ind w:left="144" w:right="374"/>
                                <w:rPr>
                                  <w:color w:val="414042"/>
                                  <w:spacing w:val="13"/>
                                  <w:kern w:val="24"/>
                                  <w:sz w:val="15"/>
                                  <w:szCs w:val="15"/>
                                </w:rPr>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9"/>
                                  <w:kern w:val="24"/>
                                  <w:sz w:val="15"/>
                                  <w:szCs w:val="15"/>
                                </w:rPr>
                                <w:t>IALA</w:t>
                              </w:r>
                              <w:r>
                                <w:rPr>
                                  <w:color w:val="414042"/>
                                  <w:spacing w:val="-3"/>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9"/>
                                  <w:kern w:val="24"/>
                                  <w:sz w:val="15"/>
                                  <w:szCs w:val="15"/>
                                </w:rPr>
                                <w:t>divided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1"/>
                                  <w:kern w:val="24"/>
                                  <w:sz w:val="15"/>
                                  <w:szCs w:val="15"/>
                                </w:rPr>
                                <w:t>3</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0"/>
                                  <w:kern w:val="24"/>
                                  <w:sz w:val="15"/>
                                  <w:szCs w:val="15"/>
                                </w:rPr>
                                <w:t>tes</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di</w:t>
                              </w:r>
                              <w:r>
                                <w:rPr>
                                  <w:color w:val="414042"/>
                                  <w:kern w:val="24"/>
                                  <w:sz w:val="15"/>
                                  <w:szCs w:val="15"/>
                                </w:rPr>
                                <w:t>f</w:t>
                              </w:r>
                              <w:r>
                                <w:rPr>
                                  <w:color w:val="414042"/>
                                  <w:spacing w:val="5"/>
                                  <w:kern w:val="24"/>
                                  <w:sz w:val="15"/>
                                  <w:szCs w:val="15"/>
                                </w:rPr>
                                <w:t>fe</w:t>
                              </w:r>
                              <w:r>
                                <w:rPr>
                                  <w:color w:val="414042"/>
                                  <w:spacing w:val="2"/>
                                  <w:kern w:val="24"/>
                                  <w:sz w:val="15"/>
                                  <w:szCs w:val="15"/>
                                </w:rPr>
                                <w:t>r</w:t>
                              </w:r>
                              <w:r>
                                <w:rPr>
                                  <w:color w:val="414042"/>
                                  <w:spacing w:val="12"/>
                                  <w:kern w:val="24"/>
                                  <w:sz w:val="15"/>
                                  <w:szCs w:val="15"/>
                                </w:rPr>
                                <w:t>ent</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7"/>
                                  <w:kern w:val="24"/>
                                  <w:sz w:val="15"/>
                                  <w:szCs w:val="15"/>
                                </w:rPr>
                                <w:t>hie</w:t>
                              </w:r>
                              <w:r>
                                <w:rPr>
                                  <w:color w:val="414042"/>
                                  <w:spacing w:val="4"/>
                                  <w:kern w:val="24"/>
                                  <w:sz w:val="15"/>
                                  <w:szCs w:val="15"/>
                                </w:rPr>
                                <w:t>r</w:t>
                              </w:r>
                              <w:r>
                                <w:rPr>
                                  <w:color w:val="414042"/>
                                  <w:spacing w:val="9"/>
                                  <w:kern w:val="24"/>
                                  <w:sz w:val="15"/>
                                  <w:szCs w:val="15"/>
                                </w:rPr>
                                <w:t>a</w:t>
                              </w:r>
                              <w:r>
                                <w:rPr>
                                  <w:color w:val="414042"/>
                                  <w:spacing w:val="5"/>
                                  <w:kern w:val="24"/>
                                  <w:sz w:val="15"/>
                                  <w:szCs w:val="15"/>
                                </w:rPr>
                                <w:t>rchy</w:t>
                              </w:r>
                              <w:r>
                                <w:rPr>
                                  <w:color w:val="414042"/>
                                  <w:kern w:val="24"/>
                                  <w:sz w:val="15"/>
                                  <w:szCs w:val="15"/>
                                </w:rPr>
                                <w:t xml:space="preserve"> </w:t>
                              </w:r>
                              <w:r>
                                <w:rPr>
                                  <w:color w:val="414042"/>
                                  <w:spacing w:val="9"/>
                                  <w:kern w:val="24"/>
                                  <w:sz w:val="15"/>
                                  <w:szCs w:val="15"/>
                                </w:rPr>
                                <w:t>tha</w:t>
                              </w:r>
                              <w:r>
                                <w:rPr>
                                  <w:color w:val="414042"/>
                                  <w:spacing w:val="5"/>
                                  <w:kern w:val="24"/>
                                  <w:sz w:val="15"/>
                                  <w:szCs w:val="15"/>
                                </w:rPr>
                                <w:t>t</w:t>
                              </w:r>
                              <w:r>
                                <w:rPr>
                                  <w:color w:val="414042"/>
                                  <w:kern w:val="24"/>
                                  <w:sz w:val="15"/>
                                  <w:szCs w:val="15"/>
                                </w:rPr>
                                <w:t xml:space="preserve"> </w:t>
                              </w:r>
                              <w:r>
                                <w:rPr>
                                  <w:color w:val="414042"/>
                                  <w:spacing w:val="11"/>
                                  <w:kern w:val="24"/>
                                  <w:sz w:val="15"/>
                                  <w:szCs w:val="15"/>
                                </w:rPr>
                                <w:t>has</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espected.</w:t>
                              </w:r>
                            </w:p>
                            <w:p w14:paraId="37B9805A" w14:textId="77777777" w:rsidR="00F3332F" w:rsidRDefault="00F3332F" w:rsidP="00E015AE">
                              <w:pPr>
                                <w:pStyle w:val="NormalWeb"/>
                                <w:ind w:left="144" w:right="374"/>
                                <w:rPr>
                                  <w:sz w:val="24"/>
                                </w:rPr>
                              </w:pPr>
                            </w:p>
                            <w:p w14:paraId="627DD02A" w14:textId="77777777" w:rsidR="00F3332F" w:rsidRDefault="00F3332F" w:rsidP="00E015AE">
                              <w:pPr>
                                <w:pStyle w:val="NormalWeb"/>
                                <w:ind w:left="144"/>
                                <w:rPr>
                                  <w:color w:val="005D90"/>
                                  <w:spacing w:val="44"/>
                                  <w:kern w:val="24"/>
                                  <w:sz w:val="18"/>
                                  <w:szCs w:val="18"/>
                                </w:rPr>
                              </w:pPr>
                              <w:r>
                                <w:rPr>
                                  <w:color w:val="005D90"/>
                                  <w:spacing w:val="44"/>
                                  <w:kern w:val="24"/>
                                  <w:sz w:val="18"/>
                                  <w:szCs w:val="18"/>
                                </w:rPr>
                                <w:t>Corporate colours (Not shown)</w:t>
                              </w:r>
                            </w:p>
                            <w:p w14:paraId="0FA7C270" w14:textId="77777777" w:rsidR="00F3332F" w:rsidRDefault="00F3332F" w:rsidP="00E015AE">
                              <w:pPr>
                                <w:pStyle w:val="NormalWeb"/>
                                <w:ind w:left="144"/>
                              </w:pPr>
                            </w:p>
                            <w:p w14:paraId="31DAFABC" w14:textId="77777777" w:rsidR="00F3332F" w:rsidRDefault="00F3332F" w:rsidP="00E015AE">
                              <w:pPr>
                                <w:pStyle w:val="NormalWeb"/>
                                <w:ind w:left="144" w:right="504"/>
                              </w:pPr>
                              <w:r>
                                <w:rPr>
                                  <w:color w:val="414042"/>
                                  <w:spacing w:val="-8"/>
                                  <w:kern w:val="24"/>
                                  <w:sz w:val="15"/>
                                  <w:szCs w:val="15"/>
                                </w:rPr>
                                <w:t>IAL</w:t>
                              </w:r>
                              <w:r>
                                <w:rPr>
                                  <w:color w:val="414042"/>
                                  <w:spacing w:val="-20"/>
                                  <w:kern w:val="24"/>
                                  <w:sz w:val="15"/>
                                  <w:szCs w:val="15"/>
                                </w:rPr>
                                <w:t>A</w:t>
                              </w:r>
                              <w:r>
                                <w:rPr>
                                  <w:color w:val="414042"/>
                                  <w:spacing w:val="-24"/>
                                  <w:kern w:val="24"/>
                                  <w:sz w:val="15"/>
                                  <w:szCs w:val="15"/>
                                </w:rPr>
                                <w:t>’</w:t>
                              </w:r>
                              <w:r>
                                <w:rPr>
                                  <w:color w:val="414042"/>
                                  <w:spacing w:val="7"/>
                                  <w:kern w:val="24"/>
                                  <w:sz w:val="15"/>
                                  <w:szCs w:val="15"/>
                                </w:rPr>
                                <w:t>s</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6"/>
                                  <w:kern w:val="24"/>
                                  <w:sz w:val="15"/>
                                  <w:szCs w:val="15"/>
                                </w:rPr>
                                <w:t>di</w:t>
                              </w:r>
                              <w:r>
                                <w:rPr>
                                  <w:color w:val="414042"/>
                                  <w:spacing w:val="3"/>
                                  <w:kern w:val="24"/>
                                  <w:sz w:val="15"/>
                                  <w:szCs w:val="15"/>
                                </w:rPr>
                                <w:t>r</w:t>
                              </w:r>
                              <w:r>
                                <w:rPr>
                                  <w:color w:val="414042"/>
                                  <w:spacing w:val="5"/>
                                  <w:kern w:val="24"/>
                                  <w:sz w:val="15"/>
                                  <w:szCs w:val="15"/>
                                </w:rPr>
                                <w:t>ectly</w:t>
                              </w:r>
                              <w:r>
                                <w:rPr>
                                  <w:color w:val="414042"/>
                                  <w:kern w:val="24"/>
                                  <w:sz w:val="15"/>
                                  <w:szCs w:val="15"/>
                                </w:rPr>
                                <w:t xml:space="preserve"> </w:t>
                              </w:r>
                              <w:r>
                                <w:rPr>
                                  <w:color w:val="414042"/>
                                  <w:spacing w:val="5"/>
                                  <w:kern w:val="24"/>
                                  <w:sz w:val="15"/>
                                  <w:szCs w:val="15"/>
                                </w:rPr>
                                <w:t>inspi</w:t>
                              </w:r>
                              <w:r>
                                <w:rPr>
                                  <w:color w:val="414042"/>
                                  <w:spacing w:val="2"/>
                                  <w:kern w:val="24"/>
                                  <w:sz w:val="15"/>
                                  <w:szCs w:val="15"/>
                                </w:rPr>
                                <w:t>r</w:t>
                              </w:r>
                              <w:r>
                                <w:rPr>
                                  <w:color w:val="414042"/>
                                  <w:spacing w:val="19"/>
                                  <w:kern w:val="24"/>
                                  <w:sz w:val="15"/>
                                  <w:szCs w:val="15"/>
                                </w:rPr>
                                <w:t>ed</w:t>
                              </w:r>
                              <w:r>
                                <w:rPr>
                                  <w:color w:val="414042"/>
                                  <w:spacing w:val="10"/>
                                  <w:kern w:val="24"/>
                                  <w:sz w:val="15"/>
                                  <w:szCs w:val="15"/>
                                </w:rPr>
                                <w:t xml:space="preserve"> </w:t>
                              </w:r>
                              <w:r>
                                <w:rPr>
                                  <w:color w:val="414042"/>
                                  <w:spacing w:val="-2"/>
                                  <w:kern w:val="24"/>
                                  <w:sz w:val="15"/>
                                  <w:szCs w:val="15"/>
                                </w:rPr>
                                <w:t>f</w:t>
                              </w:r>
                              <w:r>
                                <w:rPr>
                                  <w:color w:val="414042"/>
                                  <w:spacing w:val="-5"/>
                                  <w:kern w:val="24"/>
                                  <w:sz w:val="15"/>
                                  <w:szCs w:val="15"/>
                                </w:rPr>
                                <w:t>r</w:t>
                              </w:r>
                              <w:r>
                                <w:rPr>
                                  <w:color w:val="414042"/>
                                  <w:spacing w:val="15"/>
                                  <w:kern w:val="24"/>
                                  <w:sz w:val="15"/>
                                  <w:szCs w:val="15"/>
                                </w:rPr>
                                <w:t>om</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logotype:</w:t>
                              </w:r>
                            </w:p>
                            <w:p w14:paraId="38D1D30B"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8"/>
                                  <w:kern w:val="24"/>
                                  <w:sz w:val="15"/>
                                  <w:szCs w:val="15"/>
                                </w:rPr>
                                <w:t xml:space="preserve">dark </w:t>
                              </w:r>
                              <w:r>
                                <w:rPr>
                                  <w:color w:val="414042"/>
                                  <w:spacing w:val="11"/>
                                  <w:kern w:val="24"/>
                                  <w:sz w:val="15"/>
                                  <w:szCs w:val="15"/>
                                </w:rPr>
                                <w:t>blue</w:t>
                              </w:r>
                            </w:p>
                            <w:p w14:paraId="649A112E"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6"/>
                                  <w:kern w:val="24"/>
                                  <w:sz w:val="15"/>
                                  <w:szCs w:val="15"/>
                                </w:rPr>
                                <w:t>white</w:t>
                              </w:r>
                            </w:p>
                            <w:p w14:paraId="0591F6CB"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5"/>
                                  <w:kern w:val="24"/>
                                  <w:sz w:val="15"/>
                                  <w:szCs w:val="15"/>
                                </w:rPr>
                                <w:t>yellow</w:t>
                              </w:r>
                            </w:p>
                            <w:p w14:paraId="4BB57E7F"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14"/>
                                  <w:kern w:val="24"/>
                                  <w:sz w:val="15"/>
                                  <w:szCs w:val="15"/>
                                </w:rPr>
                                <w:t>g</w:t>
                              </w:r>
                              <w:r>
                                <w:rPr>
                                  <w:color w:val="414042"/>
                                  <w:spacing w:val="7"/>
                                  <w:kern w:val="24"/>
                                  <w:sz w:val="15"/>
                                  <w:szCs w:val="15"/>
                                </w:rPr>
                                <w:t>r</w:t>
                              </w:r>
                              <w:r>
                                <w:rPr>
                                  <w:color w:val="414042"/>
                                  <w:spacing w:val="10"/>
                                  <w:kern w:val="24"/>
                                  <w:sz w:val="15"/>
                                  <w:szCs w:val="15"/>
                                </w:rPr>
                                <w:t>adient</w:t>
                              </w:r>
                              <w:r>
                                <w:rPr>
                                  <w:color w:val="414042"/>
                                  <w:kern w:val="24"/>
                                  <w:sz w:val="15"/>
                                  <w:szCs w:val="15"/>
                                </w:rPr>
                                <w:t xml:space="preserve"> </w:t>
                              </w:r>
                              <w:r>
                                <w:rPr>
                                  <w:color w:val="414042"/>
                                  <w:spacing w:val="11"/>
                                  <w:kern w:val="24"/>
                                  <w:sz w:val="15"/>
                                  <w:szCs w:val="15"/>
                                </w:rPr>
                                <w:t>blue</w:t>
                              </w:r>
                            </w:p>
                            <w:p w14:paraId="0CC2A32F" w14:textId="77777777" w:rsidR="00F3332F" w:rsidRDefault="00F3332F" w:rsidP="00E015AE">
                              <w:pPr>
                                <w:pStyle w:val="NormalWeb"/>
                                <w:ind w:left="144"/>
                                <w:rPr>
                                  <w:color w:val="005D90"/>
                                  <w:spacing w:val="6"/>
                                  <w:kern w:val="24"/>
                                  <w:sz w:val="18"/>
                                  <w:szCs w:val="18"/>
                                </w:rPr>
                              </w:pPr>
                            </w:p>
                            <w:p w14:paraId="21FAFBC5" w14:textId="77777777" w:rsidR="00F3332F" w:rsidRDefault="00F3332F" w:rsidP="00E015AE">
                              <w:pPr>
                                <w:pStyle w:val="NormalWeb"/>
                                <w:ind w:left="144"/>
                                <w:rPr>
                                  <w:color w:val="005D90"/>
                                  <w:spacing w:val="6"/>
                                  <w:kern w:val="24"/>
                                  <w:sz w:val="18"/>
                                  <w:szCs w:val="18"/>
                                </w:rPr>
                              </w:pPr>
                              <w:r>
                                <w:rPr>
                                  <w:color w:val="005D90"/>
                                  <w:spacing w:val="6"/>
                                  <w:kern w:val="24"/>
                                  <w:sz w:val="18"/>
                                  <w:szCs w:val="18"/>
                                </w:rPr>
                                <w:t>Primary &amp; secondary colours</w:t>
                              </w:r>
                            </w:p>
                            <w:p w14:paraId="34998929" w14:textId="77777777" w:rsidR="00F3332F" w:rsidRDefault="00F3332F" w:rsidP="00E015AE">
                              <w:pPr>
                                <w:pStyle w:val="NormalWeb"/>
                                <w:ind w:left="144"/>
                                <w:rPr>
                                  <w:rFonts w:eastAsiaTheme="minorEastAsia"/>
                                </w:rPr>
                              </w:pPr>
                            </w:p>
                            <w:p w14:paraId="012FC683" w14:textId="77777777" w:rsidR="00F3332F" w:rsidRDefault="00F3332F" w:rsidP="00E015AE">
                              <w:pPr>
                                <w:pStyle w:val="NormalWeb"/>
                                <w:spacing w:after="120"/>
                                <w:ind w:left="144" w:right="245"/>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6"/>
                                  <w:kern w:val="24"/>
                                  <w:sz w:val="15"/>
                                  <w:szCs w:val="15"/>
                                </w:rPr>
                                <w:t>primary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1"/>
                                  <w:kern w:val="24"/>
                                  <w:sz w:val="15"/>
                                  <w:szCs w:val="15"/>
                                </w:rPr>
                                <w:t>applied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2"/>
                                  <w:kern w:val="24"/>
                                  <w:sz w:val="15"/>
                                  <w:szCs w:val="15"/>
                                </w:rPr>
                                <w:t>complement</w:t>
                              </w:r>
                              <w:r>
                                <w:rPr>
                                  <w:color w:val="414042"/>
                                  <w:spacing w:val="5"/>
                                  <w:kern w:val="24"/>
                                  <w:sz w:val="15"/>
                                  <w:szCs w:val="15"/>
                                </w:rPr>
                                <w:t xml:space="preserve"> </w:t>
                              </w:r>
                              <w:r>
                                <w:rPr>
                                  <w:color w:val="414042"/>
                                  <w:spacing w:val="4"/>
                                  <w:kern w:val="24"/>
                                  <w:sz w:val="15"/>
                                  <w:szCs w:val="15"/>
                                </w:rPr>
                                <w:t>with</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7"/>
                                  <w:kern w:val="24"/>
                                  <w:sz w:val="15"/>
                                  <w:szCs w:val="15"/>
                                </w:rPr>
                                <w:t>colours.</w:t>
                              </w:r>
                            </w:p>
                            <w:p w14:paraId="20DF3030" w14:textId="77777777" w:rsidR="00F3332F" w:rsidRDefault="00F3332F" w:rsidP="00E015AE">
                              <w:pPr>
                                <w:pStyle w:val="NormalWeb"/>
                                <w:spacing w:after="120"/>
                                <w:ind w:left="144" w:right="374"/>
                              </w:pPr>
                              <w:r>
                                <w:rPr>
                                  <w:color w:val="414042"/>
                                  <w:spacing w:val="-9"/>
                                  <w:kern w:val="24"/>
                                  <w:sz w:val="15"/>
                                  <w:szCs w:val="15"/>
                                </w:rPr>
                                <w:t>T</w:t>
                              </w:r>
                              <w:r>
                                <w:rPr>
                                  <w:color w:val="414042"/>
                                  <w:spacing w:val="5"/>
                                  <w:kern w:val="24"/>
                                  <w:sz w:val="15"/>
                                  <w:szCs w:val="15"/>
                                </w:rPr>
                                <w:t>his</w:t>
                              </w:r>
                              <w:r>
                                <w:rPr>
                                  <w:color w:val="414042"/>
                                  <w:kern w:val="24"/>
                                  <w:sz w:val="15"/>
                                  <w:szCs w:val="15"/>
                                </w:rPr>
                                <w:t xml:space="preserve"> </w:t>
                              </w:r>
                              <w:r>
                                <w:rPr>
                                  <w:color w:val="414042"/>
                                  <w:spacing w:val="13"/>
                                  <w:kern w:val="24"/>
                                  <w:sz w:val="15"/>
                                  <w:szCs w:val="15"/>
                                </w:rPr>
                                <w:t>second</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7"/>
                                  <w:kern w:val="24"/>
                                  <w:sz w:val="15"/>
                                  <w:szCs w:val="15"/>
                                </w:rPr>
                                <w:t>gives</w:t>
                              </w:r>
                              <w:r>
                                <w:rPr>
                                  <w:color w:val="414042"/>
                                  <w:kern w:val="24"/>
                                  <w:sz w:val="15"/>
                                  <w:szCs w:val="15"/>
                                </w:rPr>
                                <w:t xml:space="preserve"> </w:t>
                              </w:r>
                              <w:r>
                                <w:rPr>
                                  <w:color w:val="414042"/>
                                  <w:spacing w:val="7"/>
                                  <w:kern w:val="24"/>
                                  <w:sz w:val="15"/>
                                  <w:szCs w:val="15"/>
                                </w:rPr>
                                <w:t>rhythm</w:t>
                              </w:r>
                              <w:r>
                                <w:rPr>
                                  <w:color w:val="414042"/>
                                  <w:kern w:val="24"/>
                                  <w:sz w:val="15"/>
                                  <w:szCs w:val="15"/>
                                </w:rPr>
                                <w:t xml:space="preserve"> </w:t>
                              </w:r>
                              <w:r>
                                <w:rPr>
                                  <w:color w:val="414042"/>
                                  <w:spacing w:val="15"/>
                                  <w:kern w:val="24"/>
                                  <w:sz w:val="15"/>
                                  <w:szCs w:val="15"/>
                                </w:rPr>
                                <w:t>and</w:t>
                              </w:r>
                              <w:r>
                                <w:rPr>
                                  <w:color w:val="414042"/>
                                  <w:kern w:val="24"/>
                                  <w:sz w:val="15"/>
                                  <w:szCs w:val="15"/>
                                </w:rPr>
                                <w:t xml:space="preserve"> </w:t>
                              </w:r>
                              <w:r>
                                <w:rPr>
                                  <w:color w:val="414042"/>
                                  <w:spacing w:val="10"/>
                                  <w:kern w:val="24"/>
                                  <w:sz w:val="15"/>
                                  <w:szCs w:val="15"/>
                                </w:rPr>
                                <w:t>helps</w:t>
                              </w:r>
                              <w:r>
                                <w:rPr>
                                  <w:color w:val="414042"/>
                                  <w:spacing w:val="5"/>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4"/>
                                  <w:kern w:val="24"/>
                                  <w:sz w:val="15"/>
                                  <w:szCs w:val="15"/>
                                </w:rPr>
                                <w:t>segment</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public</w:t>
                              </w:r>
                              <w:r>
                                <w:rPr>
                                  <w:color w:val="414042"/>
                                  <w:spacing w:val="7"/>
                                  <w:kern w:val="24"/>
                                  <w:sz w:val="15"/>
                                  <w:szCs w:val="15"/>
                                </w:rPr>
                                <w:t>a</w:t>
                              </w:r>
                              <w:r>
                                <w:rPr>
                                  <w:color w:val="414042"/>
                                  <w:spacing w:val="6"/>
                                  <w:kern w:val="24"/>
                                  <w:sz w:val="15"/>
                                  <w:szCs w:val="15"/>
                                </w:rPr>
                                <w:t>tions.</w:t>
                              </w:r>
                            </w:p>
                            <w:p w14:paraId="2D485571" w14:textId="77777777" w:rsidR="00F3332F" w:rsidRDefault="00F3332F" w:rsidP="00E015AE">
                              <w:pPr>
                                <w:pStyle w:val="NormalWeb"/>
                                <w:spacing w:after="120"/>
                                <w:ind w:left="144" w:right="734"/>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10"/>
                                  <w:kern w:val="24"/>
                                  <w:sz w:val="15"/>
                                  <w:szCs w:val="15"/>
                                </w:rPr>
                                <w:t>secondary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4"/>
                                  <w:kern w:val="24"/>
                                  <w:sz w:val="15"/>
                                  <w:szCs w:val="15"/>
                                </w:rPr>
                                <w:t>used</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7"/>
                                  <w:kern w:val="24"/>
                                  <w:sz w:val="15"/>
                                  <w:szCs w:val="15"/>
                                </w:rPr>
                                <w:t>highlight</w:t>
                              </w:r>
                              <w:r>
                                <w:rPr>
                                  <w:color w:val="414042"/>
                                  <w:spacing w:val="5"/>
                                  <w:kern w:val="24"/>
                                  <w:sz w:val="15"/>
                                  <w:szCs w:val="15"/>
                                </w:rPr>
                                <w:t xml:space="preserve"> </w:t>
                              </w:r>
                              <w:r>
                                <w:rPr>
                                  <w:color w:val="414042"/>
                                  <w:spacing w:val="6"/>
                                  <w:kern w:val="24"/>
                                  <w:sz w:val="15"/>
                                  <w:szCs w:val="15"/>
                                </w:rPr>
                                <w:t>inform</w:t>
                              </w:r>
                              <w:r>
                                <w:rPr>
                                  <w:color w:val="414042"/>
                                  <w:spacing w:val="5"/>
                                  <w:kern w:val="24"/>
                                  <w:sz w:val="15"/>
                                  <w:szCs w:val="15"/>
                                </w:rPr>
                                <w:t>ation,</w:t>
                              </w:r>
                              <w:r>
                                <w:rPr>
                                  <w:color w:val="414042"/>
                                  <w:spacing w:val="-5"/>
                                  <w:kern w:val="24"/>
                                  <w:sz w:val="15"/>
                                  <w:szCs w:val="15"/>
                                </w:rPr>
                                <w:t xml:space="preserve"> </w:t>
                              </w:r>
                              <w:r>
                                <w:rPr>
                                  <w:color w:val="414042"/>
                                  <w:spacing w:val="5"/>
                                  <w:kern w:val="24"/>
                                  <w:sz w:val="15"/>
                                  <w:szCs w:val="15"/>
                                </w:rPr>
                                <w:t>titles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3"/>
                                  <w:kern w:val="24"/>
                                  <w:sz w:val="15"/>
                                  <w:szCs w:val="15"/>
                                </w:rPr>
                                <w:t>a</w:t>
                              </w:r>
                              <w:r>
                                <w:rPr>
                                  <w:color w:val="414042"/>
                                  <w:kern w:val="24"/>
                                  <w:sz w:val="15"/>
                                  <w:szCs w:val="15"/>
                                </w:rPr>
                                <w:t xml:space="preserve"> </w:t>
                              </w:r>
                              <w:r>
                                <w:rPr>
                                  <w:color w:val="414042"/>
                                  <w:spacing w:val="8"/>
                                  <w:kern w:val="24"/>
                                  <w:sz w:val="15"/>
                                  <w:szCs w:val="15"/>
                                </w:rPr>
                                <w:t>minor</w:t>
                              </w:r>
                              <w:r>
                                <w:rPr>
                                  <w:color w:val="414042"/>
                                  <w:kern w:val="24"/>
                                  <w:sz w:val="15"/>
                                  <w:szCs w:val="15"/>
                                </w:rPr>
                                <w:t xml:space="preserve"> </w:t>
                              </w:r>
                              <w:r>
                                <w:rPr>
                                  <w:color w:val="414042"/>
                                  <w:spacing w:val="14"/>
                                  <w:kern w:val="24"/>
                                  <w:sz w:val="15"/>
                                  <w:szCs w:val="15"/>
                                </w:rPr>
                                <w:t>p</w:t>
                              </w:r>
                              <w:r>
                                <w:rPr>
                                  <w:color w:val="414042"/>
                                  <w:spacing w:val="6"/>
                                  <w:kern w:val="24"/>
                                  <w:sz w:val="15"/>
                                  <w:szCs w:val="15"/>
                                </w:rPr>
                                <w:t>r</w:t>
                              </w:r>
                              <w:r>
                                <w:rPr>
                                  <w:color w:val="414042"/>
                                  <w:spacing w:val="15"/>
                                  <w:kern w:val="24"/>
                                  <w:sz w:val="15"/>
                                  <w:szCs w:val="15"/>
                                </w:rPr>
                                <w:t>opo</w:t>
                              </w:r>
                              <w:r>
                                <w:rPr>
                                  <w:color w:val="414042"/>
                                  <w:spacing w:val="7"/>
                                  <w:kern w:val="24"/>
                                  <w:sz w:val="15"/>
                                  <w:szCs w:val="15"/>
                                </w:rPr>
                                <w:t>rtion</w:t>
                              </w:r>
                              <w:r>
                                <w:rPr>
                                  <w:color w:val="414042"/>
                                  <w:kern w:val="24"/>
                                  <w:sz w:val="15"/>
                                  <w:szCs w:val="15"/>
                                </w:rPr>
                                <w:t xml:space="preserve"> </w:t>
                              </w:r>
                              <w:r>
                                <w:rPr>
                                  <w:color w:val="414042"/>
                                  <w:spacing w:val="5"/>
                                  <w:kern w:val="24"/>
                                  <w:sz w:val="15"/>
                                  <w:szCs w:val="15"/>
                                </w:rPr>
                                <w:t>onl</w:t>
                              </w:r>
                              <w:r>
                                <w:rPr>
                                  <w:color w:val="414042"/>
                                  <w:kern w:val="24"/>
                                  <w:sz w:val="15"/>
                                  <w:szCs w:val="15"/>
                                </w:rPr>
                                <w:t>y</w:t>
                              </w:r>
                              <w:r>
                                <w:rPr>
                                  <w:color w:val="414042"/>
                                  <w:spacing w:val="1"/>
                                  <w:kern w:val="24"/>
                                  <w:sz w:val="15"/>
                                  <w:szCs w:val="15"/>
                                </w:rPr>
                                <w:t>.</w:t>
                              </w:r>
                            </w:p>
                            <w:p w14:paraId="4B029147" w14:textId="77777777" w:rsidR="00F3332F" w:rsidRDefault="00F3332F" w:rsidP="00E015AE">
                              <w:pPr>
                                <w:pStyle w:val="NormalWeb"/>
                                <w:spacing w:after="120"/>
                                <w:ind w:left="144"/>
                              </w:pPr>
                              <w:r>
                                <w:rPr>
                                  <w:color w:val="414042"/>
                                  <w:spacing w:val="-9"/>
                                  <w:kern w:val="24"/>
                                  <w:sz w:val="15"/>
                                  <w:szCs w:val="15"/>
                                </w:rPr>
                                <w:t>T</w:t>
                              </w:r>
                              <w:r>
                                <w:rPr>
                                  <w:color w:val="414042"/>
                                  <w:spacing w:val="14"/>
                                  <w:kern w:val="24"/>
                                  <w:sz w:val="15"/>
                                  <w:szCs w:val="15"/>
                                </w:rPr>
                                <w:t>hese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4"/>
                                  <w:kern w:val="24"/>
                                  <w:sz w:val="15"/>
                                  <w:szCs w:val="15"/>
                                </w:rPr>
                                <w:t>can’t</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eplaced</w:t>
                              </w:r>
                              <w:r>
                                <w:rPr>
                                  <w:color w:val="414042"/>
                                  <w:kern w:val="24"/>
                                  <w:sz w:val="15"/>
                                  <w:szCs w:val="15"/>
                                </w:rPr>
                                <w:t xml:space="preserve"> </w:t>
                              </w:r>
                              <w:r>
                                <w:rPr>
                                  <w:color w:val="414042"/>
                                  <w:spacing w:val="8"/>
                                  <w:kern w:val="24"/>
                                  <w:sz w:val="15"/>
                                  <w:szCs w:val="15"/>
                                </w:rPr>
                                <w:t>by</w:t>
                              </w:r>
                              <w:r>
                                <w:rPr>
                                  <w:color w:val="414042"/>
                                  <w:kern w:val="24"/>
                                  <w:sz w:val="15"/>
                                  <w:szCs w:val="15"/>
                                </w:rPr>
                                <w:t xml:space="preserve"> </w:t>
                              </w:r>
                              <w:r>
                                <w:rPr>
                                  <w:color w:val="414042"/>
                                  <w:spacing w:val="10"/>
                                  <w:kern w:val="24"/>
                                  <w:sz w:val="15"/>
                                  <w:szCs w:val="15"/>
                                </w:rPr>
                                <w:t>other</w:t>
                              </w:r>
                              <w:r>
                                <w:rPr>
                                  <w:color w:val="414042"/>
                                  <w:kern w:val="24"/>
                                  <w:sz w:val="15"/>
                                  <w:szCs w:val="15"/>
                                </w:rPr>
                                <w:t xml:space="preserve"> </w:t>
                              </w:r>
                              <w:r>
                                <w:rPr>
                                  <w:color w:val="414042"/>
                                  <w:spacing w:val="4"/>
                                  <w:kern w:val="24"/>
                                  <w:sz w:val="15"/>
                                  <w:szCs w:val="15"/>
                                </w:rPr>
                                <w:t>tints.</w:t>
                              </w:r>
                            </w:p>
                          </w:txbxContent>
                        </wps:txbx>
                        <wps:bodyPr vert="horz" wrap="square" lIns="0" tIns="0" rIns="0" bIns="0" rtlCol="0">
                          <a:spAutoFit/>
                        </wps:bodyPr>
                      </wps:wsp>
                      <wps:wsp>
                        <wps:cNvPr id="96" name="object 8"/>
                        <wps:cNvSpPr txBox="1"/>
                        <wps:spPr>
                          <a:xfrm>
                            <a:off x="4298960" y="320852"/>
                            <a:ext cx="777240" cy="262890"/>
                          </a:xfrm>
                          <a:prstGeom prst="rect">
                            <a:avLst/>
                          </a:prstGeom>
                        </wps:spPr>
                        <wps:txbx>
                          <w:txbxContent>
                            <w:p w14:paraId="661A63C4" w14:textId="77777777" w:rsidR="00F3332F" w:rsidRDefault="00F3332F"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21"/>
                                  <w:kern w:val="24"/>
                                  <w:sz w:val="12"/>
                                  <w:szCs w:val="12"/>
                                </w:rPr>
                                <w:t>PROCESS</w:t>
                              </w:r>
                              <w:r>
                                <w:rPr>
                                  <w:b/>
                                  <w:bCs/>
                                  <w:color w:val="414042"/>
                                  <w:spacing w:val="-7"/>
                                  <w:kern w:val="24"/>
                                  <w:sz w:val="12"/>
                                  <w:szCs w:val="12"/>
                                </w:rPr>
                                <w:t xml:space="preserve"> </w:t>
                              </w:r>
                              <w:r>
                                <w:rPr>
                                  <w:b/>
                                  <w:bCs/>
                                  <w:color w:val="414042"/>
                                  <w:spacing w:val="-29"/>
                                  <w:kern w:val="24"/>
                                  <w:sz w:val="12"/>
                                  <w:szCs w:val="12"/>
                                </w:rPr>
                                <w:t>C</w:t>
                              </w:r>
                              <w:r>
                                <w:rPr>
                                  <w:b/>
                                  <w:bCs/>
                                  <w:color w:val="414042"/>
                                  <w:spacing w:val="-35"/>
                                  <w:kern w:val="24"/>
                                  <w:sz w:val="12"/>
                                  <w:szCs w:val="12"/>
                                </w:rPr>
                                <w:t>Y</w:t>
                              </w:r>
                              <w:r>
                                <w:rPr>
                                  <w:b/>
                                  <w:bCs/>
                                  <w:color w:val="414042"/>
                                  <w:spacing w:val="-22"/>
                                  <w:kern w:val="24"/>
                                  <w:sz w:val="12"/>
                                  <w:szCs w:val="12"/>
                                </w:rPr>
                                <w:t>AN</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100</w:t>
                              </w:r>
                            </w:p>
                            <w:p w14:paraId="1D725283"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223</w:t>
                              </w:r>
                            </w:p>
                          </w:txbxContent>
                        </wps:txbx>
                        <wps:bodyPr vert="horz" wrap="square" lIns="0" tIns="0" rIns="0" bIns="0" rtlCol="0">
                          <a:spAutoFit/>
                        </wps:bodyPr>
                      </wps:wsp>
                      <wps:wsp>
                        <wps:cNvPr id="97" name="object 9"/>
                        <wps:cNvSpPr txBox="1"/>
                        <wps:spPr>
                          <a:xfrm>
                            <a:off x="4298960" y="921384"/>
                            <a:ext cx="763270" cy="262890"/>
                          </a:xfrm>
                          <a:prstGeom prst="rect">
                            <a:avLst/>
                          </a:prstGeom>
                        </wps:spPr>
                        <wps:txbx>
                          <w:txbxContent>
                            <w:p w14:paraId="77AFAA36"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131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208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wps:txbx>
                        <wps:bodyPr vert="horz" wrap="square" lIns="0" tIns="0" rIns="0" bIns="0" rtlCol="0">
                          <a:spAutoFit/>
                        </wps:bodyPr>
                      </wps:wsp>
                      <wps:wsp>
                        <wps:cNvPr id="98" name="object 10"/>
                        <wps:cNvSpPr txBox="1"/>
                        <wps:spPr>
                          <a:xfrm>
                            <a:off x="5516040" y="921384"/>
                            <a:ext cx="762635" cy="262890"/>
                          </a:xfrm>
                          <a:prstGeom prst="rect">
                            <a:avLst/>
                          </a:prstGeom>
                        </wps:spPr>
                        <wps:txbx>
                          <w:txbxContent>
                            <w:p w14:paraId="13C4F26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148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213</w:t>
                              </w:r>
                            </w:p>
                          </w:txbxContent>
                        </wps:txbx>
                        <wps:bodyPr vert="horz" wrap="square" lIns="0" tIns="0" rIns="0" bIns="0" rtlCol="0">
                          <a:spAutoFit/>
                        </wps:bodyPr>
                      </wps:wsp>
                      <wps:wsp>
                        <wps:cNvPr id="99" name="object 11"/>
                        <wps:cNvSpPr txBox="1"/>
                        <wps:spPr>
                          <a:xfrm>
                            <a:off x="6740993" y="921384"/>
                            <a:ext cx="762635" cy="262890"/>
                          </a:xfrm>
                          <a:prstGeom prst="rect">
                            <a:avLst/>
                          </a:prstGeom>
                        </wps:spPr>
                        <wps:txbx>
                          <w:txbxContent>
                            <w:p w14:paraId="3602F05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R171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233</w:t>
                              </w:r>
                            </w:p>
                          </w:txbxContent>
                        </wps:txbx>
                        <wps:bodyPr vert="horz" wrap="square" lIns="0" tIns="0" rIns="0" bIns="0" rtlCol="0">
                          <a:spAutoFit/>
                        </wps:bodyPr>
                      </wps:wsp>
                      <wps:wsp>
                        <wps:cNvPr id="100" name="object 12"/>
                        <wps:cNvSpPr txBox="1"/>
                        <wps:spPr>
                          <a:xfrm>
                            <a:off x="7955451" y="921384"/>
                            <a:ext cx="763270" cy="262890"/>
                          </a:xfrm>
                          <a:prstGeom prst="rect">
                            <a:avLst/>
                          </a:prstGeom>
                        </wps:spPr>
                        <wps:txbx>
                          <w:txbxContent>
                            <w:p w14:paraId="1B242E59"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178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193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01" name="object 13"/>
                        <wps:cNvSpPr txBox="1"/>
                        <wps:spPr>
                          <a:xfrm>
                            <a:off x="5519790" y="320852"/>
                            <a:ext cx="680720" cy="438150"/>
                          </a:xfrm>
                          <a:prstGeom prst="rect">
                            <a:avLst/>
                          </a:prstGeom>
                        </wps:spPr>
                        <wps:txbx>
                          <w:txbxContent>
                            <w:p w14:paraId="27DF5F2D" w14:textId="77777777" w:rsidR="00F3332F" w:rsidRPr="00852876" w:rsidRDefault="00F3332F" w:rsidP="00E015AE">
                              <w:pPr>
                                <w:pStyle w:val="NormalWeb"/>
                                <w:ind w:left="14" w:right="259"/>
                                <w:rPr>
                                  <w:sz w:val="24"/>
                                  <w:lang w:val="fr-FR"/>
                                  <w:rPrChange w:id="451" w:author="Dunn, Karen" w:date="2021-03-22T13:46:00Z">
                                    <w:rPr>
                                      <w:sz w:val="24"/>
                                    </w:rPr>
                                  </w:rPrChange>
                                </w:rPr>
                              </w:pPr>
                              <w:r w:rsidRPr="00852876">
                                <w:rPr>
                                  <w:b/>
                                  <w:bCs/>
                                  <w:color w:val="414042"/>
                                  <w:spacing w:val="-20"/>
                                  <w:kern w:val="24"/>
                                  <w:sz w:val="12"/>
                                  <w:szCs w:val="12"/>
                                  <w:lang w:val="fr-FR"/>
                                  <w:rPrChange w:id="452"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453"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454"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455"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456" w:author="Dunn, Karen" w:date="2021-03-22T13:46:00Z">
                                    <w:rPr>
                                      <w:b/>
                                      <w:bCs/>
                                      <w:color w:val="414042"/>
                                      <w:spacing w:val="-7"/>
                                      <w:kern w:val="24"/>
                                      <w:sz w:val="12"/>
                                      <w:szCs w:val="12"/>
                                    </w:rPr>
                                  </w:rPrChange>
                                </w:rPr>
                                <w:t xml:space="preserve"> 326C</w:t>
                              </w:r>
                              <w:r w:rsidRPr="00852876">
                                <w:rPr>
                                  <w:b/>
                                  <w:bCs/>
                                  <w:color w:val="414042"/>
                                  <w:spacing w:val="-4"/>
                                  <w:kern w:val="24"/>
                                  <w:sz w:val="12"/>
                                  <w:szCs w:val="12"/>
                                  <w:lang w:val="fr-FR"/>
                                  <w:rPrChange w:id="457" w:author="Dunn, Karen" w:date="2021-03-22T13:46:00Z">
                                    <w:rPr>
                                      <w:b/>
                                      <w:bCs/>
                                      <w:color w:val="414042"/>
                                      <w:spacing w:val="-4"/>
                                      <w:kern w:val="24"/>
                                      <w:sz w:val="12"/>
                                      <w:szCs w:val="12"/>
                                    </w:rPr>
                                  </w:rPrChange>
                                </w:rPr>
                                <w:t xml:space="preserve"> </w:t>
                              </w:r>
                              <w:r w:rsidRPr="00852876">
                                <w:rPr>
                                  <w:b/>
                                  <w:bCs/>
                                  <w:color w:val="414042"/>
                                  <w:spacing w:val="-28"/>
                                  <w:kern w:val="24"/>
                                  <w:sz w:val="12"/>
                                  <w:szCs w:val="12"/>
                                  <w:lang w:val="fr-FR"/>
                                  <w:rPrChange w:id="458"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459"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460"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461"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462" w:author="Dunn, Karen" w:date="2021-03-22T13:46:00Z">
                                    <w:rPr>
                                      <w:color w:val="414042"/>
                                      <w:spacing w:val="-24"/>
                                      <w:kern w:val="24"/>
                                      <w:sz w:val="12"/>
                                      <w:szCs w:val="12"/>
                                    </w:rPr>
                                  </w:rPrChange>
                                </w:rPr>
                                <w:t>C</w:t>
                              </w:r>
                              <w:r w:rsidRPr="00852876">
                                <w:rPr>
                                  <w:color w:val="414042"/>
                                  <w:spacing w:val="-8"/>
                                  <w:kern w:val="24"/>
                                  <w:sz w:val="12"/>
                                  <w:szCs w:val="12"/>
                                  <w:lang w:val="fr-FR"/>
                                  <w:rPrChange w:id="463"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464" w:author="Dunn, Karen" w:date="2021-03-22T13:46:00Z">
                                    <w:rPr>
                                      <w:color w:val="414042"/>
                                      <w:spacing w:val="-4"/>
                                      <w:kern w:val="24"/>
                                      <w:sz w:val="12"/>
                                      <w:szCs w:val="12"/>
                                    </w:rPr>
                                  </w:rPrChange>
                                </w:rPr>
                                <w:t>81</w:t>
                              </w:r>
                              <w:r w:rsidRPr="00852876">
                                <w:rPr>
                                  <w:color w:val="414042"/>
                                  <w:spacing w:val="-8"/>
                                  <w:kern w:val="24"/>
                                  <w:sz w:val="12"/>
                                  <w:szCs w:val="12"/>
                                  <w:lang w:val="fr-FR"/>
                                  <w:rPrChange w:id="465"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466" w:author="Dunn, Karen" w:date="2021-03-22T13:46:00Z">
                                    <w:rPr>
                                      <w:color w:val="414042"/>
                                      <w:spacing w:val="-14"/>
                                      <w:kern w:val="24"/>
                                      <w:sz w:val="12"/>
                                      <w:szCs w:val="12"/>
                                    </w:rPr>
                                  </w:rPrChange>
                                </w:rPr>
                                <w:t>-</w:t>
                              </w:r>
                              <w:r w:rsidRPr="00852876">
                                <w:rPr>
                                  <w:color w:val="414042"/>
                                  <w:spacing w:val="-11"/>
                                  <w:kern w:val="24"/>
                                  <w:sz w:val="12"/>
                                  <w:szCs w:val="12"/>
                                  <w:lang w:val="fr-FR"/>
                                  <w:rPrChange w:id="467"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468" w:author="Dunn, Karen" w:date="2021-03-22T13:46:00Z">
                                    <w:rPr>
                                      <w:color w:val="414042"/>
                                      <w:spacing w:val="-36"/>
                                      <w:kern w:val="24"/>
                                      <w:sz w:val="12"/>
                                      <w:szCs w:val="12"/>
                                    </w:rPr>
                                  </w:rPrChange>
                                </w:rPr>
                                <w:t>Y</w:t>
                              </w:r>
                              <w:r w:rsidRPr="00852876">
                                <w:rPr>
                                  <w:color w:val="414042"/>
                                  <w:spacing w:val="-11"/>
                                  <w:kern w:val="24"/>
                                  <w:sz w:val="12"/>
                                  <w:szCs w:val="12"/>
                                  <w:lang w:val="fr-FR"/>
                                  <w:rPrChange w:id="469"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470" w:author="Dunn, Karen" w:date="2021-03-22T13:46:00Z">
                                    <w:rPr>
                                      <w:color w:val="414042"/>
                                      <w:spacing w:val="-4"/>
                                      <w:kern w:val="24"/>
                                      <w:sz w:val="12"/>
                                      <w:szCs w:val="12"/>
                                    </w:rPr>
                                  </w:rPrChange>
                                </w:rPr>
                                <w:t>39</w:t>
                              </w:r>
                            </w:p>
                            <w:p w14:paraId="3F5303E2"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175</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170</w:t>
                              </w:r>
                            </w:p>
                          </w:txbxContent>
                        </wps:txbx>
                        <wps:bodyPr vert="horz" wrap="square" lIns="0" tIns="0" rIns="0" bIns="0" rtlCol="0">
                          <a:spAutoFit/>
                        </wps:bodyPr>
                      </wps:wsp>
                      <wps:wsp>
                        <wps:cNvPr id="102" name="object 14"/>
                        <wps:cNvSpPr txBox="1"/>
                        <wps:spPr>
                          <a:xfrm>
                            <a:off x="6740618" y="320852"/>
                            <a:ext cx="828040" cy="350520"/>
                          </a:xfrm>
                          <a:prstGeom prst="rect">
                            <a:avLst/>
                          </a:prstGeom>
                        </wps:spPr>
                        <wps:txbx>
                          <w:txbxContent>
                            <w:p w14:paraId="2A6CB191" w14:textId="77777777" w:rsidR="00F3332F" w:rsidRPr="00852876" w:rsidRDefault="00F3332F" w:rsidP="00E015AE">
                              <w:pPr>
                                <w:pStyle w:val="NormalWeb"/>
                                <w:ind w:left="14"/>
                                <w:rPr>
                                  <w:sz w:val="24"/>
                                  <w:lang w:val="fr-FR"/>
                                  <w:rPrChange w:id="471" w:author="Dunn, Karen" w:date="2021-03-22T13:46:00Z">
                                    <w:rPr>
                                      <w:sz w:val="24"/>
                                    </w:rPr>
                                  </w:rPrChange>
                                </w:rPr>
                              </w:pPr>
                              <w:r w:rsidRPr="00852876">
                                <w:rPr>
                                  <w:b/>
                                  <w:bCs/>
                                  <w:color w:val="414042"/>
                                  <w:spacing w:val="-20"/>
                                  <w:kern w:val="24"/>
                                  <w:sz w:val="12"/>
                                  <w:szCs w:val="12"/>
                                  <w:lang w:val="fr-FR"/>
                                  <w:rPrChange w:id="472"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473"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474"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475"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476"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477" w:author="Dunn, Karen" w:date="2021-03-22T13:46:00Z">
                                    <w:rPr>
                                      <w:b/>
                                      <w:bCs/>
                                      <w:color w:val="414042"/>
                                      <w:kern w:val="24"/>
                                      <w:sz w:val="12"/>
                                      <w:szCs w:val="12"/>
                                    </w:rPr>
                                  </w:rPrChange>
                                </w:rPr>
                                <w:t>7703</w:t>
                              </w:r>
                              <w:r w:rsidRPr="00852876">
                                <w:rPr>
                                  <w:b/>
                                  <w:bCs/>
                                  <w:color w:val="414042"/>
                                  <w:spacing w:val="-7"/>
                                  <w:kern w:val="24"/>
                                  <w:sz w:val="12"/>
                                  <w:szCs w:val="12"/>
                                  <w:lang w:val="fr-FR"/>
                                  <w:rPrChange w:id="478"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479" w:author="Dunn, Karen" w:date="2021-03-22T13:46:00Z">
                                    <w:rPr>
                                      <w:b/>
                                      <w:bCs/>
                                      <w:color w:val="414042"/>
                                      <w:spacing w:val="-28"/>
                                      <w:kern w:val="24"/>
                                      <w:sz w:val="12"/>
                                      <w:szCs w:val="12"/>
                                    </w:rPr>
                                  </w:rPrChange>
                                </w:rPr>
                                <w:t>C</w:t>
                              </w:r>
                            </w:p>
                            <w:p w14:paraId="26E4D4A1" w14:textId="77777777" w:rsidR="00F3332F" w:rsidRPr="00852876" w:rsidRDefault="00F3332F" w:rsidP="00E015AE">
                              <w:pPr>
                                <w:pStyle w:val="NormalWeb"/>
                                <w:ind w:left="14"/>
                                <w:rPr>
                                  <w:lang w:val="fr-FR"/>
                                  <w:rPrChange w:id="480" w:author="Dunn, Karen" w:date="2021-03-22T13:46:00Z">
                                    <w:rPr/>
                                  </w:rPrChange>
                                </w:rPr>
                              </w:pPr>
                              <w:r w:rsidRPr="00852876">
                                <w:rPr>
                                  <w:b/>
                                  <w:bCs/>
                                  <w:color w:val="414042"/>
                                  <w:spacing w:val="-28"/>
                                  <w:kern w:val="24"/>
                                  <w:sz w:val="12"/>
                                  <w:szCs w:val="12"/>
                                  <w:lang w:val="fr-FR"/>
                                  <w:rPrChange w:id="481"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482"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483"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484"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485" w:author="Dunn, Karen" w:date="2021-03-22T13:46:00Z">
                                    <w:rPr>
                                      <w:color w:val="414042"/>
                                      <w:spacing w:val="-24"/>
                                      <w:kern w:val="24"/>
                                      <w:sz w:val="12"/>
                                      <w:szCs w:val="12"/>
                                    </w:rPr>
                                  </w:rPrChange>
                                </w:rPr>
                                <w:t>C</w:t>
                              </w:r>
                              <w:r w:rsidRPr="00852876">
                                <w:rPr>
                                  <w:color w:val="414042"/>
                                  <w:spacing w:val="-8"/>
                                  <w:kern w:val="24"/>
                                  <w:sz w:val="12"/>
                                  <w:szCs w:val="12"/>
                                  <w:lang w:val="fr-FR"/>
                                  <w:rPrChange w:id="486"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487" w:author="Dunn, Karen" w:date="2021-03-22T13:46:00Z">
                                    <w:rPr>
                                      <w:color w:val="414042"/>
                                      <w:spacing w:val="-4"/>
                                      <w:kern w:val="24"/>
                                      <w:sz w:val="12"/>
                                      <w:szCs w:val="12"/>
                                    </w:rPr>
                                  </w:rPrChange>
                                </w:rPr>
                                <w:t>79</w:t>
                              </w:r>
                              <w:r w:rsidRPr="00852876">
                                <w:rPr>
                                  <w:color w:val="414042"/>
                                  <w:spacing w:val="-8"/>
                                  <w:kern w:val="24"/>
                                  <w:sz w:val="12"/>
                                  <w:szCs w:val="12"/>
                                  <w:lang w:val="fr-FR"/>
                                  <w:rPrChange w:id="488"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489" w:author="Dunn, Karen" w:date="2021-03-22T13:46:00Z">
                                    <w:rPr>
                                      <w:color w:val="414042"/>
                                      <w:spacing w:val="-14"/>
                                      <w:kern w:val="24"/>
                                      <w:sz w:val="12"/>
                                      <w:szCs w:val="12"/>
                                    </w:rPr>
                                  </w:rPrChange>
                                </w:rPr>
                                <w:t>-</w:t>
                              </w:r>
                              <w:r w:rsidRPr="00852876">
                                <w:rPr>
                                  <w:color w:val="414042"/>
                                  <w:spacing w:val="-8"/>
                                  <w:kern w:val="24"/>
                                  <w:sz w:val="12"/>
                                  <w:szCs w:val="12"/>
                                  <w:lang w:val="fr-FR"/>
                                  <w:rPrChange w:id="490"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491" w:author="Dunn, Karen" w:date="2021-03-22T13:46:00Z">
                                    <w:rPr>
                                      <w:color w:val="414042"/>
                                      <w:spacing w:val="-22"/>
                                      <w:kern w:val="24"/>
                                      <w:sz w:val="12"/>
                                      <w:szCs w:val="12"/>
                                    </w:rPr>
                                  </w:rPrChange>
                                </w:rPr>
                                <w:t>M</w:t>
                              </w:r>
                              <w:r w:rsidRPr="00852876">
                                <w:rPr>
                                  <w:color w:val="414042"/>
                                  <w:spacing w:val="-8"/>
                                  <w:kern w:val="24"/>
                                  <w:sz w:val="12"/>
                                  <w:szCs w:val="12"/>
                                  <w:lang w:val="fr-FR"/>
                                  <w:rPrChange w:id="492"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493" w:author="Dunn, Karen" w:date="2021-03-22T13:46:00Z">
                                    <w:rPr>
                                      <w:color w:val="414042"/>
                                      <w:spacing w:val="-4"/>
                                      <w:kern w:val="24"/>
                                      <w:sz w:val="12"/>
                                      <w:szCs w:val="12"/>
                                    </w:rPr>
                                  </w:rPrChange>
                                </w:rPr>
                                <w:t>2</w:t>
                              </w:r>
                              <w:r w:rsidRPr="00852876">
                                <w:rPr>
                                  <w:color w:val="414042"/>
                                  <w:spacing w:val="-8"/>
                                  <w:kern w:val="24"/>
                                  <w:sz w:val="12"/>
                                  <w:szCs w:val="12"/>
                                  <w:lang w:val="fr-FR"/>
                                  <w:rPrChange w:id="494"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495" w:author="Dunn, Karen" w:date="2021-03-22T13:46:00Z">
                                    <w:rPr>
                                      <w:color w:val="414042"/>
                                      <w:spacing w:val="-14"/>
                                      <w:kern w:val="24"/>
                                      <w:sz w:val="12"/>
                                      <w:szCs w:val="12"/>
                                    </w:rPr>
                                  </w:rPrChange>
                                </w:rPr>
                                <w:t>-</w:t>
                              </w:r>
                              <w:r w:rsidRPr="00852876">
                                <w:rPr>
                                  <w:color w:val="414042"/>
                                  <w:spacing w:val="-11"/>
                                  <w:kern w:val="24"/>
                                  <w:sz w:val="12"/>
                                  <w:szCs w:val="12"/>
                                  <w:lang w:val="fr-FR"/>
                                  <w:rPrChange w:id="496"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497" w:author="Dunn, Karen" w:date="2021-03-22T13:46:00Z">
                                    <w:rPr>
                                      <w:color w:val="414042"/>
                                      <w:spacing w:val="-36"/>
                                      <w:kern w:val="24"/>
                                      <w:sz w:val="12"/>
                                      <w:szCs w:val="12"/>
                                    </w:rPr>
                                  </w:rPrChange>
                                </w:rPr>
                                <w:t>Y</w:t>
                              </w:r>
                              <w:r w:rsidRPr="00852876">
                                <w:rPr>
                                  <w:color w:val="414042"/>
                                  <w:spacing w:val="-11"/>
                                  <w:kern w:val="24"/>
                                  <w:sz w:val="12"/>
                                  <w:szCs w:val="12"/>
                                  <w:lang w:val="fr-FR"/>
                                  <w:rPrChange w:id="498"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499" w:author="Dunn, Karen" w:date="2021-03-22T13:46:00Z">
                                    <w:rPr>
                                      <w:color w:val="414042"/>
                                      <w:spacing w:val="-4"/>
                                      <w:kern w:val="24"/>
                                      <w:sz w:val="12"/>
                                      <w:szCs w:val="12"/>
                                    </w:rPr>
                                  </w:rPrChange>
                                </w:rPr>
                                <w:t>10</w:t>
                              </w:r>
                              <w:r w:rsidRPr="00852876">
                                <w:rPr>
                                  <w:color w:val="414042"/>
                                  <w:spacing w:val="-8"/>
                                  <w:kern w:val="24"/>
                                  <w:sz w:val="12"/>
                                  <w:szCs w:val="12"/>
                                  <w:lang w:val="fr-FR"/>
                                  <w:rPrChange w:id="500"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501" w:author="Dunn, Karen" w:date="2021-03-22T13:46:00Z">
                                    <w:rPr>
                                      <w:color w:val="414042"/>
                                      <w:spacing w:val="-14"/>
                                      <w:kern w:val="24"/>
                                      <w:sz w:val="12"/>
                                      <w:szCs w:val="12"/>
                                    </w:rPr>
                                  </w:rPrChange>
                                </w:rPr>
                                <w:t>-</w:t>
                              </w:r>
                              <w:r w:rsidRPr="00852876">
                                <w:rPr>
                                  <w:color w:val="414042"/>
                                  <w:spacing w:val="-8"/>
                                  <w:kern w:val="24"/>
                                  <w:sz w:val="12"/>
                                  <w:szCs w:val="12"/>
                                  <w:lang w:val="fr-FR"/>
                                  <w:rPrChange w:id="502" w:author="Dunn, Karen" w:date="2021-03-22T13:46:00Z">
                                    <w:rPr>
                                      <w:color w:val="414042"/>
                                      <w:spacing w:val="-8"/>
                                      <w:kern w:val="24"/>
                                      <w:sz w:val="12"/>
                                      <w:szCs w:val="12"/>
                                    </w:rPr>
                                  </w:rPrChange>
                                </w:rPr>
                                <w:t xml:space="preserve"> </w:t>
                              </w:r>
                              <w:r w:rsidRPr="00852876">
                                <w:rPr>
                                  <w:color w:val="414042"/>
                                  <w:spacing w:val="-29"/>
                                  <w:kern w:val="24"/>
                                  <w:sz w:val="12"/>
                                  <w:szCs w:val="12"/>
                                  <w:lang w:val="fr-FR"/>
                                  <w:rPrChange w:id="503" w:author="Dunn, Karen" w:date="2021-03-22T13:46:00Z">
                                    <w:rPr>
                                      <w:color w:val="414042"/>
                                      <w:spacing w:val="-29"/>
                                      <w:kern w:val="24"/>
                                      <w:sz w:val="12"/>
                                      <w:szCs w:val="12"/>
                                    </w:rPr>
                                  </w:rPrChange>
                                </w:rPr>
                                <w:t>K</w:t>
                              </w:r>
                              <w:r w:rsidRPr="00852876">
                                <w:rPr>
                                  <w:color w:val="414042"/>
                                  <w:spacing w:val="-9"/>
                                  <w:kern w:val="24"/>
                                  <w:sz w:val="12"/>
                                  <w:szCs w:val="12"/>
                                  <w:lang w:val="fr-FR"/>
                                  <w:rPrChange w:id="504" w:author="Dunn, Karen" w:date="2021-03-22T13:46:00Z">
                                    <w:rPr>
                                      <w:color w:val="414042"/>
                                      <w:spacing w:val="-9"/>
                                      <w:kern w:val="24"/>
                                      <w:sz w:val="12"/>
                                      <w:szCs w:val="12"/>
                                    </w:rPr>
                                  </w:rPrChange>
                                </w:rPr>
                                <w:t xml:space="preserve"> </w:t>
                              </w:r>
                              <w:r w:rsidRPr="00852876">
                                <w:rPr>
                                  <w:color w:val="414042"/>
                                  <w:spacing w:val="-4"/>
                                  <w:kern w:val="24"/>
                                  <w:sz w:val="12"/>
                                  <w:szCs w:val="12"/>
                                  <w:lang w:val="fr-FR"/>
                                  <w:rPrChange w:id="505" w:author="Dunn, Karen" w:date="2021-03-22T13:46:00Z">
                                    <w:rPr>
                                      <w:color w:val="414042"/>
                                      <w:spacing w:val="-4"/>
                                      <w:kern w:val="24"/>
                                      <w:sz w:val="12"/>
                                      <w:szCs w:val="12"/>
                                    </w:rPr>
                                  </w:rPrChange>
                                </w:rPr>
                                <w:t>11</w:t>
                              </w:r>
                            </w:p>
                            <w:p w14:paraId="33BDECD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181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03" name="object 15"/>
                        <wps:cNvSpPr txBox="1"/>
                        <wps:spPr>
                          <a:xfrm>
                            <a:off x="7961446" y="320852"/>
                            <a:ext cx="716280" cy="438150"/>
                          </a:xfrm>
                          <a:prstGeom prst="rect">
                            <a:avLst/>
                          </a:prstGeom>
                        </wps:spPr>
                        <wps:txbx>
                          <w:txbxContent>
                            <w:p w14:paraId="415AE04D" w14:textId="77777777" w:rsidR="00F3332F" w:rsidRPr="00852876" w:rsidRDefault="00F3332F" w:rsidP="00E015AE">
                              <w:pPr>
                                <w:pStyle w:val="NormalWeb"/>
                                <w:ind w:left="14" w:right="288"/>
                                <w:rPr>
                                  <w:sz w:val="24"/>
                                  <w:lang w:val="fr-FR"/>
                                  <w:rPrChange w:id="506" w:author="Dunn, Karen" w:date="2021-03-22T13:46:00Z">
                                    <w:rPr>
                                      <w:sz w:val="24"/>
                                    </w:rPr>
                                  </w:rPrChange>
                                </w:rPr>
                              </w:pPr>
                              <w:r w:rsidRPr="00852876">
                                <w:rPr>
                                  <w:b/>
                                  <w:bCs/>
                                  <w:color w:val="414042"/>
                                  <w:spacing w:val="-20"/>
                                  <w:kern w:val="24"/>
                                  <w:sz w:val="12"/>
                                  <w:szCs w:val="12"/>
                                  <w:lang w:val="fr-FR"/>
                                  <w:rPrChange w:id="507"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508"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509"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510"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511"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512" w:author="Dunn, Karen" w:date="2021-03-22T13:46:00Z">
                                    <w:rPr>
                                      <w:b/>
                                      <w:bCs/>
                                      <w:color w:val="414042"/>
                                      <w:kern w:val="24"/>
                                      <w:sz w:val="12"/>
                                      <w:szCs w:val="12"/>
                                    </w:rPr>
                                  </w:rPrChange>
                                </w:rPr>
                                <w:t>660</w:t>
                              </w:r>
                              <w:r w:rsidRPr="00852876">
                                <w:rPr>
                                  <w:b/>
                                  <w:bCs/>
                                  <w:color w:val="414042"/>
                                  <w:spacing w:val="-7"/>
                                  <w:kern w:val="24"/>
                                  <w:sz w:val="12"/>
                                  <w:szCs w:val="12"/>
                                  <w:lang w:val="fr-FR"/>
                                  <w:rPrChange w:id="513"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514" w:author="Dunn, Karen" w:date="2021-03-22T13:46:00Z">
                                    <w:rPr>
                                      <w:b/>
                                      <w:bCs/>
                                      <w:color w:val="414042"/>
                                      <w:spacing w:val="-28"/>
                                      <w:kern w:val="24"/>
                                      <w:sz w:val="12"/>
                                      <w:szCs w:val="12"/>
                                    </w:rPr>
                                  </w:rPrChange>
                                </w:rPr>
                                <w:t>C</w:t>
                              </w:r>
                              <w:r w:rsidRPr="00852876">
                                <w:rPr>
                                  <w:b/>
                                  <w:bCs/>
                                  <w:color w:val="414042"/>
                                  <w:spacing w:val="-10"/>
                                  <w:kern w:val="24"/>
                                  <w:sz w:val="12"/>
                                  <w:szCs w:val="12"/>
                                  <w:lang w:val="fr-FR"/>
                                  <w:rPrChange w:id="515" w:author="Dunn, Karen" w:date="2021-03-22T13:46:00Z">
                                    <w:rPr>
                                      <w:b/>
                                      <w:bCs/>
                                      <w:color w:val="414042"/>
                                      <w:spacing w:val="-10"/>
                                      <w:kern w:val="24"/>
                                      <w:sz w:val="12"/>
                                      <w:szCs w:val="12"/>
                                    </w:rPr>
                                  </w:rPrChange>
                                </w:rPr>
                                <w:t xml:space="preserve"> </w:t>
                              </w:r>
                              <w:r w:rsidRPr="00852876">
                                <w:rPr>
                                  <w:b/>
                                  <w:bCs/>
                                  <w:color w:val="414042"/>
                                  <w:spacing w:val="-28"/>
                                  <w:kern w:val="24"/>
                                  <w:sz w:val="12"/>
                                  <w:szCs w:val="12"/>
                                  <w:lang w:val="fr-FR"/>
                                  <w:rPrChange w:id="516"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517"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518"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519"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520" w:author="Dunn, Karen" w:date="2021-03-22T13:46:00Z">
                                    <w:rPr>
                                      <w:color w:val="414042"/>
                                      <w:spacing w:val="-24"/>
                                      <w:kern w:val="24"/>
                                      <w:sz w:val="12"/>
                                      <w:szCs w:val="12"/>
                                    </w:rPr>
                                  </w:rPrChange>
                                </w:rPr>
                                <w:t>C</w:t>
                              </w:r>
                              <w:r w:rsidRPr="00852876">
                                <w:rPr>
                                  <w:color w:val="414042"/>
                                  <w:spacing w:val="-8"/>
                                  <w:kern w:val="24"/>
                                  <w:sz w:val="12"/>
                                  <w:szCs w:val="12"/>
                                  <w:lang w:val="fr-FR"/>
                                  <w:rPrChange w:id="521"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522" w:author="Dunn, Karen" w:date="2021-03-22T13:46:00Z">
                                    <w:rPr>
                                      <w:color w:val="414042"/>
                                      <w:spacing w:val="-4"/>
                                      <w:kern w:val="24"/>
                                      <w:sz w:val="12"/>
                                      <w:szCs w:val="12"/>
                                    </w:rPr>
                                  </w:rPrChange>
                                </w:rPr>
                                <w:t>88</w:t>
                              </w:r>
                              <w:r w:rsidRPr="00852876">
                                <w:rPr>
                                  <w:color w:val="414042"/>
                                  <w:spacing w:val="-8"/>
                                  <w:kern w:val="24"/>
                                  <w:sz w:val="12"/>
                                  <w:szCs w:val="12"/>
                                  <w:lang w:val="fr-FR"/>
                                  <w:rPrChange w:id="523"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524" w:author="Dunn, Karen" w:date="2021-03-22T13:46:00Z">
                                    <w:rPr>
                                      <w:color w:val="414042"/>
                                      <w:spacing w:val="-14"/>
                                      <w:kern w:val="24"/>
                                      <w:sz w:val="12"/>
                                      <w:szCs w:val="12"/>
                                    </w:rPr>
                                  </w:rPrChange>
                                </w:rPr>
                                <w:t>-</w:t>
                              </w:r>
                              <w:r w:rsidRPr="00852876">
                                <w:rPr>
                                  <w:color w:val="414042"/>
                                  <w:spacing w:val="-8"/>
                                  <w:kern w:val="24"/>
                                  <w:sz w:val="12"/>
                                  <w:szCs w:val="12"/>
                                  <w:lang w:val="fr-FR"/>
                                  <w:rPrChange w:id="525"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526" w:author="Dunn, Karen" w:date="2021-03-22T13:46:00Z">
                                    <w:rPr>
                                      <w:color w:val="414042"/>
                                      <w:spacing w:val="-22"/>
                                      <w:kern w:val="24"/>
                                      <w:sz w:val="12"/>
                                      <w:szCs w:val="12"/>
                                    </w:rPr>
                                  </w:rPrChange>
                                </w:rPr>
                                <w:t>M</w:t>
                              </w:r>
                              <w:r w:rsidRPr="00852876">
                                <w:rPr>
                                  <w:color w:val="414042"/>
                                  <w:spacing w:val="-8"/>
                                  <w:kern w:val="24"/>
                                  <w:sz w:val="12"/>
                                  <w:szCs w:val="12"/>
                                  <w:lang w:val="fr-FR"/>
                                  <w:rPrChange w:id="527"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528" w:author="Dunn, Karen" w:date="2021-03-22T13:46:00Z">
                                    <w:rPr>
                                      <w:color w:val="414042"/>
                                      <w:spacing w:val="-4"/>
                                      <w:kern w:val="24"/>
                                      <w:sz w:val="12"/>
                                      <w:szCs w:val="12"/>
                                    </w:rPr>
                                  </w:rPrChange>
                                </w:rPr>
                                <w:t>50</w:t>
                              </w:r>
                            </w:p>
                            <w:p w14:paraId="565BD3F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64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201</w:t>
                              </w:r>
                            </w:p>
                          </w:txbxContent>
                        </wps:txbx>
                        <wps:bodyPr vert="horz" wrap="square" lIns="0" tIns="0" rIns="0" bIns="0" rtlCol="0">
                          <a:spAutoFit/>
                        </wps:bodyPr>
                      </wps:wsp>
                      <wps:wsp>
                        <wps:cNvPr id="104" name="object 21"/>
                        <wps:cNvSpPr/>
                        <wps:spPr>
                          <a:xfrm>
                            <a:off x="4307136" y="12384"/>
                            <a:ext cx="1062961" cy="280999"/>
                          </a:xfrm>
                          <a:custGeom>
                            <a:avLst/>
                            <a:gdLst/>
                            <a:ahLst/>
                            <a:cxnLst/>
                            <a:rect l="l" t="t" r="r" b="b"/>
                            <a:pathLst>
                              <a:path w="1172210" h="309880">
                                <a:moveTo>
                                  <a:pt x="1171676" y="309346"/>
                                </a:moveTo>
                                <a:lnTo>
                                  <a:pt x="0" y="309346"/>
                                </a:lnTo>
                                <a:lnTo>
                                  <a:pt x="0" y="0"/>
                                </a:lnTo>
                                <a:lnTo>
                                  <a:pt x="1171676" y="0"/>
                                </a:lnTo>
                                <a:lnTo>
                                  <a:pt x="1171676" y="309346"/>
                                </a:lnTo>
                                <a:close/>
                              </a:path>
                            </a:pathLst>
                          </a:custGeom>
                          <a:solidFill>
                            <a:srgbClr val="00AEEF"/>
                          </a:solidFill>
                        </wps:spPr>
                        <wps:bodyPr wrap="square" lIns="0" tIns="0" rIns="0" bIns="0" rtlCol="0"/>
                      </wps:wsp>
                      <wps:wsp>
                        <wps:cNvPr id="105" name="object 22"/>
                        <wps:cNvSpPr/>
                        <wps:spPr>
                          <a:xfrm>
                            <a:off x="5533077" y="12384"/>
                            <a:ext cx="1062961" cy="280999"/>
                          </a:xfrm>
                          <a:custGeom>
                            <a:avLst/>
                            <a:gdLst/>
                            <a:ahLst/>
                            <a:cxnLst/>
                            <a:rect l="l" t="t" r="r" b="b"/>
                            <a:pathLst>
                              <a:path w="1172209" h="309880">
                                <a:moveTo>
                                  <a:pt x="1171676" y="309346"/>
                                </a:moveTo>
                                <a:lnTo>
                                  <a:pt x="0" y="309346"/>
                                </a:lnTo>
                                <a:lnTo>
                                  <a:pt x="0" y="0"/>
                                </a:lnTo>
                                <a:lnTo>
                                  <a:pt x="1171676" y="0"/>
                                </a:lnTo>
                                <a:lnTo>
                                  <a:pt x="1171676" y="309346"/>
                                </a:lnTo>
                                <a:close/>
                              </a:path>
                            </a:pathLst>
                          </a:custGeom>
                          <a:solidFill>
                            <a:srgbClr val="00B4AC"/>
                          </a:solidFill>
                        </wps:spPr>
                        <wps:bodyPr wrap="square" lIns="0" tIns="0" rIns="0" bIns="0" rtlCol="0"/>
                      </wps:wsp>
                      <wps:wsp>
                        <wps:cNvPr id="106" name="object 23"/>
                        <wps:cNvSpPr/>
                        <wps:spPr>
                          <a:xfrm>
                            <a:off x="6752027" y="12384"/>
                            <a:ext cx="1062961" cy="280999"/>
                          </a:xfrm>
                          <a:custGeom>
                            <a:avLst/>
                            <a:gdLst/>
                            <a:ahLst/>
                            <a:cxnLst/>
                            <a:rect l="l" t="t" r="r" b="b"/>
                            <a:pathLst>
                              <a:path w="1172209" h="309880">
                                <a:moveTo>
                                  <a:pt x="1171676" y="309346"/>
                                </a:moveTo>
                                <a:lnTo>
                                  <a:pt x="0" y="309346"/>
                                </a:lnTo>
                                <a:lnTo>
                                  <a:pt x="0" y="0"/>
                                </a:lnTo>
                                <a:lnTo>
                                  <a:pt x="1171676" y="0"/>
                                </a:lnTo>
                                <a:lnTo>
                                  <a:pt x="1171676" y="309346"/>
                                </a:lnTo>
                                <a:close/>
                              </a:path>
                            </a:pathLst>
                          </a:custGeom>
                          <a:solidFill>
                            <a:srgbClr val="00BBD2"/>
                          </a:solidFill>
                        </wps:spPr>
                        <wps:bodyPr wrap="square" lIns="0" tIns="0" rIns="0" bIns="0" rtlCol="0"/>
                      </wps:wsp>
                      <wps:wsp>
                        <wps:cNvPr id="107" name="object 24"/>
                        <wps:cNvSpPr/>
                        <wps:spPr>
                          <a:xfrm>
                            <a:off x="7966302" y="12384"/>
                            <a:ext cx="1062961" cy="280999"/>
                          </a:xfrm>
                          <a:custGeom>
                            <a:avLst/>
                            <a:gdLst/>
                            <a:ahLst/>
                            <a:cxnLst/>
                            <a:rect l="l" t="t" r="r" b="b"/>
                            <a:pathLst>
                              <a:path w="1172209" h="309880">
                                <a:moveTo>
                                  <a:pt x="0" y="309359"/>
                                </a:moveTo>
                                <a:lnTo>
                                  <a:pt x="1171676" y="309359"/>
                                </a:lnTo>
                                <a:lnTo>
                                  <a:pt x="1171676" y="0"/>
                                </a:lnTo>
                                <a:lnTo>
                                  <a:pt x="0" y="0"/>
                                </a:lnTo>
                                <a:lnTo>
                                  <a:pt x="0" y="309359"/>
                                </a:lnTo>
                                <a:close/>
                              </a:path>
                            </a:pathLst>
                          </a:custGeom>
                          <a:solidFill>
                            <a:srgbClr val="5A83C3"/>
                          </a:solidFill>
                        </wps:spPr>
                        <wps:bodyPr wrap="square" lIns="0" tIns="0" rIns="0" bIns="0" rtlCol="0"/>
                      </wps:wsp>
                      <wps:wsp>
                        <wps:cNvPr id="108" name="object 25"/>
                        <wps:cNvSpPr/>
                        <wps:spPr>
                          <a:xfrm>
                            <a:off x="4307136" y="736568"/>
                            <a:ext cx="1062961" cy="156623"/>
                          </a:xfrm>
                          <a:custGeom>
                            <a:avLst/>
                            <a:gdLst/>
                            <a:ahLst/>
                            <a:cxnLst/>
                            <a:rect l="l" t="t" r="r" b="b"/>
                            <a:pathLst>
                              <a:path w="1172210" h="172720">
                                <a:moveTo>
                                  <a:pt x="1171676" y="172707"/>
                                </a:moveTo>
                                <a:lnTo>
                                  <a:pt x="0" y="172707"/>
                                </a:lnTo>
                                <a:lnTo>
                                  <a:pt x="0" y="0"/>
                                </a:lnTo>
                                <a:lnTo>
                                  <a:pt x="1171676" y="0"/>
                                </a:lnTo>
                                <a:lnTo>
                                  <a:pt x="1171676" y="172707"/>
                                </a:lnTo>
                                <a:close/>
                              </a:path>
                            </a:pathLst>
                          </a:custGeom>
                          <a:solidFill>
                            <a:srgbClr val="6DCFF6"/>
                          </a:solidFill>
                        </wps:spPr>
                        <wps:bodyPr wrap="square" lIns="0" tIns="0" rIns="0" bIns="0" rtlCol="0"/>
                      </wps:wsp>
                      <wps:wsp>
                        <wps:cNvPr id="109" name="object 26"/>
                        <wps:cNvSpPr/>
                        <wps:spPr>
                          <a:xfrm>
                            <a:off x="5533077" y="736568"/>
                            <a:ext cx="1062961" cy="156623"/>
                          </a:xfrm>
                          <a:custGeom>
                            <a:avLst/>
                            <a:gdLst/>
                            <a:ahLst/>
                            <a:cxnLst/>
                            <a:rect l="l" t="t" r="r" b="b"/>
                            <a:pathLst>
                              <a:path w="1172209" h="172720">
                                <a:moveTo>
                                  <a:pt x="1171676" y="172707"/>
                                </a:moveTo>
                                <a:lnTo>
                                  <a:pt x="0" y="172707"/>
                                </a:lnTo>
                                <a:lnTo>
                                  <a:pt x="0" y="0"/>
                                </a:lnTo>
                                <a:lnTo>
                                  <a:pt x="1171676" y="0"/>
                                </a:lnTo>
                                <a:lnTo>
                                  <a:pt x="1171676" y="172707"/>
                                </a:lnTo>
                                <a:close/>
                              </a:path>
                            </a:pathLst>
                          </a:custGeom>
                          <a:solidFill>
                            <a:srgbClr val="85D0CC"/>
                          </a:solidFill>
                        </wps:spPr>
                        <wps:bodyPr wrap="square" lIns="0" tIns="0" rIns="0" bIns="0" rtlCol="0"/>
                      </wps:wsp>
                      <wps:wsp>
                        <wps:cNvPr id="110" name="object 27"/>
                        <wps:cNvSpPr/>
                        <wps:spPr>
                          <a:xfrm>
                            <a:off x="6752027" y="736568"/>
                            <a:ext cx="1062961" cy="156623"/>
                          </a:xfrm>
                          <a:custGeom>
                            <a:avLst/>
                            <a:gdLst/>
                            <a:ahLst/>
                            <a:cxnLst/>
                            <a:rect l="l" t="t" r="r" b="b"/>
                            <a:pathLst>
                              <a:path w="1172209" h="172720">
                                <a:moveTo>
                                  <a:pt x="1171676" y="172707"/>
                                </a:moveTo>
                                <a:lnTo>
                                  <a:pt x="0" y="172707"/>
                                </a:lnTo>
                                <a:lnTo>
                                  <a:pt x="0" y="0"/>
                                </a:lnTo>
                                <a:lnTo>
                                  <a:pt x="1171676" y="0"/>
                                </a:lnTo>
                                <a:lnTo>
                                  <a:pt x="1171676" y="172707"/>
                                </a:lnTo>
                                <a:close/>
                              </a:path>
                            </a:pathLst>
                          </a:custGeom>
                          <a:solidFill>
                            <a:srgbClr val="9AD9E5"/>
                          </a:solidFill>
                        </wps:spPr>
                        <wps:bodyPr wrap="square" lIns="0" tIns="0" rIns="0" bIns="0" rtlCol="0"/>
                      </wps:wsp>
                      <wps:wsp>
                        <wps:cNvPr id="111" name="object 28"/>
                        <wps:cNvSpPr/>
                        <wps:spPr>
                          <a:xfrm>
                            <a:off x="7966302" y="736568"/>
                            <a:ext cx="1062961" cy="156623"/>
                          </a:xfrm>
                          <a:custGeom>
                            <a:avLst/>
                            <a:gdLst/>
                            <a:ahLst/>
                            <a:cxnLst/>
                            <a:rect l="l" t="t" r="r" b="b"/>
                            <a:pathLst>
                              <a:path w="1172209" h="172720">
                                <a:moveTo>
                                  <a:pt x="0" y="172707"/>
                                </a:moveTo>
                                <a:lnTo>
                                  <a:pt x="1171676" y="172707"/>
                                </a:lnTo>
                                <a:lnTo>
                                  <a:pt x="1171676" y="0"/>
                                </a:lnTo>
                                <a:lnTo>
                                  <a:pt x="0" y="0"/>
                                </a:lnTo>
                                <a:lnTo>
                                  <a:pt x="0" y="172707"/>
                                </a:lnTo>
                                <a:close/>
                              </a:path>
                            </a:pathLst>
                          </a:custGeom>
                          <a:solidFill>
                            <a:srgbClr val="ACC1E1"/>
                          </a:solidFill>
                        </wps:spPr>
                        <wps:bodyPr wrap="square" lIns="0" tIns="0" rIns="0" bIns="0" rtlCol="0"/>
                      </wps:wsp>
                      <wps:wsp>
                        <wps:cNvPr id="112" name="object 29"/>
                        <wps:cNvSpPr txBox="1"/>
                        <wps:spPr>
                          <a:xfrm>
                            <a:off x="4298885" y="1430034"/>
                            <a:ext cx="762635" cy="262890"/>
                          </a:xfrm>
                          <a:prstGeom prst="rect">
                            <a:avLst/>
                          </a:prstGeom>
                        </wps:spPr>
                        <wps:txbx>
                          <w:txbxContent>
                            <w:p w14:paraId="170B3393"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252</w:t>
                              </w:r>
                            </w:p>
                          </w:txbxContent>
                        </wps:txbx>
                        <wps:bodyPr vert="horz" wrap="square" lIns="0" tIns="0" rIns="0" bIns="0" rtlCol="0">
                          <a:spAutoFit/>
                        </wps:bodyPr>
                      </wps:wsp>
                      <wps:wsp>
                        <wps:cNvPr id="113" name="object 30"/>
                        <wps:cNvSpPr txBox="1"/>
                        <wps:spPr>
                          <a:xfrm>
                            <a:off x="5515966" y="1430034"/>
                            <a:ext cx="762635" cy="262890"/>
                          </a:xfrm>
                          <a:prstGeom prst="rect">
                            <a:avLst/>
                          </a:prstGeom>
                        </wps:spPr>
                        <wps:txbx>
                          <w:txbxContent>
                            <w:p w14:paraId="06BD9338"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240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14" name="object 31"/>
                        <wps:cNvSpPr txBox="1"/>
                        <wps:spPr>
                          <a:xfrm>
                            <a:off x="6740918" y="1430034"/>
                            <a:ext cx="762635" cy="262890"/>
                          </a:xfrm>
                          <a:prstGeom prst="rect">
                            <a:avLst/>
                          </a:prstGeom>
                        </wps:spPr>
                        <wps:txbx>
                          <w:txbxContent>
                            <w:p w14:paraId="7E7448E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wps:txbx>
                        <wps:bodyPr vert="horz" wrap="square" lIns="0" tIns="0" rIns="0" bIns="0" rtlCol="0">
                          <a:spAutoFit/>
                        </wps:bodyPr>
                      </wps:wsp>
                      <wps:wsp>
                        <wps:cNvPr id="115" name="object 32"/>
                        <wps:cNvSpPr txBox="1"/>
                        <wps:spPr>
                          <a:xfrm>
                            <a:off x="7955376" y="1430034"/>
                            <a:ext cx="763270" cy="262890"/>
                          </a:xfrm>
                          <a:prstGeom prst="rect">
                            <a:avLst/>
                          </a:prstGeom>
                        </wps:spPr>
                        <wps:txbx>
                          <w:txbxContent>
                            <w:p w14:paraId="7CAA4E90"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246</w:t>
                              </w:r>
                            </w:p>
                          </w:txbxContent>
                        </wps:txbx>
                        <wps:bodyPr vert="horz" wrap="square" lIns="0" tIns="0" rIns="0" bIns="0" rtlCol="0">
                          <a:spAutoFit/>
                        </wps:bodyPr>
                      </wps:wsp>
                      <wps:wsp>
                        <wps:cNvPr id="116" name="object 33"/>
                        <wps:cNvSpPr/>
                        <wps:spPr>
                          <a:xfrm>
                            <a:off x="4307136" y="1245235"/>
                            <a:ext cx="1062961" cy="156623"/>
                          </a:xfrm>
                          <a:custGeom>
                            <a:avLst/>
                            <a:gdLst/>
                            <a:ahLst/>
                            <a:cxnLst/>
                            <a:rect l="l" t="t" r="r" b="b"/>
                            <a:pathLst>
                              <a:path w="1172210" h="172720">
                                <a:moveTo>
                                  <a:pt x="1171676" y="172720"/>
                                </a:moveTo>
                                <a:lnTo>
                                  <a:pt x="0" y="172720"/>
                                </a:lnTo>
                                <a:lnTo>
                                  <a:pt x="0" y="0"/>
                                </a:lnTo>
                                <a:lnTo>
                                  <a:pt x="1171676" y="0"/>
                                </a:lnTo>
                                <a:lnTo>
                                  <a:pt x="1171676" y="172720"/>
                                </a:lnTo>
                                <a:close/>
                              </a:path>
                            </a:pathLst>
                          </a:custGeom>
                          <a:solidFill>
                            <a:srgbClr val="C7EAFB"/>
                          </a:solidFill>
                        </wps:spPr>
                        <wps:bodyPr wrap="square" lIns="0" tIns="0" rIns="0" bIns="0" rtlCol="0"/>
                      </wps:wsp>
                      <wps:wsp>
                        <wps:cNvPr id="117" name="object 34"/>
                        <wps:cNvSpPr/>
                        <wps:spPr>
                          <a:xfrm>
                            <a:off x="5533077" y="1245235"/>
                            <a:ext cx="1062961" cy="156623"/>
                          </a:xfrm>
                          <a:custGeom>
                            <a:avLst/>
                            <a:gdLst/>
                            <a:ahLst/>
                            <a:cxnLst/>
                            <a:rect l="l" t="t" r="r" b="b"/>
                            <a:pathLst>
                              <a:path w="1172209" h="172720">
                                <a:moveTo>
                                  <a:pt x="1171676" y="172720"/>
                                </a:moveTo>
                                <a:lnTo>
                                  <a:pt x="0" y="172720"/>
                                </a:lnTo>
                                <a:lnTo>
                                  <a:pt x="0" y="0"/>
                                </a:lnTo>
                                <a:lnTo>
                                  <a:pt x="1171676" y="0"/>
                                </a:lnTo>
                                <a:lnTo>
                                  <a:pt x="1171676" y="172720"/>
                                </a:lnTo>
                                <a:close/>
                              </a:path>
                            </a:pathLst>
                          </a:custGeom>
                          <a:solidFill>
                            <a:srgbClr val="CAE9E5"/>
                          </a:solidFill>
                        </wps:spPr>
                        <wps:bodyPr wrap="square" lIns="0" tIns="0" rIns="0" bIns="0" rtlCol="0"/>
                      </wps:wsp>
                      <wps:wsp>
                        <wps:cNvPr id="118" name="object 35"/>
                        <wps:cNvSpPr/>
                        <wps:spPr>
                          <a:xfrm>
                            <a:off x="6752027" y="1245235"/>
                            <a:ext cx="1062961" cy="156623"/>
                          </a:xfrm>
                          <a:custGeom>
                            <a:avLst/>
                            <a:gdLst/>
                            <a:ahLst/>
                            <a:cxnLst/>
                            <a:rect l="l" t="t" r="r" b="b"/>
                            <a:pathLst>
                              <a:path w="1172209" h="172720">
                                <a:moveTo>
                                  <a:pt x="1171676" y="172720"/>
                                </a:moveTo>
                                <a:lnTo>
                                  <a:pt x="0" y="172720"/>
                                </a:lnTo>
                                <a:lnTo>
                                  <a:pt x="0" y="0"/>
                                </a:lnTo>
                                <a:lnTo>
                                  <a:pt x="1171676" y="0"/>
                                </a:lnTo>
                                <a:lnTo>
                                  <a:pt x="1171676" y="172720"/>
                                </a:lnTo>
                                <a:close/>
                              </a:path>
                            </a:pathLst>
                          </a:custGeom>
                          <a:solidFill>
                            <a:srgbClr val="D6EEF3"/>
                          </a:solidFill>
                        </wps:spPr>
                        <wps:bodyPr wrap="square" lIns="0" tIns="0" rIns="0" bIns="0" rtlCol="0"/>
                      </wps:wsp>
                      <wps:wsp>
                        <wps:cNvPr id="119" name="object 36"/>
                        <wps:cNvSpPr/>
                        <wps:spPr>
                          <a:xfrm>
                            <a:off x="7966302" y="1245246"/>
                            <a:ext cx="1062961" cy="156623"/>
                          </a:xfrm>
                          <a:custGeom>
                            <a:avLst/>
                            <a:gdLst/>
                            <a:ahLst/>
                            <a:cxnLst/>
                            <a:rect l="l" t="t" r="r" b="b"/>
                            <a:pathLst>
                              <a:path w="1172209" h="172720">
                                <a:moveTo>
                                  <a:pt x="0" y="172720"/>
                                </a:moveTo>
                                <a:lnTo>
                                  <a:pt x="1171676" y="172720"/>
                                </a:lnTo>
                                <a:lnTo>
                                  <a:pt x="1171676" y="0"/>
                                </a:lnTo>
                                <a:lnTo>
                                  <a:pt x="0" y="0"/>
                                </a:lnTo>
                                <a:lnTo>
                                  <a:pt x="0" y="172720"/>
                                </a:lnTo>
                                <a:close/>
                              </a:path>
                            </a:pathLst>
                          </a:custGeom>
                          <a:solidFill>
                            <a:srgbClr val="CFD7ED"/>
                          </a:solidFill>
                        </wps:spPr>
                        <wps:bodyPr wrap="square" lIns="0" tIns="0" rIns="0" bIns="0" rtlCol="0"/>
                      </wps:wsp>
                      <wps:wsp>
                        <wps:cNvPr id="120" name="object 37"/>
                        <wps:cNvSpPr txBox="1"/>
                        <wps:spPr>
                          <a:xfrm>
                            <a:off x="4298885" y="2398153"/>
                            <a:ext cx="716280" cy="438150"/>
                          </a:xfrm>
                          <a:prstGeom prst="rect">
                            <a:avLst/>
                          </a:prstGeom>
                        </wps:spPr>
                        <wps:txbx>
                          <w:txbxContent>
                            <w:p w14:paraId="69F824A0" w14:textId="77777777" w:rsidR="00F3332F" w:rsidRPr="00852876" w:rsidRDefault="00F3332F" w:rsidP="00E015AE">
                              <w:pPr>
                                <w:pStyle w:val="NormalWeb"/>
                                <w:ind w:left="14" w:right="288"/>
                                <w:rPr>
                                  <w:sz w:val="24"/>
                                  <w:lang w:val="fr-FR"/>
                                  <w:rPrChange w:id="529" w:author="Dunn, Karen" w:date="2021-03-22T13:46:00Z">
                                    <w:rPr>
                                      <w:sz w:val="24"/>
                                    </w:rPr>
                                  </w:rPrChange>
                                </w:rPr>
                              </w:pPr>
                              <w:r w:rsidRPr="00852876">
                                <w:rPr>
                                  <w:b/>
                                  <w:bCs/>
                                  <w:color w:val="414042"/>
                                  <w:spacing w:val="-20"/>
                                  <w:kern w:val="24"/>
                                  <w:sz w:val="12"/>
                                  <w:szCs w:val="12"/>
                                  <w:lang w:val="fr-FR"/>
                                  <w:rPrChange w:id="530"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531"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532"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533"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534"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535" w:author="Dunn, Karen" w:date="2021-03-22T13:46:00Z">
                                    <w:rPr>
                                      <w:b/>
                                      <w:bCs/>
                                      <w:color w:val="414042"/>
                                      <w:kern w:val="24"/>
                                      <w:sz w:val="12"/>
                                      <w:szCs w:val="12"/>
                                    </w:rPr>
                                  </w:rPrChange>
                                </w:rPr>
                                <w:t>258</w:t>
                              </w:r>
                              <w:r w:rsidRPr="00852876">
                                <w:rPr>
                                  <w:b/>
                                  <w:bCs/>
                                  <w:color w:val="414042"/>
                                  <w:spacing w:val="-7"/>
                                  <w:kern w:val="24"/>
                                  <w:sz w:val="12"/>
                                  <w:szCs w:val="12"/>
                                  <w:lang w:val="fr-FR"/>
                                  <w:rPrChange w:id="536"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537" w:author="Dunn, Karen" w:date="2021-03-22T13:46:00Z">
                                    <w:rPr>
                                      <w:b/>
                                      <w:bCs/>
                                      <w:color w:val="414042"/>
                                      <w:spacing w:val="-28"/>
                                      <w:kern w:val="24"/>
                                      <w:sz w:val="12"/>
                                      <w:szCs w:val="12"/>
                                    </w:rPr>
                                  </w:rPrChange>
                                </w:rPr>
                                <w:t>C</w:t>
                              </w:r>
                              <w:r w:rsidRPr="00852876">
                                <w:rPr>
                                  <w:b/>
                                  <w:bCs/>
                                  <w:color w:val="414042"/>
                                  <w:spacing w:val="-10"/>
                                  <w:kern w:val="24"/>
                                  <w:sz w:val="12"/>
                                  <w:szCs w:val="12"/>
                                  <w:lang w:val="fr-FR"/>
                                  <w:rPrChange w:id="538" w:author="Dunn, Karen" w:date="2021-03-22T13:46:00Z">
                                    <w:rPr>
                                      <w:b/>
                                      <w:bCs/>
                                      <w:color w:val="414042"/>
                                      <w:spacing w:val="-10"/>
                                      <w:kern w:val="24"/>
                                      <w:sz w:val="12"/>
                                      <w:szCs w:val="12"/>
                                    </w:rPr>
                                  </w:rPrChange>
                                </w:rPr>
                                <w:t xml:space="preserve"> </w:t>
                              </w:r>
                              <w:r w:rsidRPr="00852876">
                                <w:rPr>
                                  <w:b/>
                                  <w:bCs/>
                                  <w:color w:val="414042"/>
                                  <w:spacing w:val="-28"/>
                                  <w:kern w:val="24"/>
                                  <w:sz w:val="12"/>
                                  <w:szCs w:val="12"/>
                                  <w:lang w:val="fr-FR"/>
                                  <w:rPrChange w:id="539"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540"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541"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542"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543" w:author="Dunn, Karen" w:date="2021-03-22T13:46:00Z">
                                    <w:rPr>
                                      <w:color w:val="414042"/>
                                      <w:spacing w:val="-24"/>
                                      <w:kern w:val="24"/>
                                      <w:sz w:val="12"/>
                                      <w:szCs w:val="12"/>
                                    </w:rPr>
                                  </w:rPrChange>
                                </w:rPr>
                                <w:t>C</w:t>
                              </w:r>
                              <w:r w:rsidRPr="00852876">
                                <w:rPr>
                                  <w:color w:val="414042"/>
                                  <w:spacing w:val="-8"/>
                                  <w:kern w:val="24"/>
                                  <w:sz w:val="12"/>
                                  <w:szCs w:val="12"/>
                                  <w:lang w:val="fr-FR"/>
                                  <w:rPrChange w:id="544"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545" w:author="Dunn, Karen" w:date="2021-03-22T13:46:00Z">
                                    <w:rPr>
                                      <w:color w:val="414042"/>
                                      <w:spacing w:val="-4"/>
                                      <w:kern w:val="24"/>
                                      <w:sz w:val="12"/>
                                      <w:szCs w:val="12"/>
                                    </w:rPr>
                                  </w:rPrChange>
                                </w:rPr>
                                <w:t>51</w:t>
                              </w:r>
                              <w:r w:rsidRPr="00852876">
                                <w:rPr>
                                  <w:color w:val="414042"/>
                                  <w:spacing w:val="-8"/>
                                  <w:kern w:val="24"/>
                                  <w:sz w:val="12"/>
                                  <w:szCs w:val="12"/>
                                  <w:lang w:val="fr-FR"/>
                                  <w:rPrChange w:id="546"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547" w:author="Dunn, Karen" w:date="2021-03-22T13:46:00Z">
                                    <w:rPr>
                                      <w:color w:val="414042"/>
                                      <w:spacing w:val="-14"/>
                                      <w:kern w:val="24"/>
                                      <w:sz w:val="12"/>
                                      <w:szCs w:val="12"/>
                                    </w:rPr>
                                  </w:rPrChange>
                                </w:rPr>
                                <w:t>-</w:t>
                              </w:r>
                              <w:r w:rsidRPr="00852876">
                                <w:rPr>
                                  <w:color w:val="414042"/>
                                  <w:spacing w:val="-8"/>
                                  <w:kern w:val="24"/>
                                  <w:sz w:val="12"/>
                                  <w:szCs w:val="12"/>
                                  <w:lang w:val="fr-FR"/>
                                  <w:rPrChange w:id="548"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549" w:author="Dunn, Karen" w:date="2021-03-22T13:46:00Z">
                                    <w:rPr>
                                      <w:color w:val="414042"/>
                                      <w:spacing w:val="-22"/>
                                      <w:kern w:val="24"/>
                                      <w:sz w:val="12"/>
                                      <w:szCs w:val="12"/>
                                    </w:rPr>
                                  </w:rPrChange>
                                </w:rPr>
                                <w:t>M</w:t>
                              </w:r>
                              <w:r w:rsidRPr="00852876">
                                <w:rPr>
                                  <w:color w:val="414042"/>
                                  <w:spacing w:val="-8"/>
                                  <w:kern w:val="24"/>
                                  <w:sz w:val="12"/>
                                  <w:szCs w:val="12"/>
                                  <w:lang w:val="fr-FR"/>
                                  <w:rPrChange w:id="550"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551" w:author="Dunn, Karen" w:date="2021-03-22T13:46:00Z">
                                    <w:rPr>
                                      <w:color w:val="414042"/>
                                      <w:spacing w:val="-4"/>
                                      <w:kern w:val="24"/>
                                      <w:sz w:val="12"/>
                                      <w:szCs w:val="12"/>
                                    </w:rPr>
                                  </w:rPrChange>
                                </w:rPr>
                                <w:t>79</w:t>
                              </w:r>
                            </w:p>
                            <w:p w14:paraId="6FA1ECA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159</w:t>
                              </w:r>
                            </w:p>
                          </w:txbxContent>
                        </wps:txbx>
                        <wps:bodyPr vert="horz" wrap="square" lIns="0" tIns="0" rIns="0" bIns="0" rtlCol="0">
                          <a:spAutoFit/>
                        </wps:bodyPr>
                      </wps:wsp>
                      <wps:wsp>
                        <wps:cNvPr id="121" name="object 38"/>
                        <wps:cNvSpPr txBox="1"/>
                        <wps:spPr>
                          <a:xfrm>
                            <a:off x="4298885" y="2998686"/>
                            <a:ext cx="762635" cy="262890"/>
                          </a:xfrm>
                          <a:prstGeom prst="rect">
                            <a:avLst/>
                          </a:prstGeom>
                        </wps:spPr>
                        <wps:txbx>
                          <w:txbxContent>
                            <w:p w14:paraId="0BD217F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201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169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22" name="object 39"/>
                        <wps:cNvSpPr txBox="1"/>
                        <wps:spPr>
                          <a:xfrm>
                            <a:off x="5515966" y="2998686"/>
                            <a:ext cx="762635" cy="262890"/>
                          </a:xfrm>
                          <a:prstGeom prst="rect">
                            <a:avLst/>
                          </a:prstGeom>
                        </wps:spPr>
                        <wps:txbx>
                          <w:txbxContent>
                            <w:p w14:paraId="1A127A7D"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183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G214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155</w:t>
                              </w:r>
                            </w:p>
                          </w:txbxContent>
                        </wps:txbx>
                        <wps:bodyPr vert="horz" wrap="square" lIns="0" tIns="0" rIns="0" bIns="0" rtlCol="0">
                          <a:spAutoFit/>
                        </wps:bodyPr>
                      </wps:wsp>
                      <wps:wsp>
                        <wps:cNvPr id="123" name="object 40"/>
                        <wps:cNvSpPr txBox="1"/>
                        <wps:spPr>
                          <a:xfrm>
                            <a:off x="6740918" y="2998686"/>
                            <a:ext cx="762635" cy="262890"/>
                          </a:xfrm>
                          <a:prstGeom prst="rect">
                            <a:avLst/>
                          </a:prstGeom>
                        </wps:spPr>
                        <wps:txbx>
                          <w:txbxContent>
                            <w:p w14:paraId="472A8077"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246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174-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135</w:t>
                              </w:r>
                            </w:p>
                          </w:txbxContent>
                        </wps:txbx>
                        <wps:bodyPr vert="horz" wrap="square" lIns="0" tIns="0" rIns="0" bIns="0" rtlCol="0">
                          <a:spAutoFit/>
                        </wps:bodyPr>
                      </wps:wsp>
                      <wps:wsp>
                        <wps:cNvPr id="124" name="object 41"/>
                        <wps:cNvSpPr txBox="1"/>
                        <wps:spPr>
                          <a:xfrm>
                            <a:off x="7955376" y="2998686"/>
                            <a:ext cx="763270" cy="262890"/>
                          </a:xfrm>
                          <a:prstGeom prst="rect">
                            <a:avLst/>
                          </a:prstGeom>
                        </wps:spPr>
                        <wps:txbx>
                          <w:txbxContent>
                            <w:p w14:paraId="46665C2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156</w:t>
                              </w:r>
                            </w:p>
                          </w:txbxContent>
                        </wps:txbx>
                        <wps:bodyPr vert="horz" wrap="square" lIns="0" tIns="0" rIns="0" bIns="0" rtlCol="0">
                          <a:spAutoFit/>
                        </wps:bodyPr>
                      </wps:wsp>
                      <wps:wsp>
                        <wps:cNvPr id="125" name="object 42"/>
                        <wps:cNvSpPr txBox="1"/>
                        <wps:spPr>
                          <a:xfrm>
                            <a:off x="5519714" y="2398153"/>
                            <a:ext cx="667385" cy="350520"/>
                          </a:xfrm>
                          <a:prstGeom prst="rect">
                            <a:avLst/>
                          </a:prstGeom>
                        </wps:spPr>
                        <wps:txbx>
                          <w:txbxContent>
                            <w:p w14:paraId="5EE2B154" w14:textId="77777777" w:rsidR="00F3332F" w:rsidRPr="00852876" w:rsidRDefault="00F3332F" w:rsidP="00E015AE">
                              <w:pPr>
                                <w:pStyle w:val="NormalWeb"/>
                                <w:ind w:left="14"/>
                                <w:rPr>
                                  <w:sz w:val="24"/>
                                  <w:lang w:val="fr-FR"/>
                                  <w:rPrChange w:id="552" w:author="Dunn, Karen" w:date="2021-03-22T13:46:00Z">
                                    <w:rPr>
                                      <w:sz w:val="24"/>
                                    </w:rPr>
                                  </w:rPrChange>
                                </w:rPr>
                              </w:pPr>
                              <w:r w:rsidRPr="00852876">
                                <w:rPr>
                                  <w:b/>
                                  <w:bCs/>
                                  <w:color w:val="414042"/>
                                  <w:spacing w:val="-20"/>
                                  <w:kern w:val="24"/>
                                  <w:sz w:val="12"/>
                                  <w:szCs w:val="12"/>
                                  <w:lang w:val="fr-FR"/>
                                  <w:rPrChange w:id="553"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554"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555"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556"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557"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558" w:author="Dunn, Karen" w:date="2021-03-22T13:46:00Z">
                                    <w:rPr>
                                      <w:b/>
                                      <w:bCs/>
                                      <w:color w:val="414042"/>
                                      <w:kern w:val="24"/>
                                      <w:sz w:val="12"/>
                                      <w:szCs w:val="12"/>
                                    </w:rPr>
                                  </w:rPrChange>
                                </w:rPr>
                                <w:t>739</w:t>
                              </w:r>
                              <w:r w:rsidRPr="00852876">
                                <w:rPr>
                                  <w:b/>
                                  <w:bCs/>
                                  <w:color w:val="414042"/>
                                  <w:spacing w:val="-7"/>
                                  <w:kern w:val="24"/>
                                  <w:sz w:val="12"/>
                                  <w:szCs w:val="12"/>
                                  <w:lang w:val="fr-FR"/>
                                  <w:rPrChange w:id="559"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560" w:author="Dunn, Karen" w:date="2021-03-22T13:46:00Z">
                                    <w:rPr>
                                      <w:b/>
                                      <w:bCs/>
                                      <w:color w:val="414042"/>
                                      <w:spacing w:val="-28"/>
                                      <w:kern w:val="24"/>
                                      <w:sz w:val="12"/>
                                      <w:szCs w:val="12"/>
                                    </w:rPr>
                                  </w:rPrChange>
                                </w:rPr>
                                <w:t>C</w:t>
                              </w:r>
                            </w:p>
                            <w:p w14:paraId="39B9CE84" w14:textId="77777777" w:rsidR="00F3332F" w:rsidRPr="00852876" w:rsidRDefault="00F3332F" w:rsidP="00E015AE">
                              <w:pPr>
                                <w:pStyle w:val="NormalWeb"/>
                                <w:ind w:left="14"/>
                                <w:rPr>
                                  <w:lang w:val="fr-FR"/>
                                  <w:rPrChange w:id="561" w:author="Dunn, Karen" w:date="2021-03-22T13:46:00Z">
                                    <w:rPr/>
                                  </w:rPrChange>
                                </w:rPr>
                              </w:pPr>
                              <w:r w:rsidRPr="00852876">
                                <w:rPr>
                                  <w:b/>
                                  <w:bCs/>
                                  <w:color w:val="414042"/>
                                  <w:spacing w:val="-28"/>
                                  <w:kern w:val="24"/>
                                  <w:sz w:val="12"/>
                                  <w:szCs w:val="12"/>
                                  <w:lang w:val="fr-FR"/>
                                  <w:rPrChange w:id="562"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563"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564"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565"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566" w:author="Dunn, Karen" w:date="2021-03-22T13:46:00Z">
                                    <w:rPr>
                                      <w:color w:val="414042"/>
                                      <w:spacing w:val="-24"/>
                                      <w:kern w:val="24"/>
                                      <w:sz w:val="12"/>
                                      <w:szCs w:val="12"/>
                                    </w:rPr>
                                  </w:rPrChange>
                                </w:rPr>
                                <w:t>C</w:t>
                              </w:r>
                              <w:r w:rsidRPr="00852876">
                                <w:rPr>
                                  <w:color w:val="414042"/>
                                  <w:spacing w:val="-8"/>
                                  <w:kern w:val="24"/>
                                  <w:sz w:val="12"/>
                                  <w:szCs w:val="12"/>
                                  <w:lang w:val="fr-FR"/>
                                  <w:rPrChange w:id="567" w:author="Dunn, Karen" w:date="2021-03-22T13:46:00Z">
                                    <w:rPr>
                                      <w:color w:val="414042"/>
                                      <w:spacing w:val="-8"/>
                                      <w:kern w:val="24"/>
                                      <w:sz w:val="12"/>
                                      <w:szCs w:val="12"/>
                                    </w:rPr>
                                  </w:rPrChange>
                                </w:rPr>
                                <w:t xml:space="preserve"> </w:t>
                              </w:r>
                              <w:r w:rsidRPr="00852876">
                                <w:rPr>
                                  <w:color w:val="414042"/>
                                  <w:spacing w:val="-7"/>
                                  <w:kern w:val="24"/>
                                  <w:sz w:val="12"/>
                                  <w:szCs w:val="12"/>
                                  <w:lang w:val="fr-FR"/>
                                  <w:rPrChange w:id="568" w:author="Dunn, Karen" w:date="2021-03-22T13:46:00Z">
                                    <w:rPr>
                                      <w:color w:val="414042"/>
                                      <w:spacing w:val="-7"/>
                                      <w:kern w:val="24"/>
                                      <w:sz w:val="12"/>
                                      <w:szCs w:val="12"/>
                                    </w:rPr>
                                  </w:rPrChange>
                                </w:rPr>
                                <w:t>78-</w:t>
                              </w:r>
                              <w:r w:rsidRPr="00852876">
                                <w:rPr>
                                  <w:color w:val="414042"/>
                                  <w:spacing w:val="-11"/>
                                  <w:kern w:val="24"/>
                                  <w:sz w:val="12"/>
                                  <w:szCs w:val="12"/>
                                  <w:lang w:val="fr-FR"/>
                                  <w:rPrChange w:id="569"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570" w:author="Dunn, Karen" w:date="2021-03-22T13:46:00Z">
                                    <w:rPr>
                                      <w:color w:val="414042"/>
                                      <w:spacing w:val="-36"/>
                                      <w:kern w:val="24"/>
                                      <w:sz w:val="12"/>
                                      <w:szCs w:val="12"/>
                                    </w:rPr>
                                  </w:rPrChange>
                                </w:rPr>
                                <w:t>Y</w:t>
                              </w:r>
                              <w:r w:rsidRPr="00852876">
                                <w:rPr>
                                  <w:color w:val="414042"/>
                                  <w:spacing w:val="-11"/>
                                  <w:kern w:val="24"/>
                                  <w:sz w:val="12"/>
                                  <w:szCs w:val="12"/>
                                  <w:lang w:val="fr-FR"/>
                                  <w:rPrChange w:id="571" w:author="Dunn, Karen" w:date="2021-03-22T13:46:00Z">
                                    <w:rPr>
                                      <w:color w:val="414042"/>
                                      <w:spacing w:val="-11"/>
                                      <w:kern w:val="24"/>
                                      <w:sz w:val="12"/>
                                      <w:szCs w:val="12"/>
                                    </w:rPr>
                                  </w:rPrChange>
                                </w:rPr>
                                <w:t xml:space="preserve"> </w:t>
                              </w:r>
                              <w:r w:rsidRPr="00852876">
                                <w:rPr>
                                  <w:color w:val="414042"/>
                                  <w:spacing w:val="-7"/>
                                  <w:kern w:val="24"/>
                                  <w:sz w:val="12"/>
                                  <w:szCs w:val="12"/>
                                  <w:lang w:val="fr-FR"/>
                                  <w:rPrChange w:id="572" w:author="Dunn, Karen" w:date="2021-03-22T13:46:00Z">
                                    <w:rPr>
                                      <w:color w:val="414042"/>
                                      <w:spacing w:val="-7"/>
                                      <w:kern w:val="24"/>
                                      <w:sz w:val="12"/>
                                      <w:szCs w:val="12"/>
                                    </w:rPr>
                                  </w:rPrChange>
                                </w:rPr>
                                <w:t>95-</w:t>
                              </w:r>
                              <w:r w:rsidRPr="00852876">
                                <w:rPr>
                                  <w:color w:val="414042"/>
                                  <w:spacing w:val="-8"/>
                                  <w:kern w:val="24"/>
                                  <w:sz w:val="12"/>
                                  <w:szCs w:val="12"/>
                                  <w:lang w:val="fr-FR"/>
                                  <w:rPrChange w:id="573" w:author="Dunn, Karen" w:date="2021-03-22T13:46:00Z">
                                    <w:rPr>
                                      <w:color w:val="414042"/>
                                      <w:spacing w:val="-8"/>
                                      <w:kern w:val="24"/>
                                      <w:sz w:val="12"/>
                                      <w:szCs w:val="12"/>
                                    </w:rPr>
                                  </w:rPrChange>
                                </w:rPr>
                                <w:t xml:space="preserve"> </w:t>
                              </w:r>
                              <w:r w:rsidRPr="00852876">
                                <w:rPr>
                                  <w:color w:val="414042"/>
                                  <w:spacing w:val="-29"/>
                                  <w:kern w:val="24"/>
                                  <w:sz w:val="12"/>
                                  <w:szCs w:val="12"/>
                                  <w:lang w:val="fr-FR"/>
                                  <w:rPrChange w:id="574" w:author="Dunn, Karen" w:date="2021-03-22T13:46:00Z">
                                    <w:rPr>
                                      <w:color w:val="414042"/>
                                      <w:spacing w:val="-29"/>
                                      <w:kern w:val="24"/>
                                      <w:sz w:val="12"/>
                                      <w:szCs w:val="12"/>
                                    </w:rPr>
                                  </w:rPrChange>
                                </w:rPr>
                                <w:t>K</w:t>
                              </w:r>
                              <w:r w:rsidRPr="00852876">
                                <w:rPr>
                                  <w:color w:val="414042"/>
                                  <w:spacing w:val="-9"/>
                                  <w:kern w:val="24"/>
                                  <w:sz w:val="12"/>
                                  <w:szCs w:val="12"/>
                                  <w:lang w:val="fr-FR"/>
                                  <w:rPrChange w:id="575" w:author="Dunn, Karen" w:date="2021-03-22T13:46:00Z">
                                    <w:rPr>
                                      <w:color w:val="414042"/>
                                      <w:spacing w:val="-9"/>
                                      <w:kern w:val="24"/>
                                      <w:sz w:val="12"/>
                                      <w:szCs w:val="12"/>
                                    </w:rPr>
                                  </w:rPrChange>
                                </w:rPr>
                                <w:t xml:space="preserve"> </w:t>
                              </w:r>
                              <w:r w:rsidRPr="00852876">
                                <w:rPr>
                                  <w:color w:val="414042"/>
                                  <w:spacing w:val="-4"/>
                                  <w:kern w:val="24"/>
                                  <w:sz w:val="12"/>
                                  <w:szCs w:val="12"/>
                                  <w:lang w:val="fr-FR"/>
                                  <w:rPrChange w:id="576" w:author="Dunn, Karen" w:date="2021-03-22T13:46:00Z">
                                    <w:rPr>
                                      <w:color w:val="414042"/>
                                      <w:spacing w:val="-4"/>
                                      <w:kern w:val="24"/>
                                      <w:sz w:val="12"/>
                                      <w:szCs w:val="12"/>
                                    </w:rPr>
                                  </w:rPrChange>
                                </w:rPr>
                                <w:t>5</w:t>
                              </w:r>
                            </w:p>
                            <w:p w14:paraId="2834601E"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11"/>
                                  <w:kern w:val="24"/>
                                  <w:sz w:val="12"/>
                                  <w:szCs w:val="12"/>
                                </w:rPr>
                                <w:t>R82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50</w:t>
                              </w:r>
                            </w:p>
                          </w:txbxContent>
                        </wps:txbx>
                        <wps:bodyPr vert="horz" wrap="square" lIns="0" tIns="0" rIns="0" bIns="0" rtlCol="0">
                          <a:spAutoFit/>
                        </wps:bodyPr>
                      </wps:wsp>
                      <wps:wsp>
                        <wps:cNvPr id="126" name="object 43"/>
                        <wps:cNvSpPr txBox="1"/>
                        <wps:spPr>
                          <a:xfrm>
                            <a:off x="6740543" y="2398153"/>
                            <a:ext cx="681355" cy="350520"/>
                          </a:xfrm>
                          <a:prstGeom prst="rect">
                            <a:avLst/>
                          </a:prstGeom>
                        </wps:spPr>
                        <wps:txbx>
                          <w:txbxContent>
                            <w:p w14:paraId="5C01C4CF" w14:textId="77777777" w:rsidR="00F3332F" w:rsidRPr="00852876" w:rsidRDefault="00F3332F" w:rsidP="00E015AE">
                              <w:pPr>
                                <w:pStyle w:val="NormalWeb"/>
                                <w:ind w:left="14"/>
                                <w:rPr>
                                  <w:sz w:val="24"/>
                                  <w:lang w:val="fr-FR"/>
                                  <w:rPrChange w:id="577" w:author="Dunn, Karen" w:date="2021-03-22T13:46:00Z">
                                    <w:rPr>
                                      <w:sz w:val="24"/>
                                    </w:rPr>
                                  </w:rPrChange>
                                </w:rPr>
                              </w:pPr>
                              <w:r w:rsidRPr="00852876">
                                <w:rPr>
                                  <w:b/>
                                  <w:bCs/>
                                  <w:color w:val="414042"/>
                                  <w:spacing w:val="-20"/>
                                  <w:kern w:val="24"/>
                                  <w:sz w:val="12"/>
                                  <w:szCs w:val="12"/>
                                  <w:lang w:val="fr-FR"/>
                                  <w:rPrChange w:id="578"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579"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580"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581"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582"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583" w:author="Dunn, Karen" w:date="2021-03-22T13:46:00Z">
                                    <w:rPr>
                                      <w:b/>
                                      <w:bCs/>
                                      <w:color w:val="414042"/>
                                      <w:kern w:val="24"/>
                                      <w:sz w:val="12"/>
                                      <w:szCs w:val="12"/>
                                    </w:rPr>
                                  </w:rPrChange>
                                </w:rPr>
                                <w:t>2347</w:t>
                              </w:r>
                              <w:r w:rsidRPr="00852876">
                                <w:rPr>
                                  <w:b/>
                                  <w:bCs/>
                                  <w:color w:val="414042"/>
                                  <w:spacing w:val="-7"/>
                                  <w:kern w:val="24"/>
                                  <w:sz w:val="12"/>
                                  <w:szCs w:val="12"/>
                                  <w:lang w:val="fr-FR"/>
                                  <w:rPrChange w:id="584"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585" w:author="Dunn, Karen" w:date="2021-03-22T13:46:00Z">
                                    <w:rPr>
                                      <w:b/>
                                      <w:bCs/>
                                      <w:color w:val="414042"/>
                                      <w:spacing w:val="-28"/>
                                      <w:kern w:val="24"/>
                                      <w:sz w:val="12"/>
                                      <w:szCs w:val="12"/>
                                    </w:rPr>
                                  </w:rPrChange>
                                </w:rPr>
                                <w:t>C</w:t>
                              </w:r>
                            </w:p>
                            <w:p w14:paraId="4AE82A91" w14:textId="77777777" w:rsidR="00F3332F" w:rsidRPr="00852876" w:rsidRDefault="00F3332F" w:rsidP="00E015AE">
                              <w:pPr>
                                <w:pStyle w:val="NormalWeb"/>
                                <w:ind w:left="14"/>
                                <w:rPr>
                                  <w:lang w:val="fr-FR"/>
                                  <w:rPrChange w:id="586" w:author="Dunn, Karen" w:date="2021-03-22T13:46:00Z">
                                    <w:rPr/>
                                  </w:rPrChange>
                                </w:rPr>
                              </w:pPr>
                              <w:r w:rsidRPr="00852876">
                                <w:rPr>
                                  <w:b/>
                                  <w:bCs/>
                                  <w:color w:val="414042"/>
                                  <w:spacing w:val="-28"/>
                                  <w:kern w:val="24"/>
                                  <w:sz w:val="12"/>
                                  <w:szCs w:val="12"/>
                                  <w:lang w:val="fr-FR"/>
                                  <w:rPrChange w:id="587"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588"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589" w:author="Dunn, Karen" w:date="2021-03-22T13:46:00Z">
                                    <w:rPr>
                                      <w:b/>
                                      <w:bCs/>
                                      <w:color w:val="414042"/>
                                      <w:spacing w:val="-6"/>
                                      <w:kern w:val="24"/>
                                      <w:sz w:val="12"/>
                                      <w:szCs w:val="12"/>
                                    </w:rPr>
                                  </w:rPrChange>
                                </w:rPr>
                                <w:t>:</w:t>
                              </w:r>
                              <w:r w:rsidRPr="00852876">
                                <w:rPr>
                                  <w:color w:val="414042"/>
                                  <w:spacing w:val="-22"/>
                                  <w:kern w:val="24"/>
                                  <w:sz w:val="12"/>
                                  <w:szCs w:val="12"/>
                                  <w:lang w:val="fr-FR"/>
                                  <w:rPrChange w:id="590" w:author="Dunn, Karen" w:date="2021-03-22T13:46:00Z">
                                    <w:rPr>
                                      <w:color w:val="414042"/>
                                      <w:spacing w:val="-22"/>
                                      <w:kern w:val="24"/>
                                      <w:sz w:val="12"/>
                                      <w:szCs w:val="12"/>
                                    </w:rPr>
                                  </w:rPrChange>
                                </w:rPr>
                                <w:t>M</w:t>
                              </w:r>
                              <w:r w:rsidRPr="00852876">
                                <w:rPr>
                                  <w:color w:val="414042"/>
                                  <w:spacing w:val="-8"/>
                                  <w:kern w:val="24"/>
                                  <w:sz w:val="12"/>
                                  <w:szCs w:val="12"/>
                                  <w:lang w:val="fr-FR"/>
                                  <w:rPrChange w:id="591"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592" w:author="Dunn, Karen" w:date="2021-03-22T13:46:00Z">
                                    <w:rPr>
                                      <w:color w:val="414042"/>
                                      <w:spacing w:val="-4"/>
                                      <w:kern w:val="24"/>
                                      <w:sz w:val="12"/>
                                      <w:szCs w:val="12"/>
                                    </w:rPr>
                                  </w:rPrChange>
                                </w:rPr>
                                <w:t>88</w:t>
                              </w:r>
                              <w:r w:rsidRPr="00852876">
                                <w:rPr>
                                  <w:color w:val="414042"/>
                                  <w:spacing w:val="-8"/>
                                  <w:kern w:val="24"/>
                                  <w:sz w:val="12"/>
                                  <w:szCs w:val="12"/>
                                  <w:lang w:val="fr-FR"/>
                                  <w:rPrChange w:id="593"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594" w:author="Dunn, Karen" w:date="2021-03-22T13:46:00Z">
                                    <w:rPr>
                                      <w:color w:val="414042"/>
                                      <w:spacing w:val="-14"/>
                                      <w:kern w:val="24"/>
                                      <w:sz w:val="12"/>
                                      <w:szCs w:val="12"/>
                                    </w:rPr>
                                  </w:rPrChange>
                                </w:rPr>
                                <w:t>-</w:t>
                              </w:r>
                              <w:r w:rsidRPr="00852876">
                                <w:rPr>
                                  <w:color w:val="414042"/>
                                  <w:spacing w:val="-11"/>
                                  <w:kern w:val="24"/>
                                  <w:sz w:val="12"/>
                                  <w:szCs w:val="12"/>
                                  <w:lang w:val="fr-FR"/>
                                  <w:rPrChange w:id="595"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596" w:author="Dunn, Karen" w:date="2021-03-22T13:46:00Z">
                                    <w:rPr>
                                      <w:color w:val="414042"/>
                                      <w:spacing w:val="-36"/>
                                      <w:kern w:val="24"/>
                                      <w:sz w:val="12"/>
                                      <w:szCs w:val="12"/>
                                    </w:rPr>
                                  </w:rPrChange>
                                </w:rPr>
                                <w:t>Y</w:t>
                              </w:r>
                              <w:r w:rsidRPr="00852876">
                                <w:rPr>
                                  <w:color w:val="414042"/>
                                  <w:spacing w:val="-11"/>
                                  <w:kern w:val="24"/>
                                  <w:sz w:val="12"/>
                                  <w:szCs w:val="12"/>
                                  <w:lang w:val="fr-FR"/>
                                  <w:rPrChange w:id="597"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598" w:author="Dunn, Karen" w:date="2021-03-22T13:46:00Z">
                                    <w:rPr>
                                      <w:color w:val="414042"/>
                                      <w:spacing w:val="-4"/>
                                      <w:kern w:val="24"/>
                                      <w:sz w:val="12"/>
                                      <w:szCs w:val="12"/>
                                    </w:rPr>
                                  </w:rPrChange>
                                </w:rPr>
                                <w:t>100</w:t>
                              </w:r>
                            </w:p>
                            <w:p w14:paraId="47B5CFB2"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56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w:t>
                              </w:r>
                            </w:p>
                          </w:txbxContent>
                        </wps:txbx>
                        <wps:bodyPr vert="horz" wrap="square" lIns="0" tIns="0" rIns="0" bIns="0" rtlCol="0">
                          <a:spAutoFit/>
                        </wps:bodyPr>
                      </wps:wsp>
                      <wps:wsp>
                        <wps:cNvPr id="127" name="object 44"/>
                        <wps:cNvSpPr txBox="1"/>
                        <wps:spPr>
                          <a:xfrm>
                            <a:off x="7961372" y="2398153"/>
                            <a:ext cx="759460" cy="262890"/>
                          </a:xfrm>
                          <a:prstGeom prst="rect">
                            <a:avLst/>
                          </a:prstGeom>
                        </wps:spPr>
                        <wps:txbx>
                          <w:txbxContent>
                            <w:p w14:paraId="506DCA77" w14:textId="77777777" w:rsidR="00F3332F" w:rsidRDefault="00F3332F"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30"/>
                                  <w:kern w:val="24"/>
                                  <w:sz w:val="12"/>
                                  <w:szCs w:val="12"/>
                                </w:rPr>
                                <w:t>C</w:t>
                              </w:r>
                              <w:r>
                                <w:rPr>
                                  <w:b/>
                                  <w:bCs/>
                                  <w:color w:val="414042"/>
                                  <w:spacing w:val="-26"/>
                                  <w:kern w:val="24"/>
                                  <w:sz w:val="12"/>
                                  <w:szCs w:val="12"/>
                                </w:rPr>
                                <w:t>OOL</w:t>
                              </w:r>
                              <w:r>
                                <w:rPr>
                                  <w:b/>
                                  <w:bCs/>
                                  <w:color w:val="414042"/>
                                  <w:spacing w:val="-10"/>
                                  <w:kern w:val="24"/>
                                  <w:sz w:val="12"/>
                                  <w:szCs w:val="12"/>
                                </w:rPr>
                                <w:t xml:space="preserve"> </w:t>
                              </w:r>
                              <w:r>
                                <w:rPr>
                                  <w:b/>
                                  <w:bCs/>
                                  <w:color w:val="414042"/>
                                  <w:spacing w:val="-27"/>
                                  <w:kern w:val="24"/>
                                  <w:sz w:val="12"/>
                                  <w:szCs w:val="12"/>
                                </w:rPr>
                                <w:t>GR</w:t>
                              </w:r>
                              <w:r>
                                <w:rPr>
                                  <w:b/>
                                  <w:bCs/>
                                  <w:color w:val="414042"/>
                                  <w:spacing w:val="-30"/>
                                  <w:kern w:val="24"/>
                                  <w:sz w:val="12"/>
                                  <w:szCs w:val="12"/>
                                </w:rPr>
                                <w:t>A</w:t>
                              </w:r>
                              <w:r>
                                <w:rPr>
                                  <w:b/>
                                  <w:bCs/>
                                  <w:color w:val="414042"/>
                                  <w:spacing w:val="-32"/>
                                  <w:kern w:val="24"/>
                                  <w:sz w:val="12"/>
                                  <w:szCs w:val="12"/>
                                </w:rPr>
                                <w:t>Y</w:t>
                              </w:r>
                              <w:r>
                                <w:rPr>
                                  <w:b/>
                                  <w:bCs/>
                                  <w:color w:val="414042"/>
                                  <w:spacing w:val="-10"/>
                                  <w:kern w:val="24"/>
                                  <w:sz w:val="12"/>
                                  <w:szCs w:val="12"/>
                                </w:rPr>
                                <w:t xml:space="preserve"> </w:t>
                              </w:r>
                              <w:r>
                                <w:rPr>
                                  <w:b/>
                                  <w:bCs/>
                                  <w:color w:val="414042"/>
                                  <w:kern w:val="24"/>
                                  <w:sz w:val="12"/>
                                  <w:szCs w:val="12"/>
                                </w:rPr>
                                <w:t>11</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100</w:t>
                              </w:r>
                            </w:p>
                            <w:p w14:paraId="1EFD09BB"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86</w:t>
                              </w:r>
                            </w:p>
                          </w:txbxContent>
                        </wps:txbx>
                        <wps:bodyPr vert="horz" wrap="square" lIns="0" tIns="0" rIns="0" bIns="0" rtlCol="0">
                          <a:spAutoFit/>
                        </wps:bodyPr>
                      </wps:wsp>
                      <wps:wsp>
                        <wps:cNvPr id="128" name="object 45"/>
                        <wps:cNvSpPr/>
                        <wps:spPr>
                          <a:xfrm>
                            <a:off x="4307136" y="2089972"/>
                            <a:ext cx="1062961" cy="280999"/>
                          </a:xfrm>
                          <a:custGeom>
                            <a:avLst/>
                            <a:gdLst/>
                            <a:ahLst/>
                            <a:cxnLst/>
                            <a:rect l="l" t="t" r="r" b="b"/>
                            <a:pathLst>
                              <a:path w="1172210" h="309879">
                                <a:moveTo>
                                  <a:pt x="1171676" y="309333"/>
                                </a:moveTo>
                                <a:lnTo>
                                  <a:pt x="0" y="309333"/>
                                </a:lnTo>
                                <a:lnTo>
                                  <a:pt x="0" y="0"/>
                                </a:lnTo>
                                <a:lnTo>
                                  <a:pt x="1171676" y="0"/>
                                </a:lnTo>
                                <a:lnTo>
                                  <a:pt x="1171676" y="309333"/>
                                </a:lnTo>
                                <a:close/>
                              </a:path>
                            </a:pathLst>
                          </a:custGeom>
                          <a:solidFill>
                            <a:srgbClr val="9256A3"/>
                          </a:solidFill>
                        </wps:spPr>
                        <wps:bodyPr wrap="square" lIns="0" tIns="0" rIns="0" bIns="0" rtlCol="0"/>
                      </wps:wsp>
                      <wps:wsp>
                        <wps:cNvPr id="129" name="object 46"/>
                        <wps:cNvSpPr/>
                        <wps:spPr>
                          <a:xfrm>
                            <a:off x="5533077" y="2089972"/>
                            <a:ext cx="1062961" cy="280999"/>
                          </a:xfrm>
                          <a:custGeom>
                            <a:avLst/>
                            <a:gdLst/>
                            <a:ahLst/>
                            <a:cxnLst/>
                            <a:rect l="l" t="t" r="r" b="b"/>
                            <a:pathLst>
                              <a:path w="1172209" h="309879">
                                <a:moveTo>
                                  <a:pt x="1171676" y="309333"/>
                                </a:moveTo>
                                <a:lnTo>
                                  <a:pt x="0" y="309333"/>
                                </a:lnTo>
                                <a:lnTo>
                                  <a:pt x="0" y="0"/>
                                </a:lnTo>
                                <a:lnTo>
                                  <a:pt x="1171676" y="0"/>
                                </a:lnTo>
                                <a:lnTo>
                                  <a:pt x="1171676" y="309333"/>
                                </a:lnTo>
                                <a:close/>
                              </a:path>
                            </a:pathLst>
                          </a:custGeom>
                          <a:solidFill>
                            <a:srgbClr val="50B848"/>
                          </a:solidFill>
                        </wps:spPr>
                        <wps:bodyPr wrap="square" lIns="0" tIns="0" rIns="0" bIns="0" rtlCol="0"/>
                      </wps:wsp>
                      <wps:wsp>
                        <wps:cNvPr id="130" name="object 47"/>
                        <wps:cNvSpPr/>
                        <wps:spPr>
                          <a:xfrm>
                            <a:off x="6752027" y="2089972"/>
                            <a:ext cx="1062961" cy="280999"/>
                          </a:xfrm>
                          <a:custGeom>
                            <a:avLst/>
                            <a:gdLst/>
                            <a:ahLst/>
                            <a:cxnLst/>
                            <a:rect l="l" t="t" r="r" b="b"/>
                            <a:pathLst>
                              <a:path w="1172209" h="309879">
                                <a:moveTo>
                                  <a:pt x="1171676" y="309333"/>
                                </a:moveTo>
                                <a:lnTo>
                                  <a:pt x="0" y="309333"/>
                                </a:lnTo>
                                <a:lnTo>
                                  <a:pt x="0" y="0"/>
                                </a:lnTo>
                                <a:lnTo>
                                  <a:pt x="1171676" y="0"/>
                                </a:lnTo>
                                <a:lnTo>
                                  <a:pt x="1171676" y="309333"/>
                                </a:lnTo>
                                <a:close/>
                              </a:path>
                            </a:pathLst>
                          </a:custGeom>
                          <a:solidFill>
                            <a:srgbClr val="EF4623"/>
                          </a:solidFill>
                        </wps:spPr>
                        <wps:bodyPr wrap="square" lIns="0" tIns="0" rIns="0" bIns="0" rtlCol="0"/>
                      </wps:wsp>
                      <wps:wsp>
                        <wps:cNvPr id="131" name="object 48"/>
                        <wps:cNvSpPr/>
                        <wps:spPr>
                          <a:xfrm>
                            <a:off x="7966302" y="2089962"/>
                            <a:ext cx="1062961" cy="280999"/>
                          </a:xfrm>
                          <a:custGeom>
                            <a:avLst/>
                            <a:gdLst/>
                            <a:ahLst/>
                            <a:cxnLst/>
                            <a:rect l="l" t="t" r="r" b="b"/>
                            <a:pathLst>
                              <a:path w="1172209" h="309879">
                                <a:moveTo>
                                  <a:pt x="0" y="309333"/>
                                </a:moveTo>
                                <a:lnTo>
                                  <a:pt x="1171676" y="309333"/>
                                </a:lnTo>
                                <a:lnTo>
                                  <a:pt x="1171676" y="0"/>
                                </a:lnTo>
                                <a:lnTo>
                                  <a:pt x="0" y="0"/>
                                </a:lnTo>
                                <a:lnTo>
                                  <a:pt x="0" y="309333"/>
                                </a:lnTo>
                                <a:close/>
                              </a:path>
                            </a:pathLst>
                          </a:custGeom>
                          <a:solidFill>
                            <a:srgbClr val="58595B"/>
                          </a:solidFill>
                        </wps:spPr>
                        <wps:bodyPr wrap="square" lIns="0" tIns="0" rIns="0" bIns="0" rtlCol="0"/>
                      </wps:wsp>
                      <wps:wsp>
                        <wps:cNvPr id="132" name="object 49"/>
                        <wps:cNvSpPr/>
                        <wps:spPr>
                          <a:xfrm>
                            <a:off x="4307136" y="2814122"/>
                            <a:ext cx="1062961" cy="156623"/>
                          </a:xfrm>
                          <a:custGeom>
                            <a:avLst/>
                            <a:gdLst/>
                            <a:ahLst/>
                            <a:cxnLst/>
                            <a:rect l="l" t="t" r="r" b="b"/>
                            <a:pathLst>
                              <a:path w="1172210" h="172720">
                                <a:moveTo>
                                  <a:pt x="1171676" y="172719"/>
                                </a:moveTo>
                                <a:lnTo>
                                  <a:pt x="0" y="172719"/>
                                </a:lnTo>
                                <a:lnTo>
                                  <a:pt x="0" y="0"/>
                                </a:lnTo>
                                <a:lnTo>
                                  <a:pt x="1171676" y="0"/>
                                </a:lnTo>
                                <a:lnTo>
                                  <a:pt x="1171676" y="172719"/>
                                </a:lnTo>
                                <a:close/>
                              </a:path>
                            </a:pathLst>
                          </a:custGeom>
                          <a:solidFill>
                            <a:srgbClr val="BEA0CB"/>
                          </a:solidFill>
                        </wps:spPr>
                        <wps:bodyPr wrap="square" lIns="0" tIns="0" rIns="0" bIns="0" rtlCol="0"/>
                      </wps:wsp>
                      <wps:wsp>
                        <wps:cNvPr id="133" name="object 50"/>
                        <wps:cNvSpPr/>
                        <wps:spPr>
                          <a:xfrm>
                            <a:off x="5533077" y="2814122"/>
                            <a:ext cx="1062961" cy="156623"/>
                          </a:xfrm>
                          <a:custGeom>
                            <a:avLst/>
                            <a:gdLst/>
                            <a:ahLst/>
                            <a:cxnLst/>
                            <a:rect l="l" t="t" r="r" b="b"/>
                            <a:pathLst>
                              <a:path w="1172209" h="172720">
                                <a:moveTo>
                                  <a:pt x="1171676" y="172719"/>
                                </a:moveTo>
                                <a:lnTo>
                                  <a:pt x="0" y="172719"/>
                                </a:lnTo>
                                <a:lnTo>
                                  <a:pt x="0" y="0"/>
                                </a:lnTo>
                                <a:lnTo>
                                  <a:pt x="1171676" y="0"/>
                                </a:lnTo>
                                <a:lnTo>
                                  <a:pt x="1171676" y="172719"/>
                                </a:lnTo>
                                <a:close/>
                              </a:path>
                            </a:pathLst>
                          </a:custGeom>
                          <a:solidFill>
                            <a:srgbClr val="AAD69C"/>
                          </a:solidFill>
                        </wps:spPr>
                        <wps:bodyPr wrap="square" lIns="0" tIns="0" rIns="0" bIns="0" rtlCol="0"/>
                      </wps:wsp>
                      <wps:wsp>
                        <wps:cNvPr id="134" name="object 51"/>
                        <wps:cNvSpPr/>
                        <wps:spPr>
                          <a:xfrm>
                            <a:off x="6752027" y="2814122"/>
                            <a:ext cx="1062961" cy="156623"/>
                          </a:xfrm>
                          <a:custGeom>
                            <a:avLst/>
                            <a:gdLst/>
                            <a:ahLst/>
                            <a:cxnLst/>
                            <a:rect l="l" t="t" r="r" b="b"/>
                            <a:pathLst>
                              <a:path w="1172209" h="172720">
                                <a:moveTo>
                                  <a:pt x="1171676" y="172719"/>
                                </a:moveTo>
                                <a:lnTo>
                                  <a:pt x="0" y="172719"/>
                                </a:lnTo>
                                <a:lnTo>
                                  <a:pt x="0" y="0"/>
                                </a:lnTo>
                                <a:lnTo>
                                  <a:pt x="1171676" y="0"/>
                                </a:lnTo>
                                <a:lnTo>
                                  <a:pt x="1171676" y="172719"/>
                                </a:lnTo>
                                <a:close/>
                              </a:path>
                            </a:pathLst>
                          </a:custGeom>
                          <a:solidFill>
                            <a:srgbClr val="F8A27D"/>
                          </a:solidFill>
                        </wps:spPr>
                        <wps:bodyPr wrap="square" lIns="0" tIns="0" rIns="0" bIns="0" rtlCol="0"/>
                      </wps:wsp>
                      <wps:wsp>
                        <wps:cNvPr id="135" name="object 52"/>
                        <wps:cNvSpPr/>
                        <wps:spPr>
                          <a:xfrm>
                            <a:off x="7966302" y="2814111"/>
                            <a:ext cx="1062961" cy="156623"/>
                          </a:xfrm>
                          <a:custGeom>
                            <a:avLst/>
                            <a:gdLst/>
                            <a:ahLst/>
                            <a:cxnLst/>
                            <a:rect l="l" t="t" r="r" b="b"/>
                            <a:pathLst>
                              <a:path w="1172209" h="172720">
                                <a:moveTo>
                                  <a:pt x="0" y="172732"/>
                                </a:moveTo>
                                <a:lnTo>
                                  <a:pt x="1171676" y="172732"/>
                                </a:lnTo>
                                <a:lnTo>
                                  <a:pt x="1171676" y="0"/>
                                </a:lnTo>
                                <a:lnTo>
                                  <a:pt x="0" y="0"/>
                                </a:lnTo>
                                <a:lnTo>
                                  <a:pt x="0" y="172732"/>
                                </a:lnTo>
                                <a:close/>
                              </a:path>
                            </a:pathLst>
                          </a:custGeom>
                          <a:solidFill>
                            <a:srgbClr val="939598"/>
                          </a:solidFill>
                        </wps:spPr>
                        <wps:bodyPr wrap="square" lIns="0" tIns="0" rIns="0" bIns="0" rtlCol="0"/>
                      </wps:wsp>
                      <wps:wsp>
                        <wps:cNvPr id="136" name="object 53"/>
                        <wps:cNvSpPr txBox="1"/>
                        <wps:spPr>
                          <a:xfrm>
                            <a:off x="4298885" y="3507343"/>
                            <a:ext cx="762635" cy="262890"/>
                          </a:xfrm>
                          <a:prstGeom prst="rect">
                            <a:avLst/>
                          </a:prstGeom>
                        </wps:spPr>
                        <wps:txbx>
                          <w:txbxContent>
                            <w:p w14:paraId="5F9AB4B8"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288</w:t>
                              </w:r>
                            </w:p>
                          </w:txbxContent>
                        </wps:txbx>
                        <wps:bodyPr vert="horz" wrap="square" lIns="0" tIns="0" rIns="0" bIns="0" rtlCol="0">
                          <a:spAutoFit/>
                        </wps:bodyPr>
                      </wps:wsp>
                      <wps:wsp>
                        <wps:cNvPr id="137" name="object 54"/>
                        <wps:cNvSpPr txBox="1"/>
                        <wps:spPr>
                          <a:xfrm>
                            <a:off x="5515966" y="3507343"/>
                            <a:ext cx="762635" cy="262890"/>
                          </a:xfrm>
                          <a:prstGeom prst="rect">
                            <a:avLst/>
                          </a:prstGeom>
                        </wps:spPr>
                        <wps:txbx>
                          <w:txbxContent>
                            <w:p w14:paraId="107DEA1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217</w:t>
                              </w:r>
                            </w:p>
                          </w:txbxContent>
                        </wps:txbx>
                        <wps:bodyPr vert="horz" wrap="square" lIns="0" tIns="0" rIns="0" bIns="0" rtlCol="0">
                          <a:spAutoFit/>
                        </wps:bodyPr>
                      </wps:wsp>
                      <wps:wsp>
                        <wps:cNvPr id="138" name="object 55"/>
                        <wps:cNvSpPr txBox="1"/>
                        <wps:spPr>
                          <a:xfrm>
                            <a:off x="6740918" y="3507343"/>
                            <a:ext cx="762635" cy="262890"/>
                          </a:xfrm>
                          <a:prstGeom prst="rect">
                            <a:avLst/>
                          </a:prstGeom>
                        </wps:spPr>
                        <wps:txbx>
                          <w:txbxContent>
                            <w:p w14:paraId="6C1D1411"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224-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39" name="object 56"/>
                        <wps:cNvSpPr txBox="1"/>
                        <wps:spPr>
                          <a:xfrm>
                            <a:off x="7955376" y="3507343"/>
                            <a:ext cx="763270" cy="262890"/>
                          </a:xfrm>
                          <a:prstGeom prst="rect">
                            <a:avLst/>
                          </a:prstGeom>
                        </wps:spPr>
                        <wps:txbx>
                          <w:txbxContent>
                            <w:p w14:paraId="03B1FB8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218</w:t>
                              </w:r>
                            </w:p>
                          </w:txbxContent>
                        </wps:txbx>
                        <wps:bodyPr vert="horz" wrap="square" lIns="0" tIns="0" rIns="0" bIns="0" rtlCol="0">
                          <a:spAutoFit/>
                        </wps:bodyPr>
                      </wps:wsp>
                      <wps:wsp>
                        <wps:cNvPr id="140" name="object 57"/>
                        <wps:cNvSpPr/>
                        <wps:spPr>
                          <a:xfrm>
                            <a:off x="4307136" y="3322812"/>
                            <a:ext cx="1062961" cy="156623"/>
                          </a:xfrm>
                          <a:custGeom>
                            <a:avLst/>
                            <a:gdLst/>
                            <a:ahLst/>
                            <a:cxnLst/>
                            <a:rect l="l" t="t" r="r" b="b"/>
                            <a:pathLst>
                              <a:path w="1172210" h="172720">
                                <a:moveTo>
                                  <a:pt x="1171676" y="172694"/>
                                </a:moveTo>
                                <a:lnTo>
                                  <a:pt x="0" y="172694"/>
                                </a:lnTo>
                                <a:lnTo>
                                  <a:pt x="0" y="0"/>
                                </a:lnTo>
                                <a:lnTo>
                                  <a:pt x="1171676" y="0"/>
                                </a:lnTo>
                                <a:lnTo>
                                  <a:pt x="1171676" y="172694"/>
                                </a:lnTo>
                                <a:close/>
                              </a:path>
                            </a:pathLst>
                          </a:custGeom>
                          <a:solidFill>
                            <a:srgbClr val="E1D4E9"/>
                          </a:solidFill>
                        </wps:spPr>
                        <wps:bodyPr wrap="square" lIns="0" tIns="0" rIns="0" bIns="0" rtlCol="0"/>
                      </wps:wsp>
                      <wps:wsp>
                        <wps:cNvPr id="141" name="object 58"/>
                        <wps:cNvSpPr/>
                        <wps:spPr>
                          <a:xfrm>
                            <a:off x="5533077" y="3322812"/>
                            <a:ext cx="1062961" cy="156623"/>
                          </a:xfrm>
                          <a:custGeom>
                            <a:avLst/>
                            <a:gdLst/>
                            <a:ahLst/>
                            <a:cxnLst/>
                            <a:rect l="l" t="t" r="r" b="b"/>
                            <a:pathLst>
                              <a:path w="1172209" h="172720">
                                <a:moveTo>
                                  <a:pt x="1171676" y="172694"/>
                                </a:moveTo>
                                <a:lnTo>
                                  <a:pt x="0" y="172694"/>
                                </a:lnTo>
                                <a:lnTo>
                                  <a:pt x="0" y="0"/>
                                </a:lnTo>
                                <a:lnTo>
                                  <a:pt x="1171676" y="0"/>
                                </a:lnTo>
                                <a:lnTo>
                                  <a:pt x="1171676" y="172694"/>
                                </a:lnTo>
                                <a:close/>
                              </a:path>
                            </a:pathLst>
                          </a:custGeom>
                          <a:solidFill>
                            <a:srgbClr val="D8ECD4"/>
                          </a:solidFill>
                        </wps:spPr>
                        <wps:bodyPr wrap="square" lIns="0" tIns="0" rIns="0" bIns="0" rtlCol="0"/>
                      </wps:wsp>
                      <wps:wsp>
                        <wps:cNvPr id="142" name="object 59"/>
                        <wps:cNvSpPr/>
                        <wps:spPr>
                          <a:xfrm>
                            <a:off x="6752027" y="3322812"/>
                            <a:ext cx="1062961" cy="156623"/>
                          </a:xfrm>
                          <a:custGeom>
                            <a:avLst/>
                            <a:gdLst/>
                            <a:ahLst/>
                            <a:cxnLst/>
                            <a:rect l="l" t="t" r="r" b="b"/>
                            <a:pathLst>
                              <a:path w="1172209" h="172720">
                                <a:moveTo>
                                  <a:pt x="1171676" y="172694"/>
                                </a:moveTo>
                                <a:lnTo>
                                  <a:pt x="0" y="172694"/>
                                </a:lnTo>
                                <a:lnTo>
                                  <a:pt x="0" y="0"/>
                                </a:lnTo>
                                <a:lnTo>
                                  <a:pt x="1171676" y="0"/>
                                </a:lnTo>
                                <a:lnTo>
                                  <a:pt x="1171676" y="172694"/>
                                </a:lnTo>
                                <a:close/>
                              </a:path>
                            </a:pathLst>
                          </a:custGeom>
                          <a:solidFill>
                            <a:srgbClr val="FDD7C3"/>
                          </a:solidFill>
                        </wps:spPr>
                        <wps:bodyPr wrap="square" lIns="0" tIns="0" rIns="0" bIns="0" rtlCol="0"/>
                      </wps:wsp>
                      <wps:wsp>
                        <wps:cNvPr id="143" name="object 60"/>
                        <wps:cNvSpPr/>
                        <wps:spPr>
                          <a:xfrm>
                            <a:off x="7966302" y="3322812"/>
                            <a:ext cx="1062961" cy="156623"/>
                          </a:xfrm>
                          <a:custGeom>
                            <a:avLst/>
                            <a:gdLst/>
                            <a:ahLst/>
                            <a:cxnLst/>
                            <a:rect l="l" t="t" r="r" b="b"/>
                            <a:pathLst>
                              <a:path w="1172209" h="172720">
                                <a:moveTo>
                                  <a:pt x="0" y="172694"/>
                                </a:moveTo>
                                <a:lnTo>
                                  <a:pt x="1171676" y="172694"/>
                                </a:lnTo>
                                <a:lnTo>
                                  <a:pt x="1171676" y="0"/>
                                </a:lnTo>
                                <a:lnTo>
                                  <a:pt x="0" y="0"/>
                                </a:lnTo>
                                <a:lnTo>
                                  <a:pt x="0" y="172694"/>
                                </a:lnTo>
                                <a:close/>
                              </a:path>
                            </a:pathLst>
                          </a:custGeom>
                          <a:solidFill>
                            <a:srgbClr val="D1D3D4"/>
                          </a:solidFill>
                        </wps:spPr>
                        <wps:bodyPr wrap="square" lIns="0" tIns="0" rIns="0" bIns="0" rtlCol="0"/>
                      </wps:wsp>
                      <wps:wsp>
                        <wps:cNvPr id="144" name="object 61"/>
                        <wps:cNvSpPr txBox="1"/>
                        <wps:spPr>
                          <a:xfrm>
                            <a:off x="7955355" y="4009691"/>
                            <a:ext cx="763270" cy="262890"/>
                          </a:xfrm>
                          <a:prstGeom prst="rect">
                            <a:avLst/>
                          </a:prstGeom>
                        </wps:spPr>
                        <wps:txbx>
                          <w:txbxContent>
                            <w:p w14:paraId="0201656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10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45" name="object 62"/>
                        <wps:cNvSpPr/>
                        <wps:spPr>
                          <a:xfrm>
                            <a:off x="7966302" y="3825225"/>
                            <a:ext cx="1062961" cy="156623"/>
                          </a:xfrm>
                          <a:custGeom>
                            <a:avLst/>
                            <a:gdLst/>
                            <a:ahLst/>
                            <a:cxnLst/>
                            <a:rect l="l" t="t" r="r" b="b"/>
                            <a:pathLst>
                              <a:path w="1172209" h="172720">
                                <a:moveTo>
                                  <a:pt x="0" y="172694"/>
                                </a:moveTo>
                                <a:lnTo>
                                  <a:pt x="1171676" y="172694"/>
                                </a:lnTo>
                                <a:lnTo>
                                  <a:pt x="1171676" y="0"/>
                                </a:lnTo>
                                <a:lnTo>
                                  <a:pt x="0" y="0"/>
                                </a:lnTo>
                                <a:lnTo>
                                  <a:pt x="0" y="172694"/>
                                </a:lnTo>
                                <a:close/>
                              </a:path>
                            </a:pathLst>
                          </a:custGeom>
                          <a:solidFill>
                            <a:srgbClr val="E6E7E8"/>
                          </a:solidFill>
                        </wps:spPr>
                        <wps:bodyPr wrap="square" lIns="0" tIns="0" rIns="0" bIns="0" rtlCol="0"/>
                      </wps:wsp>
                      <wps:wsp>
                        <wps:cNvPr id="146" name="Text Box 146"/>
                        <wps:cNvSpPr txBox="1"/>
                        <wps:spPr>
                          <a:xfrm>
                            <a:off x="7970977" y="17448"/>
                            <a:ext cx="1057801" cy="261610"/>
                          </a:xfrm>
                          <a:prstGeom prst="rect">
                            <a:avLst/>
                          </a:prstGeom>
                          <a:noFill/>
                        </wps:spPr>
                        <wps:txbx>
                          <w:txbxContent>
                            <w:p w14:paraId="475C7E27" w14:textId="77777777" w:rsidR="00F3332F" w:rsidRDefault="00F3332F" w:rsidP="00E015AE">
                              <w:pPr>
                                <w:pStyle w:val="NormalWeb"/>
                                <w:jc w:val="center"/>
                                <w:rPr>
                                  <w:sz w:val="24"/>
                                </w:rPr>
                              </w:pPr>
                              <w:r>
                                <w:rPr>
                                  <w:rFonts w:asciiTheme="minorHAnsi" w:hAnsi="Calibri" w:cstheme="minorBidi"/>
                                  <w:color w:val="000000" w:themeColor="text1"/>
                                  <w:kern w:val="24"/>
                                  <w:szCs w:val="22"/>
                                  <w:lang w:val="en-US"/>
                                </w:rPr>
                                <w:t>Guideline</w:t>
                              </w:r>
                            </w:p>
                          </w:txbxContent>
                        </wps:txbx>
                        <wps:bodyPr wrap="square" rtlCol="0">
                          <a:spAutoFit/>
                        </wps:bodyPr>
                      </wps:wsp>
                      <wps:wsp>
                        <wps:cNvPr id="147" name="Text Box 147"/>
                        <wps:cNvSpPr txBox="1"/>
                        <wps:spPr>
                          <a:xfrm>
                            <a:off x="4237404" y="18396"/>
                            <a:ext cx="1300819" cy="261610"/>
                          </a:xfrm>
                          <a:prstGeom prst="rect">
                            <a:avLst/>
                          </a:prstGeom>
                          <a:noFill/>
                        </wps:spPr>
                        <wps:txbx>
                          <w:txbxContent>
                            <w:p w14:paraId="09E29AA6" w14:textId="77777777" w:rsidR="00F3332F" w:rsidRDefault="00F3332F" w:rsidP="00E015AE">
                              <w:pPr>
                                <w:pStyle w:val="NormalWeb"/>
                                <w:rPr>
                                  <w:sz w:val="24"/>
                                </w:rPr>
                              </w:pPr>
                              <w:r>
                                <w:rPr>
                                  <w:rFonts w:asciiTheme="minorHAnsi" w:hAnsi="Calibri" w:cstheme="minorBidi"/>
                                  <w:color w:val="000000" w:themeColor="text1"/>
                                  <w:kern w:val="24"/>
                                  <w:szCs w:val="22"/>
                                  <w:lang w:val="en-US"/>
                                </w:rPr>
                                <w:t>Recommendation</w:t>
                              </w:r>
                            </w:p>
                          </w:txbxContent>
                        </wps:txbx>
                        <wps:bodyPr wrap="square" rtlCol="0">
                          <a:spAutoFit/>
                        </wps:bodyPr>
                      </wps:wsp>
                      <wps:wsp>
                        <wps:cNvPr id="148" name="Text Box 148"/>
                        <wps:cNvSpPr txBox="1"/>
                        <wps:spPr>
                          <a:xfrm>
                            <a:off x="5534816" y="17463"/>
                            <a:ext cx="1061222" cy="261610"/>
                          </a:xfrm>
                          <a:prstGeom prst="rect">
                            <a:avLst/>
                          </a:prstGeom>
                          <a:noFill/>
                        </wps:spPr>
                        <wps:txbx>
                          <w:txbxContent>
                            <w:p w14:paraId="011A9181" w14:textId="77777777" w:rsidR="00F3332F" w:rsidRDefault="00F3332F" w:rsidP="00E015AE">
                              <w:pPr>
                                <w:pStyle w:val="NormalWeb"/>
                                <w:jc w:val="center"/>
                                <w:rPr>
                                  <w:sz w:val="24"/>
                                </w:rPr>
                              </w:pPr>
                              <w:r>
                                <w:rPr>
                                  <w:rFonts w:asciiTheme="minorHAnsi" w:hAnsi="Calibri" w:cstheme="minorBidi"/>
                                  <w:color w:val="000000" w:themeColor="text1"/>
                                  <w:kern w:val="24"/>
                                  <w:szCs w:val="22"/>
                                  <w:lang w:val="en-US"/>
                                </w:rPr>
                                <w:t>Model Course</w:t>
                              </w:r>
                            </w:p>
                          </w:txbxContent>
                        </wps:txbx>
                        <wps:bodyPr wrap="square" rtlCol="0">
                          <a:spAutoFit/>
                        </wps:bodyPr>
                      </wps:wsp>
                      <wps:wsp>
                        <wps:cNvPr id="149" name="object 65"/>
                        <wps:cNvSpPr txBox="1"/>
                        <wps:spPr>
                          <a:xfrm>
                            <a:off x="2651587" y="7498"/>
                            <a:ext cx="1548294" cy="123111"/>
                          </a:xfrm>
                          <a:prstGeom prst="rect">
                            <a:avLst/>
                          </a:prstGeom>
                        </wps:spPr>
                        <wps:txbx>
                          <w:txbxContent>
                            <w:p w14:paraId="5FD2E7EB" w14:textId="77777777" w:rsidR="00F3332F" w:rsidRDefault="00F3332F" w:rsidP="00E015AE">
                              <w:pPr>
                                <w:pStyle w:val="NormalWeb"/>
                                <w:ind w:left="144"/>
                                <w:rPr>
                                  <w:sz w:val="24"/>
                                </w:rPr>
                              </w:pPr>
                              <w:r>
                                <w:rPr>
                                  <w:rFonts w:asciiTheme="minorHAnsi" w:hAnsi="Calibri"/>
                                  <w:color w:val="005D90"/>
                                  <w:spacing w:val="44"/>
                                  <w:kern w:val="24"/>
                                  <w:sz w:val="16"/>
                                  <w:szCs w:val="16"/>
                                </w:rPr>
                                <w:t>PRIMARY COLOURS</w:t>
                              </w:r>
                            </w:p>
                          </w:txbxContent>
                        </wps:txbx>
                        <wps:bodyPr vert="horz" wrap="square" lIns="0" tIns="0" rIns="0" bIns="0" rtlCol="0">
                          <a:spAutoFit/>
                        </wps:bodyPr>
                      </wps:wsp>
                      <wps:wsp>
                        <wps:cNvPr id="150" name="object 65"/>
                        <wps:cNvSpPr txBox="1"/>
                        <wps:spPr>
                          <a:xfrm>
                            <a:off x="2750685" y="2086179"/>
                            <a:ext cx="1548294" cy="123111"/>
                          </a:xfrm>
                          <a:prstGeom prst="rect">
                            <a:avLst/>
                          </a:prstGeom>
                        </wps:spPr>
                        <wps:txbx>
                          <w:txbxContent>
                            <w:p w14:paraId="67F43822" w14:textId="77777777" w:rsidR="00F3332F" w:rsidRDefault="00F3332F" w:rsidP="00E015AE">
                              <w:pPr>
                                <w:pStyle w:val="NormalWeb"/>
                                <w:ind w:left="144"/>
                                <w:rPr>
                                  <w:sz w:val="24"/>
                                </w:rPr>
                              </w:pPr>
                              <w:r>
                                <w:rPr>
                                  <w:rFonts w:asciiTheme="minorHAnsi" w:hAnsi="Calibri"/>
                                  <w:color w:val="005D90"/>
                                  <w:spacing w:val="44"/>
                                  <w:kern w:val="24"/>
                                  <w:sz w:val="16"/>
                                  <w:szCs w:val="16"/>
                                </w:rPr>
                                <w:t>SECONDARY COLOURS</w:t>
                              </w:r>
                            </w:p>
                          </w:txbxContent>
                        </wps:txbx>
                        <wps:bodyPr vert="horz" wrap="square" lIns="0" tIns="0" rIns="0" bIns="0" rtlCol="0">
                          <a:spAutoFit/>
                        </wps:bodyPr>
                      </wps:wsp>
                    </wpg:wgp>
                  </a:graphicData>
                </a:graphic>
              </wp:inline>
            </w:drawing>
          </mc:Choice>
          <mc:Fallback>
            <w:pict>
              <v:group w14:anchorId="0D53588D" id="Group 1" o:spid="_x0000_s1026" style="width:710.95pt;height:336.4pt;mso-position-horizontal-relative:char;mso-position-vertical-relative:line" coordsize="90292,4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">
                <v:shapetype id="_x0000_t202" coordsize="21600,21600" o:spt="202" path="m,l,21600r21600,l21600,xe">
                  <v:stroke joinstyle="miter"/>
                  <v:path gradientshapeok="t" o:connecttype="rect"/>
                </v:shapetype>
                <v:shape id="object 4" o:spid="_x0000_s1027" type="#_x0000_t202" style="position:absolute;width:24955;height:30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" fillcolor="#e6e7e8" stroked="f">
                  <v:textbox style="mso-fit-shape-to-text:t" inset="0,0,0,0">
                    <w:txbxContent>
                      <w:p w14:paraId="1B0C08C7" w14:textId="77777777" w:rsidR="00F3332F" w:rsidRDefault="00F3332F" w:rsidP="00E015AE">
                        <w:pPr>
                          <w:pStyle w:val="NormalWeb"/>
                          <w:ind w:left="144" w:right="374"/>
                          <w:rPr>
                            <w:color w:val="414042"/>
                            <w:spacing w:val="13"/>
                            <w:kern w:val="24"/>
                            <w:sz w:val="15"/>
                            <w:szCs w:val="15"/>
                          </w:rPr>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9"/>
                            <w:kern w:val="24"/>
                            <w:sz w:val="15"/>
                            <w:szCs w:val="15"/>
                          </w:rPr>
                          <w:t>IALA</w:t>
                        </w:r>
                        <w:r>
                          <w:rPr>
                            <w:color w:val="414042"/>
                            <w:spacing w:val="-3"/>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9"/>
                            <w:kern w:val="24"/>
                            <w:sz w:val="15"/>
                            <w:szCs w:val="15"/>
                          </w:rPr>
                          <w:t>divided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1"/>
                            <w:kern w:val="24"/>
                            <w:sz w:val="15"/>
                            <w:szCs w:val="15"/>
                          </w:rPr>
                          <w:t>3</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0"/>
                            <w:kern w:val="24"/>
                            <w:sz w:val="15"/>
                            <w:szCs w:val="15"/>
                          </w:rPr>
                          <w:t>tes</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di</w:t>
                        </w:r>
                        <w:r>
                          <w:rPr>
                            <w:color w:val="414042"/>
                            <w:kern w:val="24"/>
                            <w:sz w:val="15"/>
                            <w:szCs w:val="15"/>
                          </w:rPr>
                          <w:t>f</w:t>
                        </w:r>
                        <w:r>
                          <w:rPr>
                            <w:color w:val="414042"/>
                            <w:spacing w:val="5"/>
                            <w:kern w:val="24"/>
                            <w:sz w:val="15"/>
                            <w:szCs w:val="15"/>
                          </w:rPr>
                          <w:t>fe</w:t>
                        </w:r>
                        <w:r>
                          <w:rPr>
                            <w:color w:val="414042"/>
                            <w:spacing w:val="2"/>
                            <w:kern w:val="24"/>
                            <w:sz w:val="15"/>
                            <w:szCs w:val="15"/>
                          </w:rPr>
                          <w:t>r</w:t>
                        </w:r>
                        <w:r>
                          <w:rPr>
                            <w:color w:val="414042"/>
                            <w:spacing w:val="12"/>
                            <w:kern w:val="24"/>
                            <w:sz w:val="15"/>
                            <w:szCs w:val="15"/>
                          </w:rPr>
                          <w:t>ent</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7"/>
                            <w:kern w:val="24"/>
                            <w:sz w:val="15"/>
                            <w:szCs w:val="15"/>
                          </w:rPr>
                          <w:t>hie</w:t>
                        </w:r>
                        <w:r>
                          <w:rPr>
                            <w:color w:val="414042"/>
                            <w:spacing w:val="4"/>
                            <w:kern w:val="24"/>
                            <w:sz w:val="15"/>
                            <w:szCs w:val="15"/>
                          </w:rPr>
                          <w:t>r</w:t>
                        </w:r>
                        <w:r>
                          <w:rPr>
                            <w:color w:val="414042"/>
                            <w:spacing w:val="9"/>
                            <w:kern w:val="24"/>
                            <w:sz w:val="15"/>
                            <w:szCs w:val="15"/>
                          </w:rPr>
                          <w:t>a</w:t>
                        </w:r>
                        <w:r>
                          <w:rPr>
                            <w:color w:val="414042"/>
                            <w:spacing w:val="5"/>
                            <w:kern w:val="24"/>
                            <w:sz w:val="15"/>
                            <w:szCs w:val="15"/>
                          </w:rPr>
                          <w:t>rchy</w:t>
                        </w:r>
                        <w:r>
                          <w:rPr>
                            <w:color w:val="414042"/>
                            <w:kern w:val="24"/>
                            <w:sz w:val="15"/>
                            <w:szCs w:val="15"/>
                          </w:rPr>
                          <w:t xml:space="preserve"> </w:t>
                        </w:r>
                        <w:r>
                          <w:rPr>
                            <w:color w:val="414042"/>
                            <w:spacing w:val="9"/>
                            <w:kern w:val="24"/>
                            <w:sz w:val="15"/>
                            <w:szCs w:val="15"/>
                          </w:rPr>
                          <w:t>tha</w:t>
                        </w:r>
                        <w:r>
                          <w:rPr>
                            <w:color w:val="414042"/>
                            <w:spacing w:val="5"/>
                            <w:kern w:val="24"/>
                            <w:sz w:val="15"/>
                            <w:szCs w:val="15"/>
                          </w:rPr>
                          <w:t>t</w:t>
                        </w:r>
                        <w:r>
                          <w:rPr>
                            <w:color w:val="414042"/>
                            <w:kern w:val="24"/>
                            <w:sz w:val="15"/>
                            <w:szCs w:val="15"/>
                          </w:rPr>
                          <w:t xml:space="preserve"> </w:t>
                        </w:r>
                        <w:r>
                          <w:rPr>
                            <w:color w:val="414042"/>
                            <w:spacing w:val="11"/>
                            <w:kern w:val="24"/>
                            <w:sz w:val="15"/>
                            <w:szCs w:val="15"/>
                          </w:rPr>
                          <w:t>has</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espected.</w:t>
                        </w:r>
                      </w:p>
                      <w:p w14:paraId="37B9805A" w14:textId="77777777" w:rsidR="00F3332F" w:rsidRDefault="00F3332F" w:rsidP="00E015AE">
                        <w:pPr>
                          <w:pStyle w:val="NormalWeb"/>
                          <w:ind w:left="144" w:right="374"/>
                          <w:rPr>
                            <w:sz w:val="24"/>
                          </w:rPr>
                        </w:pPr>
                      </w:p>
                      <w:p w14:paraId="627DD02A" w14:textId="77777777" w:rsidR="00F3332F" w:rsidRDefault="00F3332F" w:rsidP="00E015AE">
                        <w:pPr>
                          <w:pStyle w:val="NormalWeb"/>
                          <w:ind w:left="144"/>
                          <w:rPr>
                            <w:color w:val="005D90"/>
                            <w:spacing w:val="44"/>
                            <w:kern w:val="24"/>
                            <w:sz w:val="18"/>
                            <w:szCs w:val="18"/>
                          </w:rPr>
                        </w:pPr>
                        <w:r>
                          <w:rPr>
                            <w:color w:val="005D90"/>
                            <w:spacing w:val="44"/>
                            <w:kern w:val="24"/>
                            <w:sz w:val="18"/>
                            <w:szCs w:val="18"/>
                          </w:rPr>
                          <w:t>Corporate colours (Not shown)</w:t>
                        </w:r>
                      </w:p>
                      <w:p w14:paraId="0FA7C270" w14:textId="77777777" w:rsidR="00F3332F" w:rsidRDefault="00F3332F" w:rsidP="00E015AE">
                        <w:pPr>
                          <w:pStyle w:val="NormalWeb"/>
                          <w:ind w:left="144"/>
                        </w:pPr>
                      </w:p>
                      <w:p w14:paraId="31DAFABC" w14:textId="77777777" w:rsidR="00F3332F" w:rsidRDefault="00F3332F" w:rsidP="00E015AE">
                        <w:pPr>
                          <w:pStyle w:val="NormalWeb"/>
                          <w:ind w:left="144" w:right="504"/>
                        </w:pPr>
                        <w:r>
                          <w:rPr>
                            <w:color w:val="414042"/>
                            <w:spacing w:val="-8"/>
                            <w:kern w:val="24"/>
                            <w:sz w:val="15"/>
                            <w:szCs w:val="15"/>
                          </w:rPr>
                          <w:t>IAL</w:t>
                        </w:r>
                        <w:r>
                          <w:rPr>
                            <w:color w:val="414042"/>
                            <w:spacing w:val="-20"/>
                            <w:kern w:val="24"/>
                            <w:sz w:val="15"/>
                            <w:szCs w:val="15"/>
                          </w:rPr>
                          <w:t>A</w:t>
                        </w:r>
                        <w:r>
                          <w:rPr>
                            <w:color w:val="414042"/>
                            <w:spacing w:val="-24"/>
                            <w:kern w:val="24"/>
                            <w:sz w:val="15"/>
                            <w:szCs w:val="15"/>
                          </w:rPr>
                          <w:t>’</w:t>
                        </w:r>
                        <w:r>
                          <w:rPr>
                            <w:color w:val="414042"/>
                            <w:spacing w:val="7"/>
                            <w:kern w:val="24"/>
                            <w:sz w:val="15"/>
                            <w:szCs w:val="15"/>
                          </w:rPr>
                          <w:t>s</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6"/>
                            <w:kern w:val="24"/>
                            <w:sz w:val="15"/>
                            <w:szCs w:val="15"/>
                          </w:rPr>
                          <w:t>di</w:t>
                        </w:r>
                        <w:r>
                          <w:rPr>
                            <w:color w:val="414042"/>
                            <w:spacing w:val="3"/>
                            <w:kern w:val="24"/>
                            <w:sz w:val="15"/>
                            <w:szCs w:val="15"/>
                          </w:rPr>
                          <w:t>r</w:t>
                        </w:r>
                        <w:r>
                          <w:rPr>
                            <w:color w:val="414042"/>
                            <w:spacing w:val="5"/>
                            <w:kern w:val="24"/>
                            <w:sz w:val="15"/>
                            <w:szCs w:val="15"/>
                          </w:rPr>
                          <w:t>ectly</w:t>
                        </w:r>
                        <w:r>
                          <w:rPr>
                            <w:color w:val="414042"/>
                            <w:kern w:val="24"/>
                            <w:sz w:val="15"/>
                            <w:szCs w:val="15"/>
                          </w:rPr>
                          <w:t xml:space="preserve"> </w:t>
                        </w:r>
                        <w:r>
                          <w:rPr>
                            <w:color w:val="414042"/>
                            <w:spacing w:val="5"/>
                            <w:kern w:val="24"/>
                            <w:sz w:val="15"/>
                            <w:szCs w:val="15"/>
                          </w:rPr>
                          <w:t>inspi</w:t>
                        </w:r>
                        <w:r>
                          <w:rPr>
                            <w:color w:val="414042"/>
                            <w:spacing w:val="2"/>
                            <w:kern w:val="24"/>
                            <w:sz w:val="15"/>
                            <w:szCs w:val="15"/>
                          </w:rPr>
                          <w:t>r</w:t>
                        </w:r>
                        <w:r>
                          <w:rPr>
                            <w:color w:val="414042"/>
                            <w:spacing w:val="19"/>
                            <w:kern w:val="24"/>
                            <w:sz w:val="15"/>
                            <w:szCs w:val="15"/>
                          </w:rPr>
                          <w:t>ed</w:t>
                        </w:r>
                        <w:r>
                          <w:rPr>
                            <w:color w:val="414042"/>
                            <w:spacing w:val="10"/>
                            <w:kern w:val="24"/>
                            <w:sz w:val="15"/>
                            <w:szCs w:val="15"/>
                          </w:rPr>
                          <w:t xml:space="preserve"> </w:t>
                        </w:r>
                        <w:r>
                          <w:rPr>
                            <w:color w:val="414042"/>
                            <w:spacing w:val="-2"/>
                            <w:kern w:val="24"/>
                            <w:sz w:val="15"/>
                            <w:szCs w:val="15"/>
                          </w:rPr>
                          <w:t>f</w:t>
                        </w:r>
                        <w:r>
                          <w:rPr>
                            <w:color w:val="414042"/>
                            <w:spacing w:val="-5"/>
                            <w:kern w:val="24"/>
                            <w:sz w:val="15"/>
                            <w:szCs w:val="15"/>
                          </w:rPr>
                          <w:t>r</w:t>
                        </w:r>
                        <w:r>
                          <w:rPr>
                            <w:color w:val="414042"/>
                            <w:spacing w:val="15"/>
                            <w:kern w:val="24"/>
                            <w:sz w:val="15"/>
                            <w:szCs w:val="15"/>
                          </w:rPr>
                          <w:t>om</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logotype:</w:t>
                        </w:r>
                      </w:p>
                      <w:p w14:paraId="38D1D30B"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8"/>
                            <w:kern w:val="24"/>
                            <w:sz w:val="15"/>
                            <w:szCs w:val="15"/>
                          </w:rPr>
                          <w:t xml:space="preserve">dark </w:t>
                        </w:r>
                        <w:r>
                          <w:rPr>
                            <w:color w:val="414042"/>
                            <w:spacing w:val="11"/>
                            <w:kern w:val="24"/>
                            <w:sz w:val="15"/>
                            <w:szCs w:val="15"/>
                          </w:rPr>
                          <w:t>blue</w:t>
                        </w:r>
                      </w:p>
                      <w:p w14:paraId="649A112E"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6"/>
                            <w:kern w:val="24"/>
                            <w:sz w:val="15"/>
                            <w:szCs w:val="15"/>
                          </w:rPr>
                          <w:t>white</w:t>
                        </w:r>
                      </w:p>
                      <w:p w14:paraId="0591F6CB"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5"/>
                            <w:kern w:val="24"/>
                            <w:sz w:val="15"/>
                            <w:szCs w:val="15"/>
                          </w:rPr>
                          <w:t>yellow</w:t>
                        </w:r>
                      </w:p>
                      <w:p w14:paraId="4BB57E7F" w14:textId="77777777" w:rsidR="00F3332F" w:rsidRDefault="00F3332F" w:rsidP="0038791B">
                        <w:pPr>
                          <w:pStyle w:val="ListParagraph"/>
                          <w:numPr>
                            <w:ilvl w:val="0"/>
                            <w:numId w:val="32"/>
                          </w:numPr>
                          <w:tabs>
                            <w:tab w:val="left" w:pos="229"/>
                          </w:tabs>
                          <w:rPr>
                            <w:rFonts w:eastAsia="Times New Roman"/>
                            <w:color w:val="414042"/>
                            <w:sz w:val="15"/>
                          </w:rPr>
                        </w:pPr>
                        <w:r>
                          <w:rPr>
                            <w:color w:val="414042"/>
                            <w:spacing w:val="14"/>
                            <w:kern w:val="24"/>
                            <w:sz w:val="15"/>
                            <w:szCs w:val="15"/>
                          </w:rPr>
                          <w:t>g</w:t>
                        </w:r>
                        <w:r>
                          <w:rPr>
                            <w:color w:val="414042"/>
                            <w:spacing w:val="7"/>
                            <w:kern w:val="24"/>
                            <w:sz w:val="15"/>
                            <w:szCs w:val="15"/>
                          </w:rPr>
                          <w:t>r</w:t>
                        </w:r>
                        <w:r>
                          <w:rPr>
                            <w:color w:val="414042"/>
                            <w:spacing w:val="10"/>
                            <w:kern w:val="24"/>
                            <w:sz w:val="15"/>
                            <w:szCs w:val="15"/>
                          </w:rPr>
                          <w:t>adient</w:t>
                        </w:r>
                        <w:r>
                          <w:rPr>
                            <w:color w:val="414042"/>
                            <w:kern w:val="24"/>
                            <w:sz w:val="15"/>
                            <w:szCs w:val="15"/>
                          </w:rPr>
                          <w:t xml:space="preserve"> </w:t>
                        </w:r>
                        <w:r>
                          <w:rPr>
                            <w:color w:val="414042"/>
                            <w:spacing w:val="11"/>
                            <w:kern w:val="24"/>
                            <w:sz w:val="15"/>
                            <w:szCs w:val="15"/>
                          </w:rPr>
                          <w:t>blue</w:t>
                        </w:r>
                      </w:p>
                      <w:p w14:paraId="0CC2A32F" w14:textId="77777777" w:rsidR="00F3332F" w:rsidRDefault="00F3332F" w:rsidP="00E015AE">
                        <w:pPr>
                          <w:pStyle w:val="NormalWeb"/>
                          <w:ind w:left="144"/>
                          <w:rPr>
                            <w:color w:val="005D90"/>
                            <w:spacing w:val="6"/>
                            <w:kern w:val="24"/>
                            <w:sz w:val="18"/>
                            <w:szCs w:val="18"/>
                          </w:rPr>
                        </w:pPr>
                      </w:p>
                      <w:p w14:paraId="21FAFBC5" w14:textId="77777777" w:rsidR="00F3332F" w:rsidRDefault="00F3332F" w:rsidP="00E015AE">
                        <w:pPr>
                          <w:pStyle w:val="NormalWeb"/>
                          <w:ind w:left="144"/>
                          <w:rPr>
                            <w:color w:val="005D90"/>
                            <w:spacing w:val="6"/>
                            <w:kern w:val="24"/>
                            <w:sz w:val="18"/>
                            <w:szCs w:val="18"/>
                          </w:rPr>
                        </w:pPr>
                        <w:r>
                          <w:rPr>
                            <w:color w:val="005D90"/>
                            <w:spacing w:val="6"/>
                            <w:kern w:val="24"/>
                            <w:sz w:val="18"/>
                            <w:szCs w:val="18"/>
                          </w:rPr>
                          <w:t>Primary &amp; secondary colours</w:t>
                        </w:r>
                      </w:p>
                      <w:p w14:paraId="34998929" w14:textId="77777777" w:rsidR="00F3332F" w:rsidRDefault="00F3332F" w:rsidP="00E015AE">
                        <w:pPr>
                          <w:pStyle w:val="NormalWeb"/>
                          <w:ind w:left="144"/>
                          <w:rPr>
                            <w:rFonts w:eastAsiaTheme="minorEastAsia"/>
                          </w:rPr>
                        </w:pPr>
                      </w:p>
                      <w:p w14:paraId="012FC683" w14:textId="77777777" w:rsidR="00F3332F" w:rsidRDefault="00F3332F" w:rsidP="00E015AE">
                        <w:pPr>
                          <w:pStyle w:val="NormalWeb"/>
                          <w:spacing w:after="120"/>
                          <w:ind w:left="144" w:right="245"/>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6"/>
                            <w:kern w:val="24"/>
                            <w:sz w:val="15"/>
                            <w:szCs w:val="15"/>
                          </w:rPr>
                          <w:t>primary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1"/>
                            <w:kern w:val="24"/>
                            <w:sz w:val="15"/>
                            <w:szCs w:val="15"/>
                          </w:rPr>
                          <w:t>applied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2"/>
                            <w:kern w:val="24"/>
                            <w:sz w:val="15"/>
                            <w:szCs w:val="15"/>
                          </w:rPr>
                          <w:t>complement</w:t>
                        </w:r>
                        <w:r>
                          <w:rPr>
                            <w:color w:val="414042"/>
                            <w:spacing w:val="5"/>
                            <w:kern w:val="24"/>
                            <w:sz w:val="15"/>
                            <w:szCs w:val="15"/>
                          </w:rPr>
                          <w:t xml:space="preserve"> </w:t>
                        </w:r>
                        <w:r>
                          <w:rPr>
                            <w:color w:val="414042"/>
                            <w:spacing w:val="4"/>
                            <w:kern w:val="24"/>
                            <w:sz w:val="15"/>
                            <w:szCs w:val="15"/>
                          </w:rPr>
                          <w:t>with</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7"/>
                            <w:kern w:val="24"/>
                            <w:sz w:val="15"/>
                            <w:szCs w:val="15"/>
                          </w:rPr>
                          <w:t>colours.</w:t>
                        </w:r>
                      </w:p>
                      <w:p w14:paraId="20DF3030" w14:textId="77777777" w:rsidR="00F3332F" w:rsidRDefault="00F3332F" w:rsidP="00E015AE">
                        <w:pPr>
                          <w:pStyle w:val="NormalWeb"/>
                          <w:spacing w:after="120"/>
                          <w:ind w:left="144" w:right="374"/>
                        </w:pPr>
                        <w:r>
                          <w:rPr>
                            <w:color w:val="414042"/>
                            <w:spacing w:val="-9"/>
                            <w:kern w:val="24"/>
                            <w:sz w:val="15"/>
                            <w:szCs w:val="15"/>
                          </w:rPr>
                          <w:t>T</w:t>
                        </w:r>
                        <w:r>
                          <w:rPr>
                            <w:color w:val="414042"/>
                            <w:spacing w:val="5"/>
                            <w:kern w:val="24"/>
                            <w:sz w:val="15"/>
                            <w:szCs w:val="15"/>
                          </w:rPr>
                          <w:t>his</w:t>
                        </w:r>
                        <w:r>
                          <w:rPr>
                            <w:color w:val="414042"/>
                            <w:kern w:val="24"/>
                            <w:sz w:val="15"/>
                            <w:szCs w:val="15"/>
                          </w:rPr>
                          <w:t xml:space="preserve"> </w:t>
                        </w:r>
                        <w:r>
                          <w:rPr>
                            <w:color w:val="414042"/>
                            <w:spacing w:val="13"/>
                            <w:kern w:val="24"/>
                            <w:sz w:val="15"/>
                            <w:szCs w:val="15"/>
                          </w:rPr>
                          <w:t>second</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7"/>
                            <w:kern w:val="24"/>
                            <w:sz w:val="15"/>
                            <w:szCs w:val="15"/>
                          </w:rPr>
                          <w:t>gives</w:t>
                        </w:r>
                        <w:r>
                          <w:rPr>
                            <w:color w:val="414042"/>
                            <w:kern w:val="24"/>
                            <w:sz w:val="15"/>
                            <w:szCs w:val="15"/>
                          </w:rPr>
                          <w:t xml:space="preserve"> </w:t>
                        </w:r>
                        <w:r>
                          <w:rPr>
                            <w:color w:val="414042"/>
                            <w:spacing w:val="7"/>
                            <w:kern w:val="24"/>
                            <w:sz w:val="15"/>
                            <w:szCs w:val="15"/>
                          </w:rPr>
                          <w:t>rhythm</w:t>
                        </w:r>
                        <w:r>
                          <w:rPr>
                            <w:color w:val="414042"/>
                            <w:kern w:val="24"/>
                            <w:sz w:val="15"/>
                            <w:szCs w:val="15"/>
                          </w:rPr>
                          <w:t xml:space="preserve"> </w:t>
                        </w:r>
                        <w:r>
                          <w:rPr>
                            <w:color w:val="414042"/>
                            <w:spacing w:val="15"/>
                            <w:kern w:val="24"/>
                            <w:sz w:val="15"/>
                            <w:szCs w:val="15"/>
                          </w:rPr>
                          <w:t>and</w:t>
                        </w:r>
                        <w:r>
                          <w:rPr>
                            <w:color w:val="414042"/>
                            <w:kern w:val="24"/>
                            <w:sz w:val="15"/>
                            <w:szCs w:val="15"/>
                          </w:rPr>
                          <w:t xml:space="preserve"> </w:t>
                        </w:r>
                        <w:r>
                          <w:rPr>
                            <w:color w:val="414042"/>
                            <w:spacing w:val="10"/>
                            <w:kern w:val="24"/>
                            <w:sz w:val="15"/>
                            <w:szCs w:val="15"/>
                          </w:rPr>
                          <w:t>helps</w:t>
                        </w:r>
                        <w:r>
                          <w:rPr>
                            <w:color w:val="414042"/>
                            <w:spacing w:val="5"/>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4"/>
                            <w:kern w:val="24"/>
                            <w:sz w:val="15"/>
                            <w:szCs w:val="15"/>
                          </w:rPr>
                          <w:t>segment</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public</w:t>
                        </w:r>
                        <w:r>
                          <w:rPr>
                            <w:color w:val="414042"/>
                            <w:spacing w:val="7"/>
                            <w:kern w:val="24"/>
                            <w:sz w:val="15"/>
                            <w:szCs w:val="15"/>
                          </w:rPr>
                          <w:t>a</w:t>
                        </w:r>
                        <w:r>
                          <w:rPr>
                            <w:color w:val="414042"/>
                            <w:spacing w:val="6"/>
                            <w:kern w:val="24"/>
                            <w:sz w:val="15"/>
                            <w:szCs w:val="15"/>
                          </w:rPr>
                          <w:t>tions.</w:t>
                        </w:r>
                      </w:p>
                      <w:p w14:paraId="2D485571" w14:textId="77777777" w:rsidR="00F3332F" w:rsidRDefault="00F3332F" w:rsidP="00E015AE">
                        <w:pPr>
                          <w:pStyle w:val="NormalWeb"/>
                          <w:spacing w:after="120"/>
                          <w:ind w:left="144" w:right="734"/>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10"/>
                            <w:kern w:val="24"/>
                            <w:sz w:val="15"/>
                            <w:szCs w:val="15"/>
                          </w:rPr>
                          <w:t>secondary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4"/>
                            <w:kern w:val="24"/>
                            <w:sz w:val="15"/>
                            <w:szCs w:val="15"/>
                          </w:rPr>
                          <w:t>used</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7"/>
                            <w:kern w:val="24"/>
                            <w:sz w:val="15"/>
                            <w:szCs w:val="15"/>
                          </w:rPr>
                          <w:t>highlight</w:t>
                        </w:r>
                        <w:r>
                          <w:rPr>
                            <w:color w:val="414042"/>
                            <w:spacing w:val="5"/>
                            <w:kern w:val="24"/>
                            <w:sz w:val="15"/>
                            <w:szCs w:val="15"/>
                          </w:rPr>
                          <w:t xml:space="preserve"> </w:t>
                        </w:r>
                        <w:r>
                          <w:rPr>
                            <w:color w:val="414042"/>
                            <w:spacing w:val="6"/>
                            <w:kern w:val="24"/>
                            <w:sz w:val="15"/>
                            <w:szCs w:val="15"/>
                          </w:rPr>
                          <w:t>inform</w:t>
                        </w:r>
                        <w:r>
                          <w:rPr>
                            <w:color w:val="414042"/>
                            <w:spacing w:val="5"/>
                            <w:kern w:val="24"/>
                            <w:sz w:val="15"/>
                            <w:szCs w:val="15"/>
                          </w:rPr>
                          <w:t>ation,</w:t>
                        </w:r>
                        <w:r>
                          <w:rPr>
                            <w:color w:val="414042"/>
                            <w:spacing w:val="-5"/>
                            <w:kern w:val="24"/>
                            <w:sz w:val="15"/>
                            <w:szCs w:val="15"/>
                          </w:rPr>
                          <w:t xml:space="preserve"> </w:t>
                        </w:r>
                        <w:r>
                          <w:rPr>
                            <w:color w:val="414042"/>
                            <w:spacing w:val="5"/>
                            <w:kern w:val="24"/>
                            <w:sz w:val="15"/>
                            <w:szCs w:val="15"/>
                          </w:rPr>
                          <w:t>titles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3"/>
                            <w:kern w:val="24"/>
                            <w:sz w:val="15"/>
                            <w:szCs w:val="15"/>
                          </w:rPr>
                          <w:t>a</w:t>
                        </w:r>
                        <w:r>
                          <w:rPr>
                            <w:color w:val="414042"/>
                            <w:kern w:val="24"/>
                            <w:sz w:val="15"/>
                            <w:szCs w:val="15"/>
                          </w:rPr>
                          <w:t xml:space="preserve"> </w:t>
                        </w:r>
                        <w:r>
                          <w:rPr>
                            <w:color w:val="414042"/>
                            <w:spacing w:val="8"/>
                            <w:kern w:val="24"/>
                            <w:sz w:val="15"/>
                            <w:szCs w:val="15"/>
                          </w:rPr>
                          <w:t>minor</w:t>
                        </w:r>
                        <w:r>
                          <w:rPr>
                            <w:color w:val="414042"/>
                            <w:kern w:val="24"/>
                            <w:sz w:val="15"/>
                            <w:szCs w:val="15"/>
                          </w:rPr>
                          <w:t xml:space="preserve"> </w:t>
                        </w:r>
                        <w:r>
                          <w:rPr>
                            <w:color w:val="414042"/>
                            <w:spacing w:val="14"/>
                            <w:kern w:val="24"/>
                            <w:sz w:val="15"/>
                            <w:szCs w:val="15"/>
                          </w:rPr>
                          <w:t>p</w:t>
                        </w:r>
                        <w:r>
                          <w:rPr>
                            <w:color w:val="414042"/>
                            <w:spacing w:val="6"/>
                            <w:kern w:val="24"/>
                            <w:sz w:val="15"/>
                            <w:szCs w:val="15"/>
                          </w:rPr>
                          <w:t>r</w:t>
                        </w:r>
                        <w:r>
                          <w:rPr>
                            <w:color w:val="414042"/>
                            <w:spacing w:val="15"/>
                            <w:kern w:val="24"/>
                            <w:sz w:val="15"/>
                            <w:szCs w:val="15"/>
                          </w:rPr>
                          <w:t>opo</w:t>
                        </w:r>
                        <w:r>
                          <w:rPr>
                            <w:color w:val="414042"/>
                            <w:spacing w:val="7"/>
                            <w:kern w:val="24"/>
                            <w:sz w:val="15"/>
                            <w:szCs w:val="15"/>
                          </w:rPr>
                          <w:t>rtion</w:t>
                        </w:r>
                        <w:r>
                          <w:rPr>
                            <w:color w:val="414042"/>
                            <w:kern w:val="24"/>
                            <w:sz w:val="15"/>
                            <w:szCs w:val="15"/>
                          </w:rPr>
                          <w:t xml:space="preserve"> </w:t>
                        </w:r>
                        <w:r>
                          <w:rPr>
                            <w:color w:val="414042"/>
                            <w:spacing w:val="5"/>
                            <w:kern w:val="24"/>
                            <w:sz w:val="15"/>
                            <w:szCs w:val="15"/>
                          </w:rPr>
                          <w:t>onl</w:t>
                        </w:r>
                        <w:r>
                          <w:rPr>
                            <w:color w:val="414042"/>
                            <w:kern w:val="24"/>
                            <w:sz w:val="15"/>
                            <w:szCs w:val="15"/>
                          </w:rPr>
                          <w:t>y</w:t>
                        </w:r>
                        <w:r>
                          <w:rPr>
                            <w:color w:val="414042"/>
                            <w:spacing w:val="1"/>
                            <w:kern w:val="24"/>
                            <w:sz w:val="15"/>
                            <w:szCs w:val="15"/>
                          </w:rPr>
                          <w:t>.</w:t>
                        </w:r>
                      </w:p>
                      <w:p w14:paraId="4B029147" w14:textId="77777777" w:rsidR="00F3332F" w:rsidRDefault="00F3332F" w:rsidP="00E015AE">
                        <w:pPr>
                          <w:pStyle w:val="NormalWeb"/>
                          <w:spacing w:after="120"/>
                          <w:ind w:left="144"/>
                        </w:pPr>
                        <w:r>
                          <w:rPr>
                            <w:color w:val="414042"/>
                            <w:spacing w:val="-9"/>
                            <w:kern w:val="24"/>
                            <w:sz w:val="15"/>
                            <w:szCs w:val="15"/>
                          </w:rPr>
                          <w:t>T</w:t>
                        </w:r>
                        <w:r>
                          <w:rPr>
                            <w:color w:val="414042"/>
                            <w:spacing w:val="14"/>
                            <w:kern w:val="24"/>
                            <w:sz w:val="15"/>
                            <w:szCs w:val="15"/>
                          </w:rPr>
                          <w:t>hese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4"/>
                            <w:kern w:val="24"/>
                            <w:sz w:val="15"/>
                            <w:szCs w:val="15"/>
                          </w:rPr>
                          <w:t>can’t</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eplaced</w:t>
                        </w:r>
                        <w:r>
                          <w:rPr>
                            <w:color w:val="414042"/>
                            <w:kern w:val="24"/>
                            <w:sz w:val="15"/>
                            <w:szCs w:val="15"/>
                          </w:rPr>
                          <w:t xml:space="preserve"> </w:t>
                        </w:r>
                        <w:r>
                          <w:rPr>
                            <w:color w:val="414042"/>
                            <w:spacing w:val="8"/>
                            <w:kern w:val="24"/>
                            <w:sz w:val="15"/>
                            <w:szCs w:val="15"/>
                          </w:rPr>
                          <w:t>by</w:t>
                        </w:r>
                        <w:r>
                          <w:rPr>
                            <w:color w:val="414042"/>
                            <w:kern w:val="24"/>
                            <w:sz w:val="15"/>
                            <w:szCs w:val="15"/>
                          </w:rPr>
                          <w:t xml:space="preserve"> </w:t>
                        </w:r>
                        <w:r>
                          <w:rPr>
                            <w:color w:val="414042"/>
                            <w:spacing w:val="10"/>
                            <w:kern w:val="24"/>
                            <w:sz w:val="15"/>
                            <w:szCs w:val="15"/>
                          </w:rPr>
                          <w:t>other</w:t>
                        </w:r>
                        <w:r>
                          <w:rPr>
                            <w:color w:val="414042"/>
                            <w:kern w:val="24"/>
                            <w:sz w:val="15"/>
                            <w:szCs w:val="15"/>
                          </w:rPr>
                          <w:t xml:space="preserve"> </w:t>
                        </w:r>
                        <w:r>
                          <w:rPr>
                            <w:color w:val="414042"/>
                            <w:spacing w:val="4"/>
                            <w:kern w:val="24"/>
                            <w:sz w:val="15"/>
                            <w:szCs w:val="15"/>
                          </w:rPr>
                          <w:t>tints.</w:t>
                        </w:r>
                      </w:p>
                    </w:txbxContent>
                  </v:textbox>
                </v:shape>
                <v:shape id="object 8" o:spid="_x0000_s1028" type="#_x0000_t202" style="position:absolute;left:42989;top:3208;width:777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" filled="f" stroked="f">
                  <v:textbox style="mso-fit-shape-to-text:t" inset="0,0,0,0">
                    <w:txbxContent>
                      <w:p w14:paraId="661A63C4" w14:textId="77777777" w:rsidR="00F3332F" w:rsidRDefault="00F3332F"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21"/>
                            <w:kern w:val="24"/>
                            <w:sz w:val="12"/>
                            <w:szCs w:val="12"/>
                          </w:rPr>
                          <w:t>PROCESS</w:t>
                        </w:r>
                        <w:r>
                          <w:rPr>
                            <w:b/>
                            <w:bCs/>
                            <w:color w:val="414042"/>
                            <w:spacing w:val="-7"/>
                            <w:kern w:val="24"/>
                            <w:sz w:val="12"/>
                            <w:szCs w:val="12"/>
                          </w:rPr>
                          <w:t xml:space="preserve"> </w:t>
                        </w:r>
                        <w:r>
                          <w:rPr>
                            <w:b/>
                            <w:bCs/>
                            <w:color w:val="414042"/>
                            <w:spacing w:val="-29"/>
                            <w:kern w:val="24"/>
                            <w:sz w:val="12"/>
                            <w:szCs w:val="12"/>
                          </w:rPr>
                          <w:t>C</w:t>
                        </w:r>
                        <w:r>
                          <w:rPr>
                            <w:b/>
                            <w:bCs/>
                            <w:color w:val="414042"/>
                            <w:spacing w:val="-35"/>
                            <w:kern w:val="24"/>
                            <w:sz w:val="12"/>
                            <w:szCs w:val="12"/>
                          </w:rPr>
                          <w:t>Y</w:t>
                        </w:r>
                        <w:r>
                          <w:rPr>
                            <w:b/>
                            <w:bCs/>
                            <w:color w:val="414042"/>
                            <w:spacing w:val="-22"/>
                            <w:kern w:val="24"/>
                            <w:sz w:val="12"/>
                            <w:szCs w:val="12"/>
                          </w:rPr>
                          <w:t>AN</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100</w:t>
                        </w:r>
                      </w:p>
                      <w:p w14:paraId="1D725283"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223</w:t>
                        </w:r>
                      </w:p>
                    </w:txbxContent>
                  </v:textbox>
                </v:shape>
                <v:shape id="object 9" o:spid="_x0000_s1029" type="#_x0000_t202" style="position:absolute;left:42989;top:921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" filled="f" stroked="f">
                  <v:textbox style="mso-fit-shape-to-text:t" inset="0,0,0,0">
                    <w:txbxContent>
                      <w:p w14:paraId="77AFAA36"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131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208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v:textbox>
                </v:shape>
                <v:shape id="object 10" o:spid="_x0000_s1030" type="#_x0000_t202" style="position:absolute;left:55160;top:9213;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" filled="f" stroked="f">
                  <v:textbox style="mso-fit-shape-to-text:t" inset="0,0,0,0">
                    <w:txbxContent>
                      <w:p w14:paraId="13C4F26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148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213</w:t>
                        </w:r>
                      </w:p>
                    </w:txbxContent>
                  </v:textbox>
                </v:shape>
                <v:shape id="object 11" o:spid="_x0000_s1031" type="#_x0000_t202" style="position:absolute;left:67409;top:921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" filled="f" stroked="f">
                  <v:textbox style="mso-fit-shape-to-text:t" inset="0,0,0,0">
                    <w:txbxContent>
                      <w:p w14:paraId="3602F05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R171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233</w:t>
                        </w:r>
                      </w:p>
                    </w:txbxContent>
                  </v:textbox>
                </v:shape>
                <v:shape id="object 12" o:spid="_x0000_s1032" type="#_x0000_t202" style="position:absolute;left:79554;top:921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" filled="f" stroked="f">
                  <v:textbox style="mso-fit-shape-to-text:t" inset="0,0,0,0">
                    <w:txbxContent>
                      <w:p w14:paraId="1B242E59"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178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193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13" o:spid="_x0000_s1033" type="#_x0000_t202" style="position:absolute;left:55197;top:3208;width:6808;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" filled="f" stroked="f">
                  <v:textbox style="mso-fit-shape-to-text:t" inset="0,0,0,0">
                    <w:txbxContent>
                      <w:p w14:paraId="27DF5F2D" w14:textId="77777777" w:rsidR="00F3332F" w:rsidRPr="00852876" w:rsidRDefault="00F3332F" w:rsidP="00E015AE">
                        <w:pPr>
                          <w:pStyle w:val="NormalWeb"/>
                          <w:ind w:left="14" w:right="259"/>
                          <w:rPr>
                            <w:sz w:val="24"/>
                            <w:lang w:val="fr-FR"/>
                            <w:rPrChange w:id="600" w:author="Dunn, Karen" w:date="2021-03-22T13:46:00Z">
                              <w:rPr>
                                <w:sz w:val="24"/>
                              </w:rPr>
                            </w:rPrChange>
                          </w:rPr>
                        </w:pPr>
                        <w:r w:rsidRPr="00852876">
                          <w:rPr>
                            <w:b/>
                            <w:bCs/>
                            <w:color w:val="414042"/>
                            <w:spacing w:val="-20"/>
                            <w:kern w:val="24"/>
                            <w:sz w:val="12"/>
                            <w:szCs w:val="12"/>
                            <w:lang w:val="fr-FR"/>
                            <w:rPrChange w:id="601"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602"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603"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604"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605" w:author="Dunn, Karen" w:date="2021-03-22T13:46:00Z">
                              <w:rPr>
                                <w:b/>
                                <w:bCs/>
                                <w:color w:val="414042"/>
                                <w:spacing w:val="-7"/>
                                <w:kern w:val="24"/>
                                <w:sz w:val="12"/>
                                <w:szCs w:val="12"/>
                              </w:rPr>
                            </w:rPrChange>
                          </w:rPr>
                          <w:t xml:space="preserve"> 326C</w:t>
                        </w:r>
                        <w:r w:rsidRPr="00852876">
                          <w:rPr>
                            <w:b/>
                            <w:bCs/>
                            <w:color w:val="414042"/>
                            <w:spacing w:val="-4"/>
                            <w:kern w:val="24"/>
                            <w:sz w:val="12"/>
                            <w:szCs w:val="12"/>
                            <w:lang w:val="fr-FR"/>
                            <w:rPrChange w:id="606" w:author="Dunn, Karen" w:date="2021-03-22T13:46:00Z">
                              <w:rPr>
                                <w:b/>
                                <w:bCs/>
                                <w:color w:val="414042"/>
                                <w:spacing w:val="-4"/>
                                <w:kern w:val="24"/>
                                <w:sz w:val="12"/>
                                <w:szCs w:val="12"/>
                              </w:rPr>
                            </w:rPrChange>
                          </w:rPr>
                          <w:t xml:space="preserve"> </w:t>
                        </w:r>
                        <w:r w:rsidRPr="00852876">
                          <w:rPr>
                            <w:b/>
                            <w:bCs/>
                            <w:color w:val="414042"/>
                            <w:spacing w:val="-28"/>
                            <w:kern w:val="24"/>
                            <w:sz w:val="12"/>
                            <w:szCs w:val="12"/>
                            <w:lang w:val="fr-FR"/>
                            <w:rPrChange w:id="607"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608"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609"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610"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611" w:author="Dunn, Karen" w:date="2021-03-22T13:46:00Z">
                              <w:rPr>
                                <w:color w:val="414042"/>
                                <w:spacing w:val="-24"/>
                                <w:kern w:val="24"/>
                                <w:sz w:val="12"/>
                                <w:szCs w:val="12"/>
                              </w:rPr>
                            </w:rPrChange>
                          </w:rPr>
                          <w:t>C</w:t>
                        </w:r>
                        <w:r w:rsidRPr="00852876">
                          <w:rPr>
                            <w:color w:val="414042"/>
                            <w:spacing w:val="-8"/>
                            <w:kern w:val="24"/>
                            <w:sz w:val="12"/>
                            <w:szCs w:val="12"/>
                            <w:lang w:val="fr-FR"/>
                            <w:rPrChange w:id="612"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13" w:author="Dunn, Karen" w:date="2021-03-22T13:46:00Z">
                              <w:rPr>
                                <w:color w:val="414042"/>
                                <w:spacing w:val="-4"/>
                                <w:kern w:val="24"/>
                                <w:sz w:val="12"/>
                                <w:szCs w:val="12"/>
                              </w:rPr>
                            </w:rPrChange>
                          </w:rPr>
                          <w:t>81</w:t>
                        </w:r>
                        <w:r w:rsidRPr="00852876">
                          <w:rPr>
                            <w:color w:val="414042"/>
                            <w:spacing w:val="-8"/>
                            <w:kern w:val="24"/>
                            <w:sz w:val="12"/>
                            <w:szCs w:val="12"/>
                            <w:lang w:val="fr-FR"/>
                            <w:rPrChange w:id="614"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15" w:author="Dunn, Karen" w:date="2021-03-22T13:46:00Z">
                              <w:rPr>
                                <w:color w:val="414042"/>
                                <w:spacing w:val="-14"/>
                                <w:kern w:val="24"/>
                                <w:sz w:val="12"/>
                                <w:szCs w:val="12"/>
                              </w:rPr>
                            </w:rPrChange>
                          </w:rPr>
                          <w:t>-</w:t>
                        </w:r>
                        <w:r w:rsidRPr="00852876">
                          <w:rPr>
                            <w:color w:val="414042"/>
                            <w:spacing w:val="-11"/>
                            <w:kern w:val="24"/>
                            <w:sz w:val="12"/>
                            <w:szCs w:val="12"/>
                            <w:lang w:val="fr-FR"/>
                            <w:rPrChange w:id="616"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617" w:author="Dunn, Karen" w:date="2021-03-22T13:46:00Z">
                              <w:rPr>
                                <w:color w:val="414042"/>
                                <w:spacing w:val="-36"/>
                                <w:kern w:val="24"/>
                                <w:sz w:val="12"/>
                                <w:szCs w:val="12"/>
                              </w:rPr>
                            </w:rPrChange>
                          </w:rPr>
                          <w:t>Y</w:t>
                        </w:r>
                        <w:r w:rsidRPr="00852876">
                          <w:rPr>
                            <w:color w:val="414042"/>
                            <w:spacing w:val="-11"/>
                            <w:kern w:val="24"/>
                            <w:sz w:val="12"/>
                            <w:szCs w:val="12"/>
                            <w:lang w:val="fr-FR"/>
                            <w:rPrChange w:id="618"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619" w:author="Dunn, Karen" w:date="2021-03-22T13:46:00Z">
                              <w:rPr>
                                <w:color w:val="414042"/>
                                <w:spacing w:val="-4"/>
                                <w:kern w:val="24"/>
                                <w:sz w:val="12"/>
                                <w:szCs w:val="12"/>
                              </w:rPr>
                            </w:rPrChange>
                          </w:rPr>
                          <w:t>39</w:t>
                        </w:r>
                      </w:p>
                      <w:p w14:paraId="3F5303E2"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175</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170</w:t>
                        </w:r>
                      </w:p>
                    </w:txbxContent>
                  </v:textbox>
                </v:shape>
                <v:shape id="object 14" o:spid="_x0000_s1034" type="#_x0000_t202" style="position:absolute;left:67406;top:3208;width:8280;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" filled="f" stroked="f">
                  <v:textbox style="mso-fit-shape-to-text:t" inset="0,0,0,0">
                    <w:txbxContent>
                      <w:p w14:paraId="2A6CB191" w14:textId="77777777" w:rsidR="00F3332F" w:rsidRPr="00852876" w:rsidRDefault="00F3332F" w:rsidP="00E015AE">
                        <w:pPr>
                          <w:pStyle w:val="NormalWeb"/>
                          <w:ind w:left="14"/>
                          <w:rPr>
                            <w:sz w:val="24"/>
                            <w:lang w:val="fr-FR"/>
                            <w:rPrChange w:id="620" w:author="Dunn, Karen" w:date="2021-03-22T13:46:00Z">
                              <w:rPr>
                                <w:sz w:val="24"/>
                              </w:rPr>
                            </w:rPrChange>
                          </w:rPr>
                        </w:pPr>
                        <w:r w:rsidRPr="00852876">
                          <w:rPr>
                            <w:b/>
                            <w:bCs/>
                            <w:color w:val="414042"/>
                            <w:spacing w:val="-20"/>
                            <w:kern w:val="24"/>
                            <w:sz w:val="12"/>
                            <w:szCs w:val="12"/>
                            <w:lang w:val="fr-FR"/>
                            <w:rPrChange w:id="621"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622"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623"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624"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625"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626" w:author="Dunn, Karen" w:date="2021-03-22T13:46:00Z">
                              <w:rPr>
                                <w:b/>
                                <w:bCs/>
                                <w:color w:val="414042"/>
                                <w:kern w:val="24"/>
                                <w:sz w:val="12"/>
                                <w:szCs w:val="12"/>
                              </w:rPr>
                            </w:rPrChange>
                          </w:rPr>
                          <w:t>7703</w:t>
                        </w:r>
                        <w:r w:rsidRPr="00852876">
                          <w:rPr>
                            <w:b/>
                            <w:bCs/>
                            <w:color w:val="414042"/>
                            <w:spacing w:val="-7"/>
                            <w:kern w:val="24"/>
                            <w:sz w:val="12"/>
                            <w:szCs w:val="12"/>
                            <w:lang w:val="fr-FR"/>
                            <w:rPrChange w:id="627"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628" w:author="Dunn, Karen" w:date="2021-03-22T13:46:00Z">
                              <w:rPr>
                                <w:b/>
                                <w:bCs/>
                                <w:color w:val="414042"/>
                                <w:spacing w:val="-28"/>
                                <w:kern w:val="24"/>
                                <w:sz w:val="12"/>
                                <w:szCs w:val="12"/>
                              </w:rPr>
                            </w:rPrChange>
                          </w:rPr>
                          <w:t>C</w:t>
                        </w:r>
                      </w:p>
                      <w:p w14:paraId="26E4D4A1" w14:textId="77777777" w:rsidR="00F3332F" w:rsidRPr="00852876" w:rsidRDefault="00F3332F" w:rsidP="00E015AE">
                        <w:pPr>
                          <w:pStyle w:val="NormalWeb"/>
                          <w:ind w:left="14"/>
                          <w:rPr>
                            <w:lang w:val="fr-FR"/>
                            <w:rPrChange w:id="629" w:author="Dunn, Karen" w:date="2021-03-22T13:46:00Z">
                              <w:rPr/>
                            </w:rPrChange>
                          </w:rPr>
                        </w:pPr>
                        <w:r w:rsidRPr="00852876">
                          <w:rPr>
                            <w:b/>
                            <w:bCs/>
                            <w:color w:val="414042"/>
                            <w:spacing w:val="-28"/>
                            <w:kern w:val="24"/>
                            <w:sz w:val="12"/>
                            <w:szCs w:val="12"/>
                            <w:lang w:val="fr-FR"/>
                            <w:rPrChange w:id="630"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631"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632"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633"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634" w:author="Dunn, Karen" w:date="2021-03-22T13:46:00Z">
                              <w:rPr>
                                <w:color w:val="414042"/>
                                <w:spacing w:val="-24"/>
                                <w:kern w:val="24"/>
                                <w:sz w:val="12"/>
                                <w:szCs w:val="12"/>
                              </w:rPr>
                            </w:rPrChange>
                          </w:rPr>
                          <w:t>C</w:t>
                        </w:r>
                        <w:r w:rsidRPr="00852876">
                          <w:rPr>
                            <w:color w:val="414042"/>
                            <w:spacing w:val="-8"/>
                            <w:kern w:val="24"/>
                            <w:sz w:val="12"/>
                            <w:szCs w:val="12"/>
                            <w:lang w:val="fr-FR"/>
                            <w:rPrChange w:id="635"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36" w:author="Dunn, Karen" w:date="2021-03-22T13:46:00Z">
                              <w:rPr>
                                <w:color w:val="414042"/>
                                <w:spacing w:val="-4"/>
                                <w:kern w:val="24"/>
                                <w:sz w:val="12"/>
                                <w:szCs w:val="12"/>
                              </w:rPr>
                            </w:rPrChange>
                          </w:rPr>
                          <w:t>79</w:t>
                        </w:r>
                        <w:r w:rsidRPr="00852876">
                          <w:rPr>
                            <w:color w:val="414042"/>
                            <w:spacing w:val="-8"/>
                            <w:kern w:val="24"/>
                            <w:sz w:val="12"/>
                            <w:szCs w:val="12"/>
                            <w:lang w:val="fr-FR"/>
                            <w:rPrChange w:id="637"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38" w:author="Dunn, Karen" w:date="2021-03-22T13:46:00Z">
                              <w:rPr>
                                <w:color w:val="414042"/>
                                <w:spacing w:val="-14"/>
                                <w:kern w:val="24"/>
                                <w:sz w:val="12"/>
                                <w:szCs w:val="12"/>
                              </w:rPr>
                            </w:rPrChange>
                          </w:rPr>
                          <w:t>-</w:t>
                        </w:r>
                        <w:r w:rsidRPr="00852876">
                          <w:rPr>
                            <w:color w:val="414042"/>
                            <w:spacing w:val="-8"/>
                            <w:kern w:val="24"/>
                            <w:sz w:val="12"/>
                            <w:szCs w:val="12"/>
                            <w:lang w:val="fr-FR"/>
                            <w:rPrChange w:id="639"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640" w:author="Dunn, Karen" w:date="2021-03-22T13:46:00Z">
                              <w:rPr>
                                <w:color w:val="414042"/>
                                <w:spacing w:val="-22"/>
                                <w:kern w:val="24"/>
                                <w:sz w:val="12"/>
                                <w:szCs w:val="12"/>
                              </w:rPr>
                            </w:rPrChange>
                          </w:rPr>
                          <w:t>M</w:t>
                        </w:r>
                        <w:r w:rsidRPr="00852876">
                          <w:rPr>
                            <w:color w:val="414042"/>
                            <w:spacing w:val="-8"/>
                            <w:kern w:val="24"/>
                            <w:sz w:val="12"/>
                            <w:szCs w:val="12"/>
                            <w:lang w:val="fr-FR"/>
                            <w:rPrChange w:id="641"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42" w:author="Dunn, Karen" w:date="2021-03-22T13:46:00Z">
                              <w:rPr>
                                <w:color w:val="414042"/>
                                <w:spacing w:val="-4"/>
                                <w:kern w:val="24"/>
                                <w:sz w:val="12"/>
                                <w:szCs w:val="12"/>
                              </w:rPr>
                            </w:rPrChange>
                          </w:rPr>
                          <w:t>2</w:t>
                        </w:r>
                        <w:r w:rsidRPr="00852876">
                          <w:rPr>
                            <w:color w:val="414042"/>
                            <w:spacing w:val="-8"/>
                            <w:kern w:val="24"/>
                            <w:sz w:val="12"/>
                            <w:szCs w:val="12"/>
                            <w:lang w:val="fr-FR"/>
                            <w:rPrChange w:id="643"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44" w:author="Dunn, Karen" w:date="2021-03-22T13:46:00Z">
                              <w:rPr>
                                <w:color w:val="414042"/>
                                <w:spacing w:val="-14"/>
                                <w:kern w:val="24"/>
                                <w:sz w:val="12"/>
                                <w:szCs w:val="12"/>
                              </w:rPr>
                            </w:rPrChange>
                          </w:rPr>
                          <w:t>-</w:t>
                        </w:r>
                        <w:r w:rsidRPr="00852876">
                          <w:rPr>
                            <w:color w:val="414042"/>
                            <w:spacing w:val="-11"/>
                            <w:kern w:val="24"/>
                            <w:sz w:val="12"/>
                            <w:szCs w:val="12"/>
                            <w:lang w:val="fr-FR"/>
                            <w:rPrChange w:id="645"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646" w:author="Dunn, Karen" w:date="2021-03-22T13:46:00Z">
                              <w:rPr>
                                <w:color w:val="414042"/>
                                <w:spacing w:val="-36"/>
                                <w:kern w:val="24"/>
                                <w:sz w:val="12"/>
                                <w:szCs w:val="12"/>
                              </w:rPr>
                            </w:rPrChange>
                          </w:rPr>
                          <w:t>Y</w:t>
                        </w:r>
                        <w:r w:rsidRPr="00852876">
                          <w:rPr>
                            <w:color w:val="414042"/>
                            <w:spacing w:val="-11"/>
                            <w:kern w:val="24"/>
                            <w:sz w:val="12"/>
                            <w:szCs w:val="12"/>
                            <w:lang w:val="fr-FR"/>
                            <w:rPrChange w:id="647"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648" w:author="Dunn, Karen" w:date="2021-03-22T13:46:00Z">
                              <w:rPr>
                                <w:color w:val="414042"/>
                                <w:spacing w:val="-4"/>
                                <w:kern w:val="24"/>
                                <w:sz w:val="12"/>
                                <w:szCs w:val="12"/>
                              </w:rPr>
                            </w:rPrChange>
                          </w:rPr>
                          <w:t>10</w:t>
                        </w:r>
                        <w:r w:rsidRPr="00852876">
                          <w:rPr>
                            <w:color w:val="414042"/>
                            <w:spacing w:val="-8"/>
                            <w:kern w:val="24"/>
                            <w:sz w:val="12"/>
                            <w:szCs w:val="12"/>
                            <w:lang w:val="fr-FR"/>
                            <w:rPrChange w:id="649"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50" w:author="Dunn, Karen" w:date="2021-03-22T13:46:00Z">
                              <w:rPr>
                                <w:color w:val="414042"/>
                                <w:spacing w:val="-14"/>
                                <w:kern w:val="24"/>
                                <w:sz w:val="12"/>
                                <w:szCs w:val="12"/>
                              </w:rPr>
                            </w:rPrChange>
                          </w:rPr>
                          <w:t>-</w:t>
                        </w:r>
                        <w:r w:rsidRPr="00852876">
                          <w:rPr>
                            <w:color w:val="414042"/>
                            <w:spacing w:val="-8"/>
                            <w:kern w:val="24"/>
                            <w:sz w:val="12"/>
                            <w:szCs w:val="12"/>
                            <w:lang w:val="fr-FR"/>
                            <w:rPrChange w:id="651" w:author="Dunn, Karen" w:date="2021-03-22T13:46:00Z">
                              <w:rPr>
                                <w:color w:val="414042"/>
                                <w:spacing w:val="-8"/>
                                <w:kern w:val="24"/>
                                <w:sz w:val="12"/>
                                <w:szCs w:val="12"/>
                              </w:rPr>
                            </w:rPrChange>
                          </w:rPr>
                          <w:t xml:space="preserve"> </w:t>
                        </w:r>
                        <w:r w:rsidRPr="00852876">
                          <w:rPr>
                            <w:color w:val="414042"/>
                            <w:spacing w:val="-29"/>
                            <w:kern w:val="24"/>
                            <w:sz w:val="12"/>
                            <w:szCs w:val="12"/>
                            <w:lang w:val="fr-FR"/>
                            <w:rPrChange w:id="652" w:author="Dunn, Karen" w:date="2021-03-22T13:46:00Z">
                              <w:rPr>
                                <w:color w:val="414042"/>
                                <w:spacing w:val="-29"/>
                                <w:kern w:val="24"/>
                                <w:sz w:val="12"/>
                                <w:szCs w:val="12"/>
                              </w:rPr>
                            </w:rPrChange>
                          </w:rPr>
                          <w:t>K</w:t>
                        </w:r>
                        <w:r w:rsidRPr="00852876">
                          <w:rPr>
                            <w:color w:val="414042"/>
                            <w:spacing w:val="-9"/>
                            <w:kern w:val="24"/>
                            <w:sz w:val="12"/>
                            <w:szCs w:val="12"/>
                            <w:lang w:val="fr-FR"/>
                            <w:rPrChange w:id="653" w:author="Dunn, Karen" w:date="2021-03-22T13:46:00Z">
                              <w:rPr>
                                <w:color w:val="414042"/>
                                <w:spacing w:val="-9"/>
                                <w:kern w:val="24"/>
                                <w:sz w:val="12"/>
                                <w:szCs w:val="12"/>
                              </w:rPr>
                            </w:rPrChange>
                          </w:rPr>
                          <w:t xml:space="preserve"> </w:t>
                        </w:r>
                        <w:r w:rsidRPr="00852876">
                          <w:rPr>
                            <w:color w:val="414042"/>
                            <w:spacing w:val="-4"/>
                            <w:kern w:val="24"/>
                            <w:sz w:val="12"/>
                            <w:szCs w:val="12"/>
                            <w:lang w:val="fr-FR"/>
                            <w:rPrChange w:id="654" w:author="Dunn, Karen" w:date="2021-03-22T13:46:00Z">
                              <w:rPr>
                                <w:color w:val="414042"/>
                                <w:spacing w:val="-4"/>
                                <w:kern w:val="24"/>
                                <w:sz w:val="12"/>
                                <w:szCs w:val="12"/>
                              </w:rPr>
                            </w:rPrChange>
                          </w:rPr>
                          <w:t>11</w:t>
                        </w:r>
                      </w:p>
                      <w:p w14:paraId="33BDECD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181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15" o:spid="_x0000_s1035" type="#_x0000_t202" style="position:absolute;left:79614;top:3208;width:716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" filled="f" stroked="f">
                  <v:textbox style="mso-fit-shape-to-text:t" inset="0,0,0,0">
                    <w:txbxContent>
                      <w:p w14:paraId="415AE04D" w14:textId="77777777" w:rsidR="00F3332F" w:rsidRPr="00852876" w:rsidRDefault="00F3332F" w:rsidP="00E015AE">
                        <w:pPr>
                          <w:pStyle w:val="NormalWeb"/>
                          <w:ind w:left="14" w:right="288"/>
                          <w:rPr>
                            <w:sz w:val="24"/>
                            <w:lang w:val="fr-FR"/>
                            <w:rPrChange w:id="655" w:author="Dunn, Karen" w:date="2021-03-22T13:46:00Z">
                              <w:rPr>
                                <w:sz w:val="24"/>
                              </w:rPr>
                            </w:rPrChange>
                          </w:rPr>
                        </w:pPr>
                        <w:r w:rsidRPr="00852876">
                          <w:rPr>
                            <w:b/>
                            <w:bCs/>
                            <w:color w:val="414042"/>
                            <w:spacing w:val="-20"/>
                            <w:kern w:val="24"/>
                            <w:sz w:val="12"/>
                            <w:szCs w:val="12"/>
                            <w:lang w:val="fr-FR"/>
                            <w:rPrChange w:id="656"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657"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658"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659"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660"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661" w:author="Dunn, Karen" w:date="2021-03-22T13:46:00Z">
                              <w:rPr>
                                <w:b/>
                                <w:bCs/>
                                <w:color w:val="414042"/>
                                <w:kern w:val="24"/>
                                <w:sz w:val="12"/>
                                <w:szCs w:val="12"/>
                              </w:rPr>
                            </w:rPrChange>
                          </w:rPr>
                          <w:t>660</w:t>
                        </w:r>
                        <w:r w:rsidRPr="00852876">
                          <w:rPr>
                            <w:b/>
                            <w:bCs/>
                            <w:color w:val="414042"/>
                            <w:spacing w:val="-7"/>
                            <w:kern w:val="24"/>
                            <w:sz w:val="12"/>
                            <w:szCs w:val="12"/>
                            <w:lang w:val="fr-FR"/>
                            <w:rPrChange w:id="662"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663" w:author="Dunn, Karen" w:date="2021-03-22T13:46:00Z">
                              <w:rPr>
                                <w:b/>
                                <w:bCs/>
                                <w:color w:val="414042"/>
                                <w:spacing w:val="-28"/>
                                <w:kern w:val="24"/>
                                <w:sz w:val="12"/>
                                <w:szCs w:val="12"/>
                              </w:rPr>
                            </w:rPrChange>
                          </w:rPr>
                          <w:t>C</w:t>
                        </w:r>
                        <w:r w:rsidRPr="00852876">
                          <w:rPr>
                            <w:b/>
                            <w:bCs/>
                            <w:color w:val="414042"/>
                            <w:spacing w:val="-10"/>
                            <w:kern w:val="24"/>
                            <w:sz w:val="12"/>
                            <w:szCs w:val="12"/>
                            <w:lang w:val="fr-FR"/>
                            <w:rPrChange w:id="664" w:author="Dunn, Karen" w:date="2021-03-22T13:46:00Z">
                              <w:rPr>
                                <w:b/>
                                <w:bCs/>
                                <w:color w:val="414042"/>
                                <w:spacing w:val="-10"/>
                                <w:kern w:val="24"/>
                                <w:sz w:val="12"/>
                                <w:szCs w:val="12"/>
                              </w:rPr>
                            </w:rPrChange>
                          </w:rPr>
                          <w:t xml:space="preserve"> </w:t>
                        </w:r>
                        <w:r w:rsidRPr="00852876">
                          <w:rPr>
                            <w:b/>
                            <w:bCs/>
                            <w:color w:val="414042"/>
                            <w:spacing w:val="-28"/>
                            <w:kern w:val="24"/>
                            <w:sz w:val="12"/>
                            <w:szCs w:val="12"/>
                            <w:lang w:val="fr-FR"/>
                            <w:rPrChange w:id="665"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666"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667"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668"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669" w:author="Dunn, Karen" w:date="2021-03-22T13:46:00Z">
                              <w:rPr>
                                <w:color w:val="414042"/>
                                <w:spacing w:val="-24"/>
                                <w:kern w:val="24"/>
                                <w:sz w:val="12"/>
                                <w:szCs w:val="12"/>
                              </w:rPr>
                            </w:rPrChange>
                          </w:rPr>
                          <w:t>C</w:t>
                        </w:r>
                        <w:r w:rsidRPr="00852876">
                          <w:rPr>
                            <w:color w:val="414042"/>
                            <w:spacing w:val="-8"/>
                            <w:kern w:val="24"/>
                            <w:sz w:val="12"/>
                            <w:szCs w:val="12"/>
                            <w:lang w:val="fr-FR"/>
                            <w:rPrChange w:id="670"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71" w:author="Dunn, Karen" w:date="2021-03-22T13:46:00Z">
                              <w:rPr>
                                <w:color w:val="414042"/>
                                <w:spacing w:val="-4"/>
                                <w:kern w:val="24"/>
                                <w:sz w:val="12"/>
                                <w:szCs w:val="12"/>
                              </w:rPr>
                            </w:rPrChange>
                          </w:rPr>
                          <w:t>88</w:t>
                        </w:r>
                        <w:r w:rsidRPr="00852876">
                          <w:rPr>
                            <w:color w:val="414042"/>
                            <w:spacing w:val="-8"/>
                            <w:kern w:val="24"/>
                            <w:sz w:val="12"/>
                            <w:szCs w:val="12"/>
                            <w:lang w:val="fr-FR"/>
                            <w:rPrChange w:id="672"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73" w:author="Dunn, Karen" w:date="2021-03-22T13:46:00Z">
                              <w:rPr>
                                <w:color w:val="414042"/>
                                <w:spacing w:val="-14"/>
                                <w:kern w:val="24"/>
                                <w:sz w:val="12"/>
                                <w:szCs w:val="12"/>
                              </w:rPr>
                            </w:rPrChange>
                          </w:rPr>
                          <w:t>-</w:t>
                        </w:r>
                        <w:r w:rsidRPr="00852876">
                          <w:rPr>
                            <w:color w:val="414042"/>
                            <w:spacing w:val="-8"/>
                            <w:kern w:val="24"/>
                            <w:sz w:val="12"/>
                            <w:szCs w:val="12"/>
                            <w:lang w:val="fr-FR"/>
                            <w:rPrChange w:id="674"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675" w:author="Dunn, Karen" w:date="2021-03-22T13:46:00Z">
                              <w:rPr>
                                <w:color w:val="414042"/>
                                <w:spacing w:val="-22"/>
                                <w:kern w:val="24"/>
                                <w:sz w:val="12"/>
                                <w:szCs w:val="12"/>
                              </w:rPr>
                            </w:rPrChange>
                          </w:rPr>
                          <w:t>M</w:t>
                        </w:r>
                        <w:r w:rsidRPr="00852876">
                          <w:rPr>
                            <w:color w:val="414042"/>
                            <w:spacing w:val="-8"/>
                            <w:kern w:val="24"/>
                            <w:sz w:val="12"/>
                            <w:szCs w:val="12"/>
                            <w:lang w:val="fr-FR"/>
                            <w:rPrChange w:id="676"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77" w:author="Dunn, Karen" w:date="2021-03-22T13:46:00Z">
                              <w:rPr>
                                <w:color w:val="414042"/>
                                <w:spacing w:val="-4"/>
                                <w:kern w:val="24"/>
                                <w:sz w:val="12"/>
                                <w:szCs w:val="12"/>
                              </w:rPr>
                            </w:rPrChange>
                          </w:rPr>
                          <w:t>50</w:t>
                        </w:r>
                      </w:p>
                      <w:p w14:paraId="565BD3F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64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201</w:t>
                        </w:r>
                      </w:p>
                    </w:txbxContent>
                  </v:textbox>
                </v:shape>
                <v:shape id="object 21" o:spid="_x0000_s1036" style="position:absolute;left:43071;top:123;width:10629;height:2810;visibility:visible;mso-wrap-style:square;v-text-anchor:top" coordsize="117221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" path="m1171676,309346l,309346,,,1171676,r,309346xe" fillcolor="#00aeef" stroked="f">
                  <v:path arrowok="t"/>
                </v:shape>
                <v:shape id="object 22" o:spid="_x0000_s1037" style="position:absolute;left:55330;top:123;width:10630;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" path="m1171676,309346l,309346,,,1171676,r,309346xe" fillcolor="#00b4ac" stroked="f">
                  <v:path arrowok="t"/>
                </v:shape>
                <v:shape id="object 23" o:spid="_x0000_s1038" style="position:absolute;left:67520;top:123;width:10629;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" path="m1171676,309346l,309346,,,1171676,r,309346xe" fillcolor="#00bbd2" stroked="f">
                  <v:path arrowok="t"/>
                </v:shape>
                <v:shape id="object 24" o:spid="_x0000_s1039" style="position:absolute;left:79663;top:123;width:10629;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" path="m,309359r1171676,l1171676,,,,,309359xe" fillcolor="#5a83c3" stroked="f">
                  <v:path arrowok="t"/>
                </v:shape>
                <v:shape id="object 25" o:spid="_x0000_s1040" style="position:absolute;left:43071;top:7365;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" path="m1171676,172707l,172707,,,1171676,r,172707xe" fillcolor="#6dcff6" stroked="f">
                  <v:path arrowok="t"/>
                </v:shape>
                <v:shape id="object 26" o:spid="_x0000_s1041" style="position:absolute;left:55330;top:7365;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" path="m1171676,172707l,172707,,,1171676,r,172707xe" fillcolor="#85d0cc" stroked="f">
                  <v:path arrowok="t"/>
                </v:shape>
                <v:shape id="object 27" o:spid="_x0000_s1042" style="position:absolute;left:67520;top:7365;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" path="m1171676,172707l,172707,,,1171676,r,172707xe" fillcolor="#9ad9e5" stroked="f">
                  <v:path arrowok="t"/>
                </v:shape>
                <v:shape id="object 28" o:spid="_x0000_s1043" style="position:absolute;left:79663;top:7365;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" path="m,172707r1171676,l1171676,,,,,172707xe" fillcolor="#acc1e1" stroked="f">
                  <v:path arrowok="t"/>
                </v:shape>
                <v:shape id="object 29" o:spid="_x0000_s1044" type="#_x0000_t202" style="position:absolute;left:42988;top:14300;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" filled="f" stroked="f">
                  <v:textbox style="mso-fit-shape-to-text:t" inset="0,0,0,0">
                    <w:txbxContent>
                      <w:p w14:paraId="170B3393"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252</w:t>
                        </w:r>
                      </w:p>
                    </w:txbxContent>
                  </v:textbox>
                </v:shape>
                <v:shape id="object 30" o:spid="_x0000_s1045" type="#_x0000_t202" style="position:absolute;left:55159;top:14300;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69BwgAAANwAAAAPAAAAZHJzL2Rvd25yZXYueG1sRE89a8Mw&#10;EN0D+Q/iCl1CLSsF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BUE69BwgAAANwAAAAPAAAA&#10;AAAAAAAAAAAAAAcCAABkcnMvZG93bnJldi54bWxQSwUGAAAAAAMAAwC3AAAA9gIAAAAA&#10;" filled="f" stroked="f">
                  <v:textbox style="mso-fit-shape-to-text:t" inset="0,0,0,0">
                    <w:txbxContent>
                      <w:p w14:paraId="06BD9338"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240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31" o:spid="_x0000_s1046" type="#_x0000_t202" style="position:absolute;left:67409;top:14300;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c1wgAAANwAAAAPAAAAZHJzL2Rvd25yZXYueG1sRE89a8Mw&#10;EN0D+Q/iCl1CLSsU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Db+jc1wgAAANwAAAAPAAAA&#10;AAAAAAAAAAAAAAcCAABkcnMvZG93bnJldi54bWxQSwUGAAAAAAMAAwC3AAAA9gIAAAAA&#10;" filled="f" stroked="f">
                  <v:textbox style="mso-fit-shape-to-text:t" inset="0,0,0,0">
                    <w:txbxContent>
                      <w:p w14:paraId="7E7448E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v:textbox>
                </v:shape>
                <v:shape id="object 32" o:spid="_x0000_s1047" type="#_x0000_t202" style="position:absolute;left:79553;top:14300;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pKuwgAAANwAAAAPAAAAZHJzL2Rvd25yZXYueG1sRE89a8Mw&#10;EN0D+Q/iCl1CLStQ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C0tpKuwgAAANwAAAAPAAAA&#10;AAAAAAAAAAAAAAcCAABkcnMvZG93bnJldi54bWxQSwUGAAAAAAMAAwC3AAAA9gIAAAAA&#10;" filled="f" stroked="f">
                  <v:textbox style="mso-fit-shape-to-text:t" inset="0,0,0,0">
                    <w:txbxContent>
                      <w:p w14:paraId="7CAA4E90"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246</w:t>
                        </w:r>
                      </w:p>
                    </w:txbxContent>
                  </v:textbox>
                </v:shape>
                <v:shape id="object 33" o:spid="_x0000_s1048" style="position:absolute;left:43071;top:12452;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" path="m1171676,172720l,172720,,,1171676,r,172720xe" fillcolor="#c7eafb" stroked="f">
                  <v:path arrowok="t"/>
                </v:shape>
                <v:shape id="object 34" o:spid="_x0000_s1049" style="position:absolute;left:55330;top:12452;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" path="m1171676,172720l,172720,,,1171676,r,172720xe" fillcolor="#cae9e5" stroked="f">
                  <v:path arrowok="t"/>
                </v:shape>
                <v:shape id="object 35" o:spid="_x0000_s1050" style="position:absolute;left:67520;top:124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" path="m1171676,172720l,172720,,,1171676,r,172720xe" fillcolor="#d6eef3" stroked="f">
                  <v:path arrowok="t"/>
                </v:shape>
                <v:shape id="object 36" o:spid="_x0000_s1051" style="position:absolute;left:79663;top:124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" path="m,172720r1171676,l1171676,,,,,172720xe" fillcolor="#cfd7ed" stroked="f">
                  <v:path arrowok="t"/>
                </v:shape>
                <v:shape id="object 37" o:spid="_x0000_s1052" type="#_x0000_t202" style="position:absolute;left:42988;top:23981;width:716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" filled="f" stroked="f">
                  <v:textbox style="mso-fit-shape-to-text:t" inset="0,0,0,0">
                    <w:txbxContent>
                      <w:p w14:paraId="69F824A0" w14:textId="77777777" w:rsidR="00F3332F" w:rsidRPr="00852876" w:rsidRDefault="00F3332F" w:rsidP="00E015AE">
                        <w:pPr>
                          <w:pStyle w:val="NormalWeb"/>
                          <w:ind w:left="14" w:right="288"/>
                          <w:rPr>
                            <w:sz w:val="24"/>
                            <w:lang w:val="fr-FR"/>
                            <w:rPrChange w:id="678" w:author="Dunn, Karen" w:date="2021-03-22T13:46:00Z">
                              <w:rPr>
                                <w:sz w:val="24"/>
                              </w:rPr>
                            </w:rPrChange>
                          </w:rPr>
                        </w:pPr>
                        <w:r w:rsidRPr="00852876">
                          <w:rPr>
                            <w:b/>
                            <w:bCs/>
                            <w:color w:val="414042"/>
                            <w:spacing w:val="-20"/>
                            <w:kern w:val="24"/>
                            <w:sz w:val="12"/>
                            <w:szCs w:val="12"/>
                            <w:lang w:val="fr-FR"/>
                            <w:rPrChange w:id="679"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680"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681"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682"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683"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684" w:author="Dunn, Karen" w:date="2021-03-22T13:46:00Z">
                              <w:rPr>
                                <w:b/>
                                <w:bCs/>
                                <w:color w:val="414042"/>
                                <w:kern w:val="24"/>
                                <w:sz w:val="12"/>
                                <w:szCs w:val="12"/>
                              </w:rPr>
                            </w:rPrChange>
                          </w:rPr>
                          <w:t>258</w:t>
                        </w:r>
                        <w:r w:rsidRPr="00852876">
                          <w:rPr>
                            <w:b/>
                            <w:bCs/>
                            <w:color w:val="414042"/>
                            <w:spacing w:val="-7"/>
                            <w:kern w:val="24"/>
                            <w:sz w:val="12"/>
                            <w:szCs w:val="12"/>
                            <w:lang w:val="fr-FR"/>
                            <w:rPrChange w:id="685"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686" w:author="Dunn, Karen" w:date="2021-03-22T13:46:00Z">
                              <w:rPr>
                                <w:b/>
                                <w:bCs/>
                                <w:color w:val="414042"/>
                                <w:spacing w:val="-28"/>
                                <w:kern w:val="24"/>
                                <w:sz w:val="12"/>
                                <w:szCs w:val="12"/>
                              </w:rPr>
                            </w:rPrChange>
                          </w:rPr>
                          <w:t>C</w:t>
                        </w:r>
                        <w:r w:rsidRPr="00852876">
                          <w:rPr>
                            <w:b/>
                            <w:bCs/>
                            <w:color w:val="414042"/>
                            <w:spacing w:val="-10"/>
                            <w:kern w:val="24"/>
                            <w:sz w:val="12"/>
                            <w:szCs w:val="12"/>
                            <w:lang w:val="fr-FR"/>
                            <w:rPrChange w:id="687" w:author="Dunn, Karen" w:date="2021-03-22T13:46:00Z">
                              <w:rPr>
                                <w:b/>
                                <w:bCs/>
                                <w:color w:val="414042"/>
                                <w:spacing w:val="-10"/>
                                <w:kern w:val="24"/>
                                <w:sz w:val="12"/>
                                <w:szCs w:val="12"/>
                              </w:rPr>
                            </w:rPrChange>
                          </w:rPr>
                          <w:t xml:space="preserve"> </w:t>
                        </w:r>
                        <w:r w:rsidRPr="00852876">
                          <w:rPr>
                            <w:b/>
                            <w:bCs/>
                            <w:color w:val="414042"/>
                            <w:spacing w:val="-28"/>
                            <w:kern w:val="24"/>
                            <w:sz w:val="12"/>
                            <w:szCs w:val="12"/>
                            <w:lang w:val="fr-FR"/>
                            <w:rPrChange w:id="688"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689"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690"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691"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692" w:author="Dunn, Karen" w:date="2021-03-22T13:46:00Z">
                              <w:rPr>
                                <w:color w:val="414042"/>
                                <w:spacing w:val="-24"/>
                                <w:kern w:val="24"/>
                                <w:sz w:val="12"/>
                                <w:szCs w:val="12"/>
                              </w:rPr>
                            </w:rPrChange>
                          </w:rPr>
                          <w:t>C</w:t>
                        </w:r>
                        <w:r w:rsidRPr="00852876">
                          <w:rPr>
                            <w:color w:val="414042"/>
                            <w:spacing w:val="-8"/>
                            <w:kern w:val="24"/>
                            <w:sz w:val="12"/>
                            <w:szCs w:val="12"/>
                            <w:lang w:val="fr-FR"/>
                            <w:rPrChange w:id="693"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694" w:author="Dunn, Karen" w:date="2021-03-22T13:46:00Z">
                              <w:rPr>
                                <w:color w:val="414042"/>
                                <w:spacing w:val="-4"/>
                                <w:kern w:val="24"/>
                                <w:sz w:val="12"/>
                                <w:szCs w:val="12"/>
                              </w:rPr>
                            </w:rPrChange>
                          </w:rPr>
                          <w:t>51</w:t>
                        </w:r>
                        <w:r w:rsidRPr="00852876">
                          <w:rPr>
                            <w:color w:val="414042"/>
                            <w:spacing w:val="-8"/>
                            <w:kern w:val="24"/>
                            <w:sz w:val="12"/>
                            <w:szCs w:val="12"/>
                            <w:lang w:val="fr-FR"/>
                            <w:rPrChange w:id="695"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696" w:author="Dunn, Karen" w:date="2021-03-22T13:46:00Z">
                              <w:rPr>
                                <w:color w:val="414042"/>
                                <w:spacing w:val="-14"/>
                                <w:kern w:val="24"/>
                                <w:sz w:val="12"/>
                                <w:szCs w:val="12"/>
                              </w:rPr>
                            </w:rPrChange>
                          </w:rPr>
                          <w:t>-</w:t>
                        </w:r>
                        <w:r w:rsidRPr="00852876">
                          <w:rPr>
                            <w:color w:val="414042"/>
                            <w:spacing w:val="-8"/>
                            <w:kern w:val="24"/>
                            <w:sz w:val="12"/>
                            <w:szCs w:val="12"/>
                            <w:lang w:val="fr-FR"/>
                            <w:rPrChange w:id="697" w:author="Dunn, Karen" w:date="2021-03-22T13:46:00Z">
                              <w:rPr>
                                <w:color w:val="414042"/>
                                <w:spacing w:val="-8"/>
                                <w:kern w:val="24"/>
                                <w:sz w:val="12"/>
                                <w:szCs w:val="12"/>
                              </w:rPr>
                            </w:rPrChange>
                          </w:rPr>
                          <w:t xml:space="preserve"> </w:t>
                        </w:r>
                        <w:r w:rsidRPr="00852876">
                          <w:rPr>
                            <w:color w:val="414042"/>
                            <w:spacing w:val="-22"/>
                            <w:kern w:val="24"/>
                            <w:sz w:val="12"/>
                            <w:szCs w:val="12"/>
                            <w:lang w:val="fr-FR"/>
                            <w:rPrChange w:id="698" w:author="Dunn, Karen" w:date="2021-03-22T13:46:00Z">
                              <w:rPr>
                                <w:color w:val="414042"/>
                                <w:spacing w:val="-22"/>
                                <w:kern w:val="24"/>
                                <w:sz w:val="12"/>
                                <w:szCs w:val="12"/>
                              </w:rPr>
                            </w:rPrChange>
                          </w:rPr>
                          <w:t>M</w:t>
                        </w:r>
                        <w:r w:rsidRPr="00852876">
                          <w:rPr>
                            <w:color w:val="414042"/>
                            <w:spacing w:val="-8"/>
                            <w:kern w:val="24"/>
                            <w:sz w:val="12"/>
                            <w:szCs w:val="12"/>
                            <w:lang w:val="fr-FR"/>
                            <w:rPrChange w:id="699"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700" w:author="Dunn, Karen" w:date="2021-03-22T13:46:00Z">
                              <w:rPr>
                                <w:color w:val="414042"/>
                                <w:spacing w:val="-4"/>
                                <w:kern w:val="24"/>
                                <w:sz w:val="12"/>
                                <w:szCs w:val="12"/>
                              </w:rPr>
                            </w:rPrChange>
                          </w:rPr>
                          <w:t>79</w:t>
                        </w:r>
                      </w:p>
                      <w:p w14:paraId="6FA1ECAF"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159</w:t>
                        </w:r>
                      </w:p>
                    </w:txbxContent>
                  </v:textbox>
                </v:shape>
                <v:shape id="object 38" o:spid="_x0000_s1053" type="#_x0000_t202" style="position:absolute;left:42988;top:29986;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" filled="f" stroked="f">
                  <v:textbox style="mso-fit-shape-to-text:t" inset="0,0,0,0">
                    <w:txbxContent>
                      <w:p w14:paraId="0BD217F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201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169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39" o:spid="_x0000_s1054" type="#_x0000_t202" style="position:absolute;left:55159;top:29986;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" filled="f" stroked="f">
                  <v:textbox style="mso-fit-shape-to-text:t" inset="0,0,0,0">
                    <w:txbxContent>
                      <w:p w14:paraId="1A127A7D"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183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G214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155</w:t>
                        </w:r>
                      </w:p>
                    </w:txbxContent>
                  </v:textbox>
                </v:shape>
                <v:shape id="object 40" o:spid="_x0000_s1055" type="#_x0000_t202" style="position:absolute;left:67409;top:29986;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2X8wgAAANwAAAAPAAAAZHJzL2Rvd25yZXYueG1sRE89a8Mw&#10;EN0L/Q/iCl1KLdsF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Caf2X8wgAAANwAAAAPAAAA&#10;AAAAAAAAAAAAAAcCAABkcnMvZG93bnJldi54bWxQSwUGAAAAAAMAAwC3AAAA9gIAAAAA&#10;" filled="f" stroked="f">
                  <v:textbox style="mso-fit-shape-to-text:t" inset="0,0,0,0">
                    <w:txbxContent>
                      <w:p w14:paraId="472A8077"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246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174-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135</w:t>
                        </w:r>
                      </w:p>
                    </w:txbxContent>
                  </v:textbox>
                </v:shape>
                <v:shape id="object 41" o:spid="_x0000_s1056" type="#_x0000_t202" style="position:absolute;left:79553;top:29986;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v2IwgAAANwAAAAPAAAAZHJzL2Rvd25yZXYueG1sRE89a8Mw&#10;EN0L/Q/iCl1KLdsU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AVlv2IwgAAANwAAAAPAAAA&#10;AAAAAAAAAAAAAAcCAABkcnMvZG93bnJldi54bWxQSwUGAAAAAAMAAwC3AAAA9gIAAAAA&#10;" filled="f" stroked="f">
                  <v:textbox style="mso-fit-shape-to-text:t" inset="0,0,0,0">
                    <w:txbxContent>
                      <w:p w14:paraId="46665C2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156</w:t>
                        </w:r>
                      </w:p>
                    </w:txbxContent>
                  </v:textbox>
                </v:shape>
                <v:shape id="object 42" o:spid="_x0000_s1057" type="#_x0000_t202" style="position:absolute;left:55197;top:23981;width:667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lgTwgAAANwAAAAPAAAAZHJzL2Rvd25yZXYueG1sRE89a8Mw&#10;EN0L/Q/iCl1KLdtQ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B62lgTwgAAANwAAAAPAAAA&#10;AAAAAAAAAAAAAAcCAABkcnMvZG93bnJldi54bWxQSwUGAAAAAAMAAwC3AAAA9gIAAAAA&#10;" filled="f" stroked="f">
                  <v:textbox style="mso-fit-shape-to-text:t" inset="0,0,0,0">
                    <w:txbxContent>
                      <w:p w14:paraId="5EE2B154" w14:textId="77777777" w:rsidR="00F3332F" w:rsidRPr="00852876" w:rsidRDefault="00F3332F" w:rsidP="00E015AE">
                        <w:pPr>
                          <w:pStyle w:val="NormalWeb"/>
                          <w:ind w:left="14"/>
                          <w:rPr>
                            <w:sz w:val="24"/>
                            <w:lang w:val="fr-FR"/>
                            <w:rPrChange w:id="701" w:author="Dunn, Karen" w:date="2021-03-22T13:46:00Z">
                              <w:rPr>
                                <w:sz w:val="24"/>
                              </w:rPr>
                            </w:rPrChange>
                          </w:rPr>
                        </w:pPr>
                        <w:r w:rsidRPr="00852876">
                          <w:rPr>
                            <w:b/>
                            <w:bCs/>
                            <w:color w:val="414042"/>
                            <w:spacing w:val="-20"/>
                            <w:kern w:val="24"/>
                            <w:sz w:val="12"/>
                            <w:szCs w:val="12"/>
                            <w:lang w:val="fr-FR"/>
                            <w:rPrChange w:id="702"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703"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704"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705"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706"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707" w:author="Dunn, Karen" w:date="2021-03-22T13:46:00Z">
                              <w:rPr>
                                <w:b/>
                                <w:bCs/>
                                <w:color w:val="414042"/>
                                <w:kern w:val="24"/>
                                <w:sz w:val="12"/>
                                <w:szCs w:val="12"/>
                              </w:rPr>
                            </w:rPrChange>
                          </w:rPr>
                          <w:t>739</w:t>
                        </w:r>
                        <w:r w:rsidRPr="00852876">
                          <w:rPr>
                            <w:b/>
                            <w:bCs/>
                            <w:color w:val="414042"/>
                            <w:spacing w:val="-7"/>
                            <w:kern w:val="24"/>
                            <w:sz w:val="12"/>
                            <w:szCs w:val="12"/>
                            <w:lang w:val="fr-FR"/>
                            <w:rPrChange w:id="708"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709" w:author="Dunn, Karen" w:date="2021-03-22T13:46:00Z">
                              <w:rPr>
                                <w:b/>
                                <w:bCs/>
                                <w:color w:val="414042"/>
                                <w:spacing w:val="-28"/>
                                <w:kern w:val="24"/>
                                <w:sz w:val="12"/>
                                <w:szCs w:val="12"/>
                              </w:rPr>
                            </w:rPrChange>
                          </w:rPr>
                          <w:t>C</w:t>
                        </w:r>
                      </w:p>
                      <w:p w14:paraId="39B9CE84" w14:textId="77777777" w:rsidR="00F3332F" w:rsidRPr="00852876" w:rsidRDefault="00F3332F" w:rsidP="00E015AE">
                        <w:pPr>
                          <w:pStyle w:val="NormalWeb"/>
                          <w:ind w:left="14"/>
                          <w:rPr>
                            <w:lang w:val="fr-FR"/>
                            <w:rPrChange w:id="710" w:author="Dunn, Karen" w:date="2021-03-22T13:46:00Z">
                              <w:rPr/>
                            </w:rPrChange>
                          </w:rPr>
                        </w:pPr>
                        <w:r w:rsidRPr="00852876">
                          <w:rPr>
                            <w:b/>
                            <w:bCs/>
                            <w:color w:val="414042"/>
                            <w:spacing w:val="-28"/>
                            <w:kern w:val="24"/>
                            <w:sz w:val="12"/>
                            <w:szCs w:val="12"/>
                            <w:lang w:val="fr-FR"/>
                            <w:rPrChange w:id="711"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712"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713" w:author="Dunn, Karen" w:date="2021-03-22T13:46:00Z">
                              <w:rPr>
                                <w:b/>
                                <w:bCs/>
                                <w:color w:val="414042"/>
                                <w:spacing w:val="-6"/>
                                <w:kern w:val="24"/>
                                <w:sz w:val="12"/>
                                <w:szCs w:val="12"/>
                              </w:rPr>
                            </w:rPrChange>
                          </w:rPr>
                          <w:t>:</w:t>
                        </w:r>
                        <w:r w:rsidRPr="00852876">
                          <w:rPr>
                            <w:b/>
                            <w:bCs/>
                            <w:color w:val="414042"/>
                            <w:spacing w:val="-8"/>
                            <w:kern w:val="24"/>
                            <w:sz w:val="12"/>
                            <w:szCs w:val="12"/>
                            <w:lang w:val="fr-FR"/>
                            <w:rPrChange w:id="714" w:author="Dunn, Karen" w:date="2021-03-22T13:46:00Z">
                              <w:rPr>
                                <w:b/>
                                <w:bCs/>
                                <w:color w:val="414042"/>
                                <w:spacing w:val="-8"/>
                                <w:kern w:val="24"/>
                                <w:sz w:val="12"/>
                                <w:szCs w:val="12"/>
                              </w:rPr>
                            </w:rPrChange>
                          </w:rPr>
                          <w:t xml:space="preserve"> </w:t>
                        </w:r>
                        <w:r w:rsidRPr="00852876">
                          <w:rPr>
                            <w:color w:val="414042"/>
                            <w:spacing w:val="-24"/>
                            <w:kern w:val="24"/>
                            <w:sz w:val="12"/>
                            <w:szCs w:val="12"/>
                            <w:lang w:val="fr-FR"/>
                            <w:rPrChange w:id="715" w:author="Dunn, Karen" w:date="2021-03-22T13:46:00Z">
                              <w:rPr>
                                <w:color w:val="414042"/>
                                <w:spacing w:val="-24"/>
                                <w:kern w:val="24"/>
                                <w:sz w:val="12"/>
                                <w:szCs w:val="12"/>
                              </w:rPr>
                            </w:rPrChange>
                          </w:rPr>
                          <w:t>C</w:t>
                        </w:r>
                        <w:r w:rsidRPr="00852876">
                          <w:rPr>
                            <w:color w:val="414042"/>
                            <w:spacing w:val="-8"/>
                            <w:kern w:val="24"/>
                            <w:sz w:val="12"/>
                            <w:szCs w:val="12"/>
                            <w:lang w:val="fr-FR"/>
                            <w:rPrChange w:id="716" w:author="Dunn, Karen" w:date="2021-03-22T13:46:00Z">
                              <w:rPr>
                                <w:color w:val="414042"/>
                                <w:spacing w:val="-8"/>
                                <w:kern w:val="24"/>
                                <w:sz w:val="12"/>
                                <w:szCs w:val="12"/>
                              </w:rPr>
                            </w:rPrChange>
                          </w:rPr>
                          <w:t xml:space="preserve"> </w:t>
                        </w:r>
                        <w:r w:rsidRPr="00852876">
                          <w:rPr>
                            <w:color w:val="414042"/>
                            <w:spacing w:val="-7"/>
                            <w:kern w:val="24"/>
                            <w:sz w:val="12"/>
                            <w:szCs w:val="12"/>
                            <w:lang w:val="fr-FR"/>
                            <w:rPrChange w:id="717" w:author="Dunn, Karen" w:date="2021-03-22T13:46:00Z">
                              <w:rPr>
                                <w:color w:val="414042"/>
                                <w:spacing w:val="-7"/>
                                <w:kern w:val="24"/>
                                <w:sz w:val="12"/>
                                <w:szCs w:val="12"/>
                              </w:rPr>
                            </w:rPrChange>
                          </w:rPr>
                          <w:t>78-</w:t>
                        </w:r>
                        <w:r w:rsidRPr="00852876">
                          <w:rPr>
                            <w:color w:val="414042"/>
                            <w:spacing w:val="-11"/>
                            <w:kern w:val="24"/>
                            <w:sz w:val="12"/>
                            <w:szCs w:val="12"/>
                            <w:lang w:val="fr-FR"/>
                            <w:rPrChange w:id="718"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719" w:author="Dunn, Karen" w:date="2021-03-22T13:46:00Z">
                              <w:rPr>
                                <w:color w:val="414042"/>
                                <w:spacing w:val="-36"/>
                                <w:kern w:val="24"/>
                                <w:sz w:val="12"/>
                                <w:szCs w:val="12"/>
                              </w:rPr>
                            </w:rPrChange>
                          </w:rPr>
                          <w:t>Y</w:t>
                        </w:r>
                        <w:r w:rsidRPr="00852876">
                          <w:rPr>
                            <w:color w:val="414042"/>
                            <w:spacing w:val="-11"/>
                            <w:kern w:val="24"/>
                            <w:sz w:val="12"/>
                            <w:szCs w:val="12"/>
                            <w:lang w:val="fr-FR"/>
                            <w:rPrChange w:id="720" w:author="Dunn, Karen" w:date="2021-03-22T13:46:00Z">
                              <w:rPr>
                                <w:color w:val="414042"/>
                                <w:spacing w:val="-11"/>
                                <w:kern w:val="24"/>
                                <w:sz w:val="12"/>
                                <w:szCs w:val="12"/>
                              </w:rPr>
                            </w:rPrChange>
                          </w:rPr>
                          <w:t xml:space="preserve"> </w:t>
                        </w:r>
                        <w:r w:rsidRPr="00852876">
                          <w:rPr>
                            <w:color w:val="414042"/>
                            <w:spacing w:val="-7"/>
                            <w:kern w:val="24"/>
                            <w:sz w:val="12"/>
                            <w:szCs w:val="12"/>
                            <w:lang w:val="fr-FR"/>
                            <w:rPrChange w:id="721" w:author="Dunn, Karen" w:date="2021-03-22T13:46:00Z">
                              <w:rPr>
                                <w:color w:val="414042"/>
                                <w:spacing w:val="-7"/>
                                <w:kern w:val="24"/>
                                <w:sz w:val="12"/>
                                <w:szCs w:val="12"/>
                              </w:rPr>
                            </w:rPrChange>
                          </w:rPr>
                          <w:t>95-</w:t>
                        </w:r>
                        <w:r w:rsidRPr="00852876">
                          <w:rPr>
                            <w:color w:val="414042"/>
                            <w:spacing w:val="-8"/>
                            <w:kern w:val="24"/>
                            <w:sz w:val="12"/>
                            <w:szCs w:val="12"/>
                            <w:lang w:val="fr-FR"/>
                            <w:rPrChange w:id="722" w:author="Dunn, Karen" w:date="2021-03-22T13:46:00Z">
                              <w:rPr>
                                <w:color w:val="414042"/>
                                <w:spacing w:val="-8"/>
                                <w:kern w:val="24"/>
                                <w:sz w:val="12"/>
                                <w:szCs w:val="12"/>
                              </w:rPr>
                            </w:rPrChange>
                          </w:rPr>
                          <w:t xml:space="preserve"> </w:t>
                        </w:r>
                        <w:r w:rsidRPr="00852876">
                          <w:rPr>
                            <w:color w:val="414042"/>
                            <w:spacing w:val="-29"/>
                            <w:kern w:val="24"/>
                            <w:sz w:val="12"/>
                            <w:szCs w:val="12"/>
                            <w:lang w:val="fr-FR"/>
                            <w:rPrChange w:id="723" w:author="Dunn, Karen" w:date="2021-03-22T13:46:00Z">
                              <w:rPr>
                                <w:color w:val="414042"/>
                                <w:spacing w:val="-29"/>
                                <w:kern w:val="24"/>
                                <w:sz w:val="12"/>
                                <w:szCs w:val="12"/>
                              </w:rPr>
                            </w:rPrChange>
                          </w:rPr>
                          <w:t>K</w:t>
                        </w:r>
                        <w:r w:rsidRPr="00852876">
                          <w:rPr>
                            <w:color w:val="414042"/>
                            <w:spacing w:val="-9"/>
                            <w:kern w:val="24"/>
                            <w:sz w:val="12"/>
                            <w:szCs w:val="12"/>
                            <w:lang w:val="fr-FR"/>
                            <w:rPrChange w:id="724" w:author="Dunn, Karen" w:date="2021-03-22T13:46:00Z">
                              <w:rPr>
                                <w:color w:val="414042"/>
                                <w:spacing w:val="-9"/>
                                <w:kern w:val="24"/>
                                <w:sz w:val="12"/>
                                <w:szCs w:val="12"/>
                              </w:rPr>
                            </w:rPrChange>
                          </w:rPr>
                          <w:t xml:space="preserve"> </w:t>
                        </w:r>
                        <w:r w:rsidRPr="00852876">
                          <w:rPr>
                            <w:color w:val="414042"/>
                            <w:spacing w:val="-4"/>
                            <w:kern w:val="24"/>
                            <w:sz w:val="12"/>
                            <w:szCs w:val="12"/>
                            <w:lang w:val="fr-FR"/>
                            <w:rPrChange w:id="725" w:author="Dunn, Karen" w:date="2021-03-22T13:46:00Z">
                              <w:rPr>
                                <w:color w:val="414042"/>
                                <w:spacing w:val="-4"/>
                                <w:kern w:val="24"/>
                                <w:sz w:val="12"/>
                                <w:szCs w:val="12"/>
                              </w:rPr>
                            </w:rPrChange>
                          </w:rPr>
                          <w:t>5</w:t>
                        </w:r>
                      </w:p>
                      <w:p w14:paraId="2834601E"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11"/>
                            <w:kern w:val="24"/>
                            <w:sz w:val="12"/>
                            <w:szCs w:val="12"/>
                          </w:rPr>
                          <w:t>R82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50</w:t>
                        </w:r>
                      </w:p>
                    </w:txbxContent>
                  </v:textbox>
                </v:shape>
                <v:shape id="object 43" o:spid="_x0000_s1058" type="#_x0000_t202" style="position:absolute;left:67405;top:23981;width:681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" filled="f" stroked="f">
                  <v:textbox style="mso-fit-shape-to-text:t" inset="0,0,0,0">
                    <w:txbxContent>
                      <w:p w14:paraId="5C01C4CF" w14:textId="77777777" w:rsidR="00F3332F" w:rsidRPr="00852876" w:rsidRDefault="00F3332F" w:rsidP="00E015AE">
                        <w:pPr>
                          <w:pStyle w:val="NormalWeb"/>
                          <w:ind w:left="14"/>
                          <w:rPr>
                            <w:sz w:val="24"/>
                            <w:lang w:val="fr-FR"/>
                            <w:rPrChange w:id="726" w:author="Dunn, Karen" w:date="2021-03-22T13:46:00Z">
                              <w:rPr>
                                <w:sz w:val="24"/>
                              </w:rPr>
                            </w:rPrChange>
                          </w:rPr>
                        </w:pPr>
                        <w:r w:rsidRPr="00852876">
                          <w:rPr>
                            <w:b/>
                            <w:bCs/>
                            <w:color w:val="414042"/>
                            <w:spacing w:val="-20"/>
                            <w:kern w:val="24"/>
                            <w:sz w:val="12"/>
                            <w:szCs w:val="12"/>
                            <w:lang w:val="fr-FR"/>
                            <w:rPrChange w:id="727" w:author="Dunn, Karen" w:date="2021-03-22T13:46:00Z">
                              <w:rPr>
                                <w:b/>
                                <w:bCs/>
                                <w:color w:val="414042"/>
                                <w:spacing w:val="-20"/>
                                <w:kern w:val="24"/>
                                <w:sz w:val="12"/>
                                <w:szCs w:val="12"/>
                              </w:rPr>
                            </w:rPrChange>
                          </w:rPr>
                          <w:t>P</w:t>
                        </w:r>
                        <w:r w:rsidRPr="00852876">
                          <w:rPr>
                            <w:b/>
                            <w:bCs/>
                            <w:color w:val="414042"/>
                            <w:spacing w:val="-27"/>
                            <w:kern w:val="24"/>
                            <w:sz w:val="12"/>
                            <w:szCs w:val="12"/>
                            <w:lang w:val="fr-FR"/>
                            <w:rPrChange w:id="728" w:author="Dunn, Karen" w:date="2021-03-22T13:46:00Z">
                              <w:rPr>
                                <w:b/>
                                <w:bCs/>
                                <w:color w:val="414042"/>
                                <w:spacing w:val="-27"/>
                                <w:kern w:val="24"/>
                                <w:sz w:val="12"/>
                                <w:szCs w:val="12"/>
                              </w:rPr>
                            </w:rPrChange>
                          </w:rPr>
                          <w:t>AN</w:t>
                        </w:r>
                        <w:r w:rsidRPr="00852876">
                          <w:rPr>
                            <w:b/>
                            <w:bCs/>
                            <w:color w:val="414042"/>
                            <w:spacing w:val="-26"/>
                            <w:kern w:val="24"/>
                            <w:sz w:val="12"/>
                            <w:szCs w:val="12"/>
                            <w:lang w:val="fr-FR"/>
                            <w:rPrChange w:id="729" w:author="Dunn, Karen" w:date="2021-03-22T13:46:00Z">
                              <w:rPr>
                                <w:b/>
                                <w:bCs/>
                                <w:color w:val="414042"/>
                                <w:spacing w:val="-26"/>
                                <w:kern w:val="24"/>
                                <w:sz w:val="12"/>
                                <w:szCs w:val="12"/>
                              </w:rPr>
                            </w:rPrChange>
                          </w:rPr>
                          <w:t>T</w:t>
                        </w:r>
                        <w:r w:rsidRPr="00852876">
                          <w:rPr>
                            <w:b/>
                            <w:bCs/>
                            <w:color w:val="414042"/>
                            <w:spacing w:val="-23"/>
                            <w:kern w:val="24"/>
                            <w:sz w:val="12"/>
                            <w:szCs w:val="12"/>
                            <w:lang w:val="fr-FR"/>
                            <w:rPrChange w:id="730" w:author="Dunn, Karen" w:date="2021-03-22T13:46:00Z">
                              <w:rPr>
                                <w:b/>
                                <w:bCs/>
                                <w:color w:val="414042"/>
                                <w:spacing w:val="-23"/>
                                <w:kern w:val="24"/>
                                <w:sz w:val="12"/>
                                <w:szCs w:val="12"/>
                              </w:rPr>
                            </w:rPrChange>
                          </w:rPr>
                          <w:t>ONE</w:t>
                        </w:r>
                        <w:r w:rsidRPr="00852876">
                          <w:rPr>
                            <w:b/>
                            <w:bCs/>
                            <w:color w:val="414042"/>
                            <w:spacing w:val="-7"/>
                            <w:kern w:val="24"/>
                            <w:sz w:val="12"/>
                            <w:szCs w:val="12"/>
                            <w:lang w:val="fr-FR"/>
                            <w:rPrChange w:id="731" w:author="Dunn, Karen" w:date="2021-03-22T13:46:00Z">
                              <w:rPr>
                                <w:b/>
                                <w:bCs/>
                                <w:color w:val="414042"/>
                                <w:spacing w:val="-7"/>
                                <w:kern w:val="24"/>
                                <w:sz w:val="12"/>
                                <w:szCs w:val="12"/>
                              </w:rPr>
                            </w:rPrChange>
                          </w:rPr>
                          <w:t xml:space="preserve"> </w:t>
                        </w:r>
                        <w:r w:rsidRPr="00852876">
                          <w:rPr>
                            <w:b/>
                            <w:bCs/>
                            <w:color w:val="414042"/>
                            <w:kern w:val="24"/>
                            <w:sz w:val="12"/>
                            <w:szCs w:val="12"/>
                            <w:lang w:val="fr-FR"/>
                            <w:rPrChange w:id="732" w:author="Dunn, Karen" w:date="2021-03-22T13:46:00Z">
                              <w:rPr>
                                <w:b/>
                                <w:bCs/>
                                <w:color w:val="414042"/>
                                <w:kern w:val="24"/>
                                <w:sz w:val="12"/>
                                <w:szCs w:val="12"/>
                              </w:rPr>
                            </w:rPrChange>
                          </w:rPr>
                          <w:t>2347</w:t>
                        </w:r>
                        <w:r w:rsidRPr="00852876">
                          <w:rPr>
                            <w:b/>
                            <w:bCs/>
                            <w:color w:val="414042"/>
                            <w:spacing w:val="-7"/>
                            <w:kern w:val="24"/>
                            <w:sz w:val="12"/>
                            <w:szCs w:val="12"/>
                            <w:lang w:val="fr-FR"/>
                            <w:rPrChange w:id="733" w:author="Dunn, Karen" w:date="2021-03-22T13:46:00Z">
                              <w:rPr>
                                <w:b/>
                                <w:bCs/>
                                <w:color w:val="414042"/>
                                <w:spacing w:val="-7"/>
                                <w:kern w:val="24"/>
                                <w:sz w:val="12"/>
                                <w:szCs w:val="12"/>
                              </w:rPr>
                            </w:rPrChange>
                          </w:rPr>
                          <w:t xml:space="preserve"> </w:t>
                        </w:r>
                        <w:r w:rsidRPr="00852876">
                          <w:rPr>
                            <w:b/>
                            <w:bCs/>
                            <w:color w:val="414042"/>
                            <w:spacing w:val="-28"/>
                            <w:kern w:val="24"/>
                            <w:sz w:val="12"/>
                            <w:szCs w:val="12"/>
                            <w:lang w:val="fr-FR"/>
                            <w:rPrChange w:id="734" w:author="Dunn, Karen" w:date="2021-03-22T13:46:00Z">
                              <w:rPr>
                                <w:b/>
                                <w:bCs/>
                                <w:color w:val="414042"/>
                                <w:spacing w:val="-28"/>
                                <w:kern w:val="24"/>
                                <w:sz w:val="12"/>
                                <w:szCs w:val="12"/>
                              </w:rPr>
                            </w:rPrChange>
                          </w:rPr>
                          <w:t>C</w:t>
                        </w:r>
                      </w:p>
                      <w:p w14:paraId="4AE82A91" w14:textId="77777777" w:rsidR="00F3332F" w:rsidRPr="00852876" w:rsidRDefault="00F3332F" w:rsidP="00E015AE">
                        <w:pPr>
                          <w:pStyle w:val="NormalWeb"/>
                          <w:ind w:left="14"/>
                          <w:rPr>
                            <w:lang w:val="fr-FR"/>
                            <w:rPrChange w:id="735" w:author="Dunn, Karen" w:date="2021-03-22T13:46:00Z">
                              <w:rPr/>
                            </w:rPrChange>
                          </w:rPr>
                        </w:pPr>
                        <w:r w:rsidRPr="00852876">
                          <w:rPr>
                            <w:b/>
                            <w:bCs/>
                            <w:color w:val="414042"/>
                            <w:spacing w:val="-28"/>
                            <w:kern w:val="24"/>
                            <w:sz w:val="12"/>
                            <w:szCs w:val="12"/>
                            <w:lang w:val="fr-FR"/>
                            <w:rPrChange w:id="736" w:author="Dunn, Karen" w:date="2021-03-22T13:46:00Z">
                              <w:rPr>
                                <w:b/>
                                <w:bCs/>
                                <w:color w:val="414042"/>
                                <w:spacing w:val="-28"/>
                                <w:kern w:val="24"/>
                                <w:sz w:val="12"/>
                                <w:szCs w:val="12"/>
                              </w:rPr>
                            </w:rPrChange>
                          </w:rPr>
                          <w:t>CMYK</w:t>
                        </w:r>
                        <w:r w:rsidRPr="00852876">
                          <w:rPr>
                            <w:b/>
                            <w:bCs/>
                            <w:color w:val="414042"/>
                            <w:spacing w:val="-8"/>
                            <w:kern w:val="24"/>
                            <w:sz w:val="12"/>
                            <w:szCs w:val="12"/>
                            <w:lang w:val="fr-FR"/>
                            <w:rPrChange w:id="737" w:author="Dunn, Karen" w:date="2021-03-22T13:46:00Z">
                              <w:rPr>
                                <w:b/>
                                <w:bCs/>
                                <w:color w:val="414042"/>
                                <w:spacing w:val="-8"/>
                                <w:kern w:val="24"/>
                                <w:sz w:val="12"/>
                                <w:szCs w:val="12"/>
                              </w:rPr>
                            </w:rPrChange>
                          </w:rPr>
                          <w:t xml:space="preserve"> </w:t>
                        </w:r>
                        <w:r w:rsidRPr="00852876">
                          <w:rPr>
                            <w:b/>
                            <w:bCs/>
                            <w:color w:val="414042"/>
                            <w:spacing w:val="-6"/>
                            <w:kern w:val="24"/>
                            <w:sz w:val="12"/>
                            <w:szCs w:val="12"/>
                            <w:lang w:val="fr-FR"/>
                            <w:rPrChange w:id="738" w:author="Dunn, Karen" w:date="2021-03-22T13:46:00Z">
                              <w:rPr>
                                <w:b/>
                                <w:bCs/>
                                <w:color w:val="414042"/>
                                <w:spacing w:val="-6"/>
                                <w:kern w:val="24"/>
                                <w:sz w:val="12"/>
                                <w:szCs w:val="12"/>
                              </w:rPr>
                            </w:rPrChange>
                          </w:rPr>
                          <w:t>:</w:t>
                        </w:r>
                        <w:r w:rsidRPr="00852876">
                          <w:rPr>
                            <w:color w:val="414042"/>
                            <w:spacing w:val="-22"/>
                            <w:kern w:val="24"/>
                            <w:sz w:val="12"/>
                            <w:szCs w:val="12"/>
                            <w:lang w:val="fr-FR"/>
                            <w:rPrChange w:id="739" w:author="Dunn, Karen" w:date="2021-03-22T13:46:00Z">
                              <w:rPr>
                                <w:color w:val="414042"/>
                                <w:spacing w:val="-22"/>
                                <w:kern w:val="24"/>
                                <w:sz w:val="12"/>
                                <w:szCs w:val="12"/>
                              </w:rPr>
                            </w:rPrChange>
                          </w:rPr>
                          <w:t>M</w:t>
                        </w:r>
                        <w:r w:rsidRPr="00852876">
                          <w:rPr>
                            <w:color w:val="414042"/>
                            <w:spacing w:val="-8"/>
                            <w:kern w:val="24"/>
                            <w:sz w:val="12"/>
                            <w:szCs w:val="12"/>
                            <w:lang w:val="fr-FR"/>
                            <w:rPrChange w:id="740" w:author="Dunn, Karen" w:date="2021-03-22T13:46:00Z">
                              <w:rPr>
                                <w:color w:val="414042"/>
                                <w:spacing w:val="-8"/>
                                <w:kern w:val="24"/>
                                <w:sz w:val="12"/>
                                <w:szCs w:val="12"/>
                              </w:rPr>
                            </w:rPrChange>
                          </w:rPr>
                          <w:t xml:space="preserve"> </w:t>
                        </w:r>
                        <w:r w:rsidRPr="00852876">
                          <w:rPr>
                            <w:color w:val="414042"/>
                            <w:spacing w:val="-4"/>
                            <w:kern w:val="24"/>
                            <w:sz w:val="12"/>
                            <w:szCs w:val="12"/>
                            <w:lang w:val="fr-FR"/>
                            <w:rPrChange w:id="741" w:author="Dunn, Karen" w:date="2021-03-22T13:46:00Z">
                              <w:rPr>
                                <w:color w:val="414042"/>
                                <w:spacing w:val="-4"/>
                                <w:kern w:val="24"/>
                                <w:sz w:val="12"/>
                                <w:szCs w:val="12"/>
                              </w:rPr>
                            </w:rPrChange>
                          </w:rPr>
                          <w:t>88</w:t>
                        </w:r>
                        <w:r w:rsidRPr="00852876">
                          <w:rPr>
                            <w:color w:val="414042"/>
                            <w:spacing w:val="-8"/>
                            <w:kern w:val="24"/>
                            <w:sz w:val="12"/>
                            <w:szCs w:val="12"/>
                            <w:lang w:val="fr-FR"/>
                            <w:rPrChange w:id="742" w:author="Dunn, Karen" w:date="2021-03-22T13:46:00Z">
                              <w:rPr>
                                <w:color w:val="414042"/>
                                <w:spacing w:val="-8"/>
                                <w:kern w:val="24"/>
                                <w:sz w:val="12"/>
                                <w:szCs w:val="12"/>
                              </w:rPr>
                            </w:rPrChange>
                          </w:rPr>
                          <w:t xml:space="preserve"> </w:t>
                        </w:r>
                        <w:r w:rsidRPr="00852876">
                          <w:rPr>
                            <w:color w:val="414042"/>
                            <w:spacing w:val="-14"/>
                            <w:kern w:val="24"/>
                            <w:sz w:val="12"/>
                            <w:szCs w:val="12"/>
                            <w:lang w:val="fr-FR"/>
                            <w:rPrChange w:id="743" w:author="Dunn, Karen" w:date="2021-03-22T13:46:00Z">
                              <w:rPr>
                                <w:color w:val="414042"/>
                                <w:spacing w:val="-14"/>
                                <w:kern w:val="24"/>
                                <w:sz w:val="12"/>
                                <w:szCs w:val="12"/>
                              </w:rPr>
                            </w:rPrChange>
                          </w:rPr>
                          <w:t>-</w:t>
                        </w:r>
                        <w:r w:rsidRPr="00852876">
                          <w:rPr>
                            <w:color w:val="414042"/>
                            <w:spacing w:val="-11"/>
                            <w:kern w:val="24"/>
                            <w:sz w:val="12"/>
                            <w:szCs w:val="12"/>
                            <w:lang w:val="fr-FR"/>
                            <w:rPrChange w:id="744" w:author="Dunn, Karen" w:date="2021-03-22T13:46:00Z">
                              <w:rPr>
                                <w:color w:val="414042"/>
                                <w:spacing w:val="-11"/>
                                <w:kern w:val="24"/>
                                <w:sz w:val="12"/>
                                <w:szCs w:val="12"/>
                              </w:rPr>
                            </w:rPrChange>
                          </w:rPr>
                          <w:t xml:space="preserve"> </w:t>
                        </w:r>
                        <w:r w:rsidRPr="00852876">
                          <w:rPr>
                            <w:color w:val="414042"/>
                            <w:spacing w:val="-36"/>
                            <w:kern w:val="24"/>
                            <w:sz w:val="12"/>
                            <w:szCs w:val="12"/>
                            <w:lang w:val="fr-FR"/>
                            <w:rPrChange w:id="745" w:author="Dunn, Karen" w:date="2021-03-22T13:46:00Z">
                              <w:rPr>
                                <w:color w:val="414042"/>
                                <w:spacing w:val="-36"/>
                                <w:kern w:val="24"/>
                                <w:sz w:val="12"/>
                                <w:szCs w:val="12"/>
                              </w:rPr>
                            </w:rPrChange>
                          </w:rPr>
                          <w:t>Y</w:t>
                        </w:r>
                        <w:r w:rsidRPr="00852876">
                          <w:rPr>
                            <w:color w:val="414042"/>
                            <w:spacing w:val="-11"/>
                            <w:kern w:val="24"/>
                            <w:sz w:val="12"/>
                            <w:szCs w:val="12"/>
                            <w:lang w:val="fr-FR"/>
                            <w:rPrChange w:id="746" w:author="Dunn, Karen" w:date="2021-03-22T13:46:00Z">
                              <w:rPr>
                                <w:color w:val="414042"/>
                                <w:spacing w:val="-11"/>
                                <w:kern w:val="24"/>
                                <w:sz w:val="12"/>
                                <w:szCs w:val="12"/>
                              </w:rPr>
                            </w:rPrChange>
                          </w:rPr>
                          <w:t xml:space="preserve"> </w:t>
                        </w:r>
                        <w:r w:rsidRPr="00852876">
                          <w:rPr>
                            <w:color w:val="414042"/>
                            <w:spacing w:val="-4"/>
                            <w:kern w:val="24"/>
                            <w:sz w:val="12"/>
                            <w:szCs w:val="12"/>
                            <w:lang w:val="fr-FR"/>
                            <w:rPrChange w:id="747" w:author="Dunn, Karen" w:date="2021-03-22T13:46:00Z">
                              <w:rPr>
                                <w:color w:val="414042"/>
                                <w:spacing w:val="-4"/>
                                <w:kern w:val="24"/>
                                <w:sz w:val="12"/>
                                <w:szCs w:val="12"/>
                              </w:rPr>
                            </w:rPrChange>
                          </w:rPr>
                          <w:t>100</w:t>
                        </w:r>
                      </w:p>
                      <w:p w14:paraId="47B5CFB2"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56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w:t>
                        </w:r>
                      </w:p>
                    </w:txbxContent>
                  </v:textbox>
                </v:shape>
                <v:shape id="object 44" o:spid="_x0000_s1059" type="#_x0000_t202" style="position:absolute;left:79613;top:23981;width:7595;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" filled="f" stroked="f">
                  <v:textbox style="mso-fit-shape-to-text:t" inset="0,0,0,0">
                    <w:txbxContent>
                      <w:p w14:paraId="506DCA77" w14:textId="77777777" w:rsidR="00F3332F" w:rsidRDefault="00F3332F"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30"/>
                            <w:kern w:val="24"/>
                            <w:sz w:val="12"/>
                            <w:szCs w:val="12"/>
                          </w:rPr>
                          <w:t>C</w:t>
                        </w:r>
                        <w:r>
                          <w:rPr>
                            <w:b/>
                            <w:bCs/>
                            <w:color w:val="414042"/>
                            <w:spacing w:val="-26"/>
                            <w:kern w:val="24"/>
                            <w:sz w:val="12"/>
                            <w:szCs w:val="12"/>
                          </w:rPr>
                          <w:t>OOL</w:t>
                        </w:r>
                        <w:r>
                          <w:rPr>
                            <w:b/>
                            <w:bCs/>
                            <w:color w:val="414042"/>
                            <w:spacing w:val="-10"/>
                            <w:kern w:val="24"/>
                            <w:sz w:val="12"/>
                            <w:szCs w:val="12"/>
                          </w:rPr>
                          <w:t xml:space="preserve"> </w:t>
                        </w:r>
                        <w:r>
                          <w:rPr>
                            <w:b/>
                            <w:bCs/>
                            <w:color w:val="414042"/>
                            <w:spacing w:val="-27"/>
                            <w:kern w:val="24"/>
                            <w:sz w:val="12"/>
                            <w:szCs w:val="12"/>
                          </w:rPr>
                          <w:t>GR</w:t>
                        </w:r>
                        <w:r>
                          <w:rPr>
                            <w:b/>
                            <w:bCs/>
                            <w:color w:val="414042"/>
                            <w:spacing w:val="-30"/>
                            <w:kern w:val="24"/>
                            <w:sz w:val="12"/>
                            <w:szCs w:val="12"/>
                          </w:rPr>
                          <w:t>A</w:t>
                        </w:r>
                        <w:r>
                          <w:rPr>
                            <w:b/>
                            <w:bCs/>
                            <w:color w:val="414042"/>
                            <w:spacing w:val="-32"/>
                            <w:kern w:val="24"/>
                            <w:sz w:val="12"/>
                            <w:szCs w:val="12"/>
                          </w:rPr>
                          <w:t>Y</w:t>
                        </w:r>
                        <w:r>
                          <w:rPr>
                            <w:b/>
                            <w:bCs/>
                            <w:color w:val="414042"/>
                            <w:spacing w:val="-10"/>
                            <w:kern w:val="24"/>
                            <w:sz w:val="12"/>
                            <w:szCs w:val="12"/>
                          </w:rPr>
                          <w:t xml:space="preserve"> </w:t>
                        </w:r>
                        <w:r>
                          <w:rPr>
                            <w:b/>
                            <w:bCs/>
                            <w:color w:val="414042"/>
                            <w:kern w:val="24"/>
                            <w:sz w:val="12"/>
                            <w:szCs w:val="12"/>
                          </w:rPr>
                          <w:t>11</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100</w:t>
                        </w:r>
                      </w:p>
                      <w:p w14:paraId="1EFD09BB" w14:textId="77777777" w:rsidR="00F3332F" w:rsidRDefault="00F3332F" w:rsidP="00E015AE">
                        <w:pPr>
                          <w:pStyle w:val="NormalWeb"/>
                          <w:ind w:left="14"/>
                        </w:pP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86</w:t>
                        </w:r>
                      </w:p>
                    </w:txbxContent>
                  </v:textbox>
                </v:shape>
                <v:shape id="object 45" o:spid="_x0000_s1060" style="position:absolute;left:43071;top:20899;width:10629;height:2810;visibility:visible;mso-wrap-style:square;v-text-anchor:top" coordsize="1172210,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" path="m1171676,309333l,309333,,,1171676,r,309333xe" fillcolor="#9256a3" stroked="f">
                  <v:path arrowok="t"/>
                </v:shape>
                <v:shape id="object 46" o:spid="_x0000_s1061" style="position:absolute;left:55330;top:20899;width:10630;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" path="m1171676,309333l,309333,,,1171676,r,309333xe" fillcolor="#50b848" stroked="f">
                  <v:path arrowok="t"/>
                </v:shape>
                <v:shape id="object 47" o:spid="_x0000_s1062" style="position:absolute;left:67520;top:20899;width:10629;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" path="m1171676,309333l,309333,,,1171676,r,309333xe" fillcolor="#ef4623" stroked="f">
                  <v:path arrowok="t"/>
                </v:shape>
                <v:shape id="object 48" o:spid="_x0000_s1063" style="position:absolute;left:79663;top:20899;width:10629;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" path="m,309333r1171676,l1171676,,,,,309333xe" fillcolor="#58595b" stroked="f">
                  <v:path arrowok="t"/>
                </v:shape>
                <v:shape id="object 49" o:spid="_x0000_s1064" style="position:absolute;left:43071;top:28141;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" path="m1171676,172719l,172719,,,1171676,r,172719xe" fillcolor="#bea0cb" stroked="f">
                  <v:path arrowok="t"/>
                </v:shape>
                <v:shape id="object 50" o:spid="_x0000_s1065" style="position:absolute;left:55330;top:28141;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" path="m1171676,172719l,172719,,,1171676,r,172719xe" fillcolor="#aad69c" stroked="f">
                  <v:path arrowok="t"/>
                </v:shape>
                <v:shape id="object 51" o:spid="_x0000_s1066" style="position:absolute;left:67520;top:28141;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" path="m1171676,172719l,172719,,,1171676,r,172719xe" fillcolor="#f8a27d" stroked="f">
                  <v:path arrowok="t"/>
                </v:shape>
                <v:shape id="object 52" o:spid="_x0000_s1067" style="position:absolute;left:79663;top:28141;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" path="m,172732r1171676,l1171676,,,,,172732xe" fillcolor="#939598" stroked="f">
                  <v:path arrowok="t"/>
                </v:shape>
                <v:shape id="object 53" o:spid="_x0000_s1068" type="#_x0000_t202" style="position:absolute;left:42988;top:3507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" filled="f" stroked="f">
                  <v:textbox style="mso-fit-shape-to-text:t" inset="0,0,0,0">
                    <w:txbxContent>
                      <w:p w14:paraId="5F9AB4B8"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288</w:t>
                        </w:r>
                      </w:p>
                    </w:txbxContent>
                  </v:textbox>
                </v:shape>
                <v:shape id="object 54" o:spid="_x0000_s1069" type="#_x0000_t202" style="position:absolute;left:55159;top:3507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" filled="f" stroked="f">
                  <v:textbox style="mso-fit-shape-to-text:t" inset="0,0,0,0">
                    <w:txbxContent>
                      <w:p w14:paraId="107DEA1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217</w:t>
                        </w:r>
                      </w:p>
                    </w:txbxContent>
                  </v:textbox>
                </v:shape>
                <v:shape id="object 55" o:spid="_x0000_s1070" type="#_x0000_t202" style="position:absolute;left:67409;top:35073;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" filled="f" stroked="f">
                  <v:textbox style="mso-fit-shape-to-text:t" inset="0,0,0,0">
                    <w:txbxContent>
                      <w:p w14:paraId="6C1D1411"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224-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56" o:spid="_x0000_s1071" type="#_x0000_t202" style="position:absolute;left:79553;top:3507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" filled="f" stroked="f">
                  <v:textbox style="mso-fit-shape-to-text:t" inset="0,0,0,0">
                    <w:txbxContent>
                      <w:p w14:paraId="03B1FB8B"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218</w:t>
                        </w:r>
                      </w:p>
                    </w:txbxContent>
                  </v:textbox>
                </v:shape>
                <v:shape id="object 57" o:spid="_x0000_s1072" style="position:absolute;left:43071;top:33228;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" path="m1171676,172694l,172694,,,1171676,r,172694xe" fillcolor="#e1d4e9" stroked="f">
                  <v:path arrowok="t"/>
                </v:shape>
                <v:shape id="object 58" o:spid="_x0000_s1073" style="position:absolute;left:55330;top:33228;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" path="m1171676,172694l,172694,,,1171676,r,172694xe" fillcolor="#d8ecd4" stroked="f">
                  <v:path arrowok="t"/>
                </v:shape>
                <v:shape id="object 59" o:spid="_x0000_s1074" style="position:absolute;left:67520;top:33228;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" path="m1171676,172694l,172694,,,1171676,r,172694xe" fillcolor="#fdd7c3" stroked="f">
                  <v:path arrowok="t"/>
                </v:shape>
                <v:shape id="object 60" o:spid="_x0000_s1075" style="position:absolute;left:79663;top:33228;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" path="m,172694r1171676,l1171676,,,,,172694xe" fillcolor="#d1d3d4" stroked="f">
                  <v:path arrowok="t"/>
                </v:shape>
                <v:shape id="object 61" o:spid="_x0000_s1076" type="#_x0000_t202" style="position:absolute;left:79553;top:40096;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" filled="f" stroked="f">
                  <v:textbox style="mso-fit-shape-to-text:t" inset="0,0,0,0">
                    <w:txbxContent>
                      <w:p w14:paraId="0201656F" w14:textId="77777777" w:rsidR="00F3332F" w:rsidRDefault="00F3332F" w:rsidP="00E015AE">
                        <w:pPr>
                          <w:pStyle w:val="NormalWeb"/>
                          <w:ind w:left="14" w:right="14"/>
                          <w:rPr>
                            <w:sz w:val="24"/>
                          </w:rPr>
                        </w:pPr>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b/>
                            <w:bCs/>
                            <w:color w:val="414042"/>
                            <w:spacing w:val="14"/>
                            <w:kern w:val="24"/>
                            <w:sz w:val="12"/>
                            <w:szCs w:val="12"/>
                          </w:rPr>
                          <w:t xml:space="preserve"> </w:t>
                        </w:r>
                        <w:r>
                          <w:rPr>
                            <w:b/>
                            <w:bCs/>
                            <w:color w:val="414042"/>
                            <w:kern w:val="24"/>
                            <w:sz w:val="12"/>
                            <w:szCs w:val="12"/>
                          </w:rPr>
                          <w:t>10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62" o:spid="_x0000_s1077" style="position:absolute;left:79663;top:382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" path="m,172694r1171676,l1171676,,,,,172694xe" fillcolor="#e6e7e8" stroked="f">
                  <v:path arrowok="t"/>
                </v:shape>
                <v:shape id="Text Box 146" o:spid="_x0000_s1078" type="#_x0000_t202" style="position:absolute;left:79709;top:174;width:10578;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" filled="f" stroked="f">
                  <v:textbox style="mso-fit-shape-to-text:t">
                    <w:txbxContent>
                      <w:p w14:paraId="475C7E27" w14:textId="77777777" w:rsidR="00F3332F" w:rsidRDefault="00F3332F" w:rsidP="00E015AE">
                        <w:pPr>
                          <w:pStyle w:val="NormalWeb"/>
                          <w:jc w:val="center"/>
                          <w:rPr>
                            <w:sz w:val="24"/>
                          </w:rPr>
                        </w:pPr>
                        <w:r>
                          <w:rPr>
                            <w:rFonts w:asciiTheme="minorHAnsi" w:hAnsi="Calibri" w:cstheme="minorBidi"/>
                            <w:color w:val="000000" w:themeColor="text1"/>
                            <w:kern w:val="24"/>
                            <w:szCs w:val="22"/>
                            <w:lang w:val="en-US"/>
                          </w:rPr>
                          <w:t>Guideline</w:t>
                        </w:r>
                      </w:p>
                    </w:txbxContent>
                  </v:textbox>
                </v:shape>
                <v:shape id="Text Box 147" o:spid="_x0000_s1079" type="#_x0000_t202" style="position:absolute;left:42374;top:183;width:13008;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" filled="f" stroked="f">
                  <v:textbox style="mso-fit-shape-to-text:t">
                    <w:txbxContent>
                      <w:p w14:paraId="09E29AA6" w14:textId="77777777" w:rsidR="00F3332F" w:rsidRDefault="00F3332F" w:rsidP="00E015AE">
                        <w:pPr>
                          <w:pStyle w:val="NormalWeb"/>
                          <w:rPr>
                            <w:sz w:val="24"/>
                          </w:rPr>
                        </w:pPr>
                        <w:r>
                          <w:rPr>
                            <w:rFonts w:asciiTheme="minorHAnsi" w:hAnsi="Calibri" w:cstheme="minorBidi"/>
                            <w:color w:val="000000" w:themeColor="text1"/>
                            <w:kern w:val="24"/>
                            <w:szCs w:val="22"/>
                            <w:lang w:val="en-US"/>
                          </w:rPr>
                          <w:t>Recommendation</w:t>
                        </w:r>
                      </w:p>
                    </w:txbxContent>
                  </v:textbox>
                </v:shape>
                <v:shape id="Text Box 148" o:spid="_x0000_s1080" type="#_x0000_t202" style="position:absolute;left:55348;top:174;width:10612;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" filled="f" stroked="f">
                  <v:textbox style="mso-fit-shape-to-text:t">
                    <w:txbxContent>
                      <w:p w14:paraId="011A9181" w14:textId="77777777" w:rsidR="00F3332F" w:rsidRDefault="00F3332F" w:rsidP="00E015AE">
                        <w:pPr>
                          <w:pStyle w:val="NormalWeb"/>
                          <w:jc w:val="center"/>
                          <w:rPr>
                            <w:sz w:val="24"/>
                          </w:rPr>
                        </w:pPr>
                        <w:r>
                          <w:rPr>
                            <w:rFonts w:asciiTheme="minorHAnsi" w:hAnsi="Calibri" w:cstheme="minorBidi"/>
                            <w:color w:val="000000" w:themeColor="text1"/>
                            <w:kern w:val="24"/>
                            <w:szCs w:val="22"/>
                            <w:lang w:val="en-US"/>
                          </w:rPr>
                          <w:t>Model Course</w:t>
                        </w:r>
                      </w:p>
                    </w:txbxContent>
                  </v:textbox>
                </v:shape>
                <v:shape id="object 65" o:spid="_x0000_s1081" type="#_x0000_t202" style="position:absolute;left:26515;top:74;width:15483;height:1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" filled="f" stroked="f">
                  <v:textbox style="mso-fit-shape-to-text:t" inset="0,0,0,0">
                    <w:txbxContent>
                      <w:p w14:paraId="5FD2E7EB" w14:textId="77777777" w:rsidR="00F3332F" w:rsidRDefault="00F3332F" w:rsidP="00E015AE">
                        <w:pPr>
                          <w:pStyle w:val="NormalWeb"/>
                          <w:ind w:left="144"/>
                          <w:rPr>
                            <w:sz w:val="24"/>
                          </w:rPr>
                        </w:pPr>
                        <w:r>
                          <w:rPr>
                            <w:rFonts w:asciiTheme="minorHAnsi" w:hAnsi="Calibri"/>
                            <w:color w:val="005D90"/>
                            <w:spacing w:val="44"/>
                            <w:kern w:val="24"/>
                            <w:sz w:val="16"/>
                            <w:szCs w:val="16"/>
                          </w:rPr>
                          <w:t>PRIMARY COLOURS</w:t>
                        </w:r>
                      </w:p>
                    </w:txbxContent>
                  </v:textbox>
                </v:shape>
                <v:shape id="object 65" o:spid="_x0000_s1082" type="#_x0000_t202" style="position:absolute;left:27506;top:20861;width:15483;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" filled="f" stroked="f">
                  <v:textbox style="mso-fit-shape-to-text:t" inset="0,0,0,0">
                    <w:txbxContent>
                      <w:p w14:paraId="67F43822" w14:textId="77777777" w:rsidR="00F3332F" w:rsidRDefault="00F3332F" w:rsidP="00E015AE">
                        <w:pPr>
                          <w:pStyle w:val="NormalWeb"/>
                          <w:ind w:left="144"/>
                          <w:rPr>
                            <w:sz w:val="24"/>
                          </w:rPr>
                        </w:pPr>
                        <w:r>
                          <w:rPr>
                            <w:rFonts w:asciiTheme="minorHAnsi" w:hAnsi="Calibri"/>
                            <w:color w:val="005D90"/>
                            <w:spacing w:val="44"/>
                            <w:kern w:val="24"/>
                            <w:sz w:val="16"/>
                            <w:szCs w:val="16"/>
                          </w:rPr>
                          <w:t>SECONDARY COLOURS</w:t>
                        </w:r>
                      </w:p>
                    </w:txbxContent>
                  </v:textbox>
                </v:shape>
                <w10:anchorlock/>
              </v:group>
            </w:pict>
          </mc:Fallback>
        </mc:AlternateContent>
      </w:r>
    </w:p>
    <w:p w14:paraId="0352057C" w14:textId="77777777" w:rsidR="00797EF8" w:rsidRPr="00797EF8" w:rsidRDefault="00797EF8" w:rsidP="00797EF8">
      <w:pPr>
        <w:pStyle w:val="BodyText"/>
      </w:pPr>
    </w:p>
    <w:p w14:paraId="7CA92150" w14:textId="77777777" w:rsidR="0042565E" w:rsidRPr="0042565E" w:rsidRDefault="0042565E" w:rsidP="00476942">
      <w:pPr>
        <w:pStyle w:val="BodyText"/>
      </w:pPr>
    </w:p>
    <w:sectPr w:rsidR="0042565E" w:rsidRPr="0042565E" w:rsidSect="0042565E">
      <w:headerReference w:type="even" r:id="rId33"/>
      <w:headerReference w:type="default" r:id="rId34"/>
      <w:footerReference w:type="default" r:id="rId35"/>
      <w:headerReference w:type="first" r:id="rId36"/>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ichael Hadley" w:date="2016-03-15T14:53:00Z" w:initials="MH">
    <w:p w14:paraId="3CCD674E" w14:textId="77777777" w:rsidR="00F3332F" w:rsidRDefault="00F3332F">
      <w:pPr>
        <w:pStyle w:val="CommentText"/>
      </w:pPr>
      <w:r>
        <w:rPr>
          <w:rStyle w:val="CommentReference"/>
        </w:rPr>
        <w:annotationRef/>
      </w:r>
      <w:r>
        <w:t>Update as required</w:t>
      </w:r>
    </w:p>
  </w:comment>
  <w:comment w:id="2" w:author="Michael Hadley" w:date="2016-03-15T14:53:00Z" w:initials="MH">
    <w:p w14:paraId="2F00F4F4" w14:textId="77777777" w:rsidR="00F3332F" w:rsidRDefault="00F3332F">
      <w:pPr>
        <w:pStyle w:val="CommentText"/>
      </w:pPr>
      <w:r>
        <w:rPr>
          <w:rStyle w:val="CommentReference"/>
        </w:rPr>
        <w:annotationRef/>
      </w:r>
      <w:r>
        <w:t>Insert date approved by Council (Month &amp; Year)</w:t>
      </w:r>
    </w:p>
  </w:comment>
  <w:comment w:id="9" w:author="Michael Hadley" w:date="2016-05-08T11:14:00Z" w:initials="MH">
    <w:p w14:paraId="52C1F168" w14:textId="77777777" w:rsidR="00F3332F" w:rsidRDefault="00F3332F" w:rsidP="00795637">
      <w:pPr>
        <w:pStyle w:val="CommentText"/>
      </w:pPr>
      <w:r>
        <w:rPr>
          <w:rStyle w:val="CommentReference"/>
        </w:rPr>
        <w:annotationRef/>
      </w:r>
      <w:r>
        <w:t>All IALA documents are to be in UK English.</w:t>
      </w:r>
    </w:p>
    <w:p w14:paraId="75570888" w14:textId="77777777" w:rsidR="00F3332F" w:rsidRDefault="00F3332F"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10" w:author="Steve Guest" w:date="2021-03-24T11:20:00Z" w:initials="SG">
    <w:p w14:paraId="4D2030BF" w14:textId="12BC9F0F" w:rsidR="00F3332F" w:rsidRDefault="00F3332F">
      <w:pPr>
        <w:pStyle w:val="CommentText"/>
      </w:pPr>
      <w:r>
        <w:rPr>
          <w:rStyle w:val="CommentReference"/>
        </w:rPr>
        <w:annotationRef/>
      </w:r>
      <w:r>
        <w:t>Presently the titles will be:</w:t>
      </w:r>
    </w:p>
    <w:p w14:paraId="5549DBAD"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 Establishing Functional &amp; Performance Requirements for VTS Systems</w:t>
      </w:r>
    </w:p>
    <w:p w14:paraId="0D7D5E88"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G1111-1 Producing Requirements for the Core VTS System</w:t>
      </w:r>
    </w:p>
    <w:p w14:paraId="1DA0435A"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G1111-2 Producing Requirements for Voice Communications</w:t>
      </w:r>
    </w:p>
    <w:p w14:paraId="28449329"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 xml:space="preserve">G1111-3 Producing Requirements for RADAR </w:t>
      </w:r>
    </w:p>
    <w:p w14:paraId="69CE5FF6"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 xml:space="preserve">G1111-4 Producing Requirements for AIS and VDES </w:t>
      </w:r>
    </w:p>
    <w:p w14:paraId="2D4458EE"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G1111-5 Producing Requirements for Environment Monitoring Systems</w:t>
      </w:r>
    </w:p>
    <w:p w14:paraId="32145FE7"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G1111-6 Producing Requirements for Electro Optical Systems</w:t>
      </w:r>
    </w:p>
    <w:p w14:paraId="52AFF8A8"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G1111-7 Producing Requirements for Radio Direction Finders</w:t>
      </w:r>
    </w:p>
    <w:p w14:paraId="43E339C5" w14:textId="77777777"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 xml:space="preserve">G1111-8 Producing Requirements for Long Range Sensors </w:t>
      </w:r>
    </w:p>
    <w:p w14:paraId="378D1E04" w14:textId="29A24D06" w:rsidR="00F3332F" w:rsidRPr="00F80152" w:rsidRDefault="00F3332F" w:rsidP="00F80152">
      <w:pPr>
        <w:spacing w:before="100" w:beforeAutospacing="1" w:after="100" w:afterAutospacing="1" w:line="240" w:lineRule="auto"/>
        <w:rPr>
          <w:rFonts w:ascii="Segoe UI" w:eastAsia="Times New Roman" w:hAnsi="Segoe UI" w:cs="Segoe UI"/>
          <w:sz w:val="21"/>
          <w:szCs w:val="21"/>
          <w:lang w:eastAsia="en-GB"/>
        </w:rPr>
      </w:pPr>
      <w:r w:rsidRPr="00F80152">
        <w:rPr>
          <w:rFonts w:ascii="Segoe UI" w:eastAsia="Times New Roman" w:hAnsi="Segoe UI" w:cs="Segoe UI"/>
          <w:sz w:val="22"/>
          <w:lang w:eastAsia="en-GB"/>
        </w:rPr>
        <w:t>G1111-9 Framework for Acceptance of VTS Systems</w:t>
      </w:r>
    </w:p>
    <w:p w14:paraId="288A1079" w14:textId="530C994B" w:rsidR="00F3332F" w:rsidRDefault="00F3332F">
      <w:pPr>
        <w:pStyle w:val="CommentText"/>
      </w:pPr>
    </w:p>
  </w:comment>
  <w:comment w:id="18" w:author="Steve Guest" w:date="2021-03-24T13:07:00Z" w:initials="SG">
    <w:p w14:paraId="0ADD643C" w14:textId="5B770C83" w:rsidR="00F3332F" w:rsidRDefault="00F3332F">
      <w:pPr>
        <w:pStyle w:val="CommentText"/>
      </w:pPr>
      <w:r>
        <w:rPr>
          <w:rStyle w:val="CommentReference"/>
        </w:rPr>
        <w:annotationRef/>
      </w:r>
      <w:r>
        <w:t>To be aligned with all G.1111-X</w:t>
      </w:r>
    </w:p>
  </w:comment>
  <w:comment w:id="76" w:author="Steve Guest [2]" w:date="2021-03-16T12:17:00Z" w:initials="SG">
    <w:p w14:paraId="2DAFDE58" w14:textId="421CBBF6" w:rsidR="00F3332F" w:rsidRDefault="00F3332F">
      <w:pPr>
        <w:pStyle w:val="CommentText"/>
      </w:pPr>
      <w:r>
        <w:rPr>
          <w:rStyle w:val="CommentReference"/>
        </w:rPr>
        <w:annotationRef/>
      </w:r>
      <w:r>
        <w:t>To be updated by Christian, Hans &amp; Karen</w:t>
      </w:r>
    </w:p>
  </w:comment>
  <w:comment w:id="88" w:author="Steve Guest [2]" w:date="2021-03-16T12:15:00Z" w:initials="SG">
    <w:p w14:paraId="22E8F757" w14:textId="5B32D9FA" w:rsidR="00F3332F" w:rsidRDefault="00F3332F">
      <w:pPr>
        <w:pStyle w:val="CommentText"/>
      </w:pPr>
      <w:r>
        <w:rPr>
          <w:rStyle w:val="CommentReference"/>
        </w:rPr>
        <w:annotationRef/>
      </w:r>
      <w:r>
        <w:t>To be updated</w:t>
      </w:r>
    </w:p>
  </w:comment>
  <w:comment w:id="89" w:author="Steve Guest" w:date="2021-03-18T14:48:00Z" w:initials="SG">
    <w:p w14:paraId="0F83EB49" w14:textId="77777777" w:rsidR="00F3332F" w:rsidRDefault="00F3332F">
      <w:pPr>
        <w:pStyle w:val="CommentText"/>
      </w:pPr>
      <w:r>
        <w:rPr>
          <w:rStyle w:val="CommentReference"/>
        </w:rPr>
        <w:annotationRef/>
      </w:r>
      <w:r>
        <w:t>Consider:</w:t>
      </w:r>
    </w:p>
    <w:p w14:paraId="68415DC0" w14:textId="6895DC35" w:rsidR="00F3332F" w:rsidRDefault="00F3332F">
      <w:pPr>
        <w:pStyle w:val="CommentText"/>
      </w:pPr>
      <w:r>
        <w:t>S212;</w:t>
      </w:r>
    </w:p>
    <w:p w14:paraId="357603D8" w14:textId="77777777" w:rsidR="00F3332F" w:rsidRDefault="00F3332F" w:rsidP="00782942">
      <w:pPr>
        <w:pStyle w:val="BodyText"/>
        <w:rPr>
          <w:i/>
          <w:iCs/>
          <w:color w:val="000000" w:themeColor="text1"/>
          <w:lang w:val="en-US" w:eastAsia="zh-CN"/>
        </w:rPr>
      </w:pPr>
      <w:r>
        <w:rPr>
          <w:rFonts w:hint="eastAsia"/>
          <w:b/>
          <w:color w:val="000000" w:themeColor="text1"/>
          <w:lang w:val="en-US" w:eastAsia="zh-CN"/>
        </w:rPr>
        <w:t>IHO S-100:</w:t>
      </w:r>
      <w:r>
        <w:rPr>
          <w:rFonts w:cstheme="minorHAnsi" w:hint="eastAsia"/>
          <w:sz w:val="21"/>
          <w:lang w:val="en-US" w:eastAsia="zh-CN"/>
        </w:rPr>
        <w:t xml:space="preserve"> </w:t>
      </w:r>
      <w:r>
        <w:rPr>
          <w:rFonts w:hint="eastAsia"/>
          <w:i/>
          <w:iCs/>
          <w:color w:val="000000" w:themeColor="text1"/>
          <w:lang w:val="en-US" w:eastAsia="zh-CN"/>
        </w:rPr>
        <w:t>IHO Universal Hydrographic Data Model, Edition 4.0.0 (December 2018);</w:t>
      </w:r>
    </w:p>
    <w:p w14:paraId="0B7E3BAE" w14:textId="77777777" w:rsidR="00F3332F" w:rsidRDefault="00F3332F" w:rsidP="00782942">
      <w:pPr>
        <w:pStyle w:val="BodyText"/>
        <w:rPr>
          <w:rFonts w:cstheme="minorHAnsi"/>
          <w:sz w:val="21"/>
          <w:lang w:val="en-US" w:eastAsia="zh-CN"/>
        </w:rPr>
      </w:pPr>
      <w:r>
        <w:rPr>
          <w:rFonts w:hint="eastAsia"/>
          <w:b/>
          <w:color w:val="000000" w:themeColor="text1"/>
          <w:lang w:val="en-US" w:eastAsia="zh-CN"/>
        </w:rPr>
        <w:t>IHO S-100WG5-4.16:</w:t>
      </w:r>
      <w:r>
        <w:rPr>
          <w:rFonts w:hint="eastAsia"/>
          <w:i/>
          <w:iCs/>
          <w:color w:val="000000" w:themeColor="text1"/>
          <w:lang w:val="en-US" w:eastAsia="zh-CN"/>
        </w:rPr>
        <w:t xml:space="preserve"> Proposal to Add S-100 Compliance Categories(20200306);</w:t>
      </w:r>
    </w:p>
    <w:p w14:paraId="704966C5" w14:textId="6911BB0A" w:rsidR="00F3332F" w:rsidRPr="00782942" w:rsidRDefault="00F3332F">
      <w:pPr>
        <w:pStyle w:val="CommentText"/>
        <w:rPr>
          <w:lang w:val="en-US"/>
        </w:rPr>
      </w:pPr>
    </w:p>
  </w:comment>
  <w:comment w:id="92" w:author="Steve Guest" w:date="2021-03-24T15:06:00Z" w:initials="SG">
    <w:p w14:paraId="251924AC" w14:textId="77777777" w:rsidR="00F3332F" w:rsidRDefault="00F3332F">
      <w:pPr>
        <w:pStyle w:val="CommentText"/>
      </w:pPr>
      <w:r>
        <w:rPr>
          <w:rStyle w:val="CommentReference"/>
        </w:rPr>
        <w:annotationRef/>
      </w:r>
      <w:r>
        <w:t>Consider combining Chap 2.4 and 2.5 into one singe chap titled Functional Requirements.</w:t>
      </w:r>
    </w:p>
    <w:p w14:paraId="14D97621" w14:textId="2CF53E2A" w:rsidR="00F3332F" w:rsidRDefault="00F3332F">
      <w:pPr>
        <w:pStyle w:val="CommentText"/>
      </w:pPr>
      <w:r>
        <w:t>What affect would this have on Chap 3, 4 and 5?</w:t>
      </w:r>
    </w:p>
  </w:comment>
  <w:comment w:id="97" w:author="Steve Guest" w:date="2021-03-24T09:53:00Z" w:initials="SG">
    <w:p w14:paraId="3CC67D88" w14:textId="4C5D8AAE" w:rsidR="00F3332F" w:rsidRDefault="00F3332F">
      <w:pPr>
        <w:pStyle w:val="CommentText"/>
      </w:pPr>
      <w:r>
        <w:rPr>
          <w:rStyle w:val="CommentReference"/>
        </w:rPr>
        <w:annotationRef/>
      </w:r>
      <w:r>
        <w:t>Note: Change wording if the titles of G.1111 change</w:t>
      </w:r>
    </w:p>
  </w:comment>
  <w:comment w:id="101" w:author="Steve Guest" w:date="2021-03-24T09:54:00Z" w:initials="SG">
    <w:p w14:paraId="64FB1AEC" w14:textId="6627CC00" w:rsidR="00F3332F" w:rsidRDefault="00F3332F">
      <w:pPr>
        <w:pStyle w:val="CommentText"/>
      </w:pPr>
      <w:r>
        <w:rPr>
          <w:rStyle w:val="CommentReference"/>
        </w:rPr>
        <w:annotationRef/>
      </w:r>
      <w:r>
        <w:t>Note: Change wording if the titles of G.1111 change</w:t>
      </w:r>
    </w:p>
  </w:comment>
  <w:comment w:id="102" w:author="Steve Guest" w:date="2021-03-23T12:39:00Z" w:initials="SG">
    <w:p w14:paraId="02FC6031" w14:textId="2A2C7991" w:rsidR="00F3332F" w:rsidRDefault="00F3332F">
      <w:pPr>
        <w:pStyle w:val="CommentText"/>
      </w:pPr>
      <w:r>
        <w:rPr>
          <w:rStyle w:val="CommentReference"/>
        </w:rPr>
        <w:annotationRef/>
      </w:r>
      <w:r>
        <w:t>Consider for chap 2.5</w:t>
      </w:r>
    </w:p>
  </w:comment>
  <w:comment w:id="106" w:author="Steve Guest" w:date="2021-03-24T09:55:00Z" w:initials="SG">
    <w:p w14:paraId="5C2BCD89" w14:textId="0E4B68C8" w:rsidR="00F3332F" w:rsidRDefault="00F3332F">
      <w:pPr>
        <w:pStyle w:val="CommentText"/>
      </w:pPr>
      <w:r>
        <w:rPr>
          <w:rStyle w:val="CommentReference"/>
        </w:rPr>
        <w:annotationRef/>
      </w:r>
      <w:r>
        <w:t>Note: Change wording if the titles of G.1111 change</w:t>
      </w:r>
    </w:p>
  </w:comment>
  <w:comment w:id="105" w:author="Steve Guest" w:date="2021-03-24T13:04:00Z" w:initials="SG">
    <w:p w14:paraId="1543A050" w14:textId="7352B74E" w:rsidR="00F3332F" w:rsidRPr="00B74799" w:rsidRDefault="00F3332F">
      <w:pPr>
        <w:pStyle w:val="CommentText"/>
      </w:pPr>
      <w:r>
        <w:rPr>
          <w:rStyle w:val="CommentReference"/>
        </w:rPr>
        <w:annotationRef/>
      </w:r>
      <w:r w:rsidRPr="00B74799">
        <w:rPr>
          <w:noProof/>
        </w:rPr>
        <w:t>This</w:t>
      </w:r>
      <w:r>
        <w:rPr>
          <w:noProof/>
        </w:rPr>
        <w:t xml:space="preserve"> </w:t>
      </w:r>
      <w:r w:rsidRPr="00B74799">
        <w:rPr>
          <w:noProof/>
        </w:rPr>
        <w:t>is</w:t>
      </w:r>
      <w:r>
        <w:rPr>
          <w:noProof/>
        </w:rPr>
        <w:t xml:space="preserve"> </w:t>
      </w:r>
      <w:r w:rsidRPr="00B74799">
        <w:rPr>
          <w:noProof/>
        </w:rPr>
        <w:t>whe</w:t>
      </w:r>
      <w:r>
        <w:rPr>
          <w:noProof/>
        </w:rPr>
        <w:t>r</w:t>
      </w:r>
      <w:r w:rsidRPr="00B74799">
        <w:rPr>
          <w:noProof/>
        </w:rPr>
        <w:t>e</w:t>
      </w:r>
      <w:r>
        <w:rPr>
          <w:noProof/>
        </w:rPr>
        <w:t xml:space="preserve"> got</w:t>
      </w:r>
      <w:r w:rsidRPr="00B74799">
        <w:rPr>
          <w:noProof/>
        </w:rPr>
        <w:t xml:space="preserve"> t</w:t>
      </w:r>
      <w:r>
        <w:rPr>
          <w:noProof/>
        </w:rPr>
        <w:t>o</w:t>
      </w:r>
      <w:r w:rsidRPr="00B74799">
        <w:rPr>
          <w:noProof/>
        </w:rPr>
        <w:t xml:space="preserve"> </w:t>
      </w:r>
      <w:r>
        <w:rPr>
          <w:noProof/>
        </w:rPr>
        <w:t xml:space="preserve">mtg </w:t>
      </w:r>
      <w:r w:rsidRPr="00B74799">
        <w:rPr>
          <w:noProof/>
        </w:rPr>
        <w:t>5</w:t>
      </w:r>
    </w:p>
  </w:comment>
  <w:comment w:id="109" w:author="Steve Guest" w:date="2021-03-24T14:59:00Z" w:initials="SG">
    <w:p w14:paraId="128CAE61" w14:textId="54151B79" w:rsidR="00F3332F" w:rsidRDefault="00F3332F">
      <w:pPr>
        <w:pStyle w:val="CommentText"/>
      </w:pPr>
      <w:r>
        <w:rPr>
          <w:rStyle w:val="CommentReference"/>
        </w:rPr>
        <w:annotationRef/>
      </w:r>
      <w:r>
        <w:t>Text to be peer reviewed</w:t>
      </w:r>
    </w:p>
  </w:comment>
  <w:comment w:id="120" w:author="Steve Guest" w:date="2021-03-24T09:55:00Z" w:initials="SG">
    <w:p w14:paraId="3A53BD1C" w14:textId="1E1BB7B3" w:rsidR="00F3332F" w:rsidRDefault="00F3332F">
      <w:pPr>
        <w:pStyle w:val="CommentText"/>
      </w:pPr>
      <w:r>
        <w:rPr>
          <w:rStyle w:val="CommentReference"/>
        </w:rPr>
        <w:annotationRef/>
      </w:r>
      <w:r>
        <w:t>Note: Change wording if the titles of G.1111 change</w:t>
      </w:r>
    </w:p>
  </w:comment>
  <w:comment w:id="124" w:author="Steve Guest" w:date="2021-03-24T09:55:00Z" w:initials="SG">
    <w:p w14:paraId="2E7D1DA7" w14:textId="06D476D8" w:rsidR="00F3332F" w:rsidRDefault="00F3332F">
      <w:pPr>
        <w:pStyle w:val="CommentText"/>
      </w:pPr>
      <w:r>
        <w:rPr>
          <w:rStyle w:val="CommentReference"/>
        </w:rPr>
        <w:annotationRef/>
      </w:r>
      <w:r>
        <w:t>Note: Change wording if the titles of G.1111 change</w:t>
      </w:r>
    </w:p>
  </w:comment>
  <w:comment w:id="126" w:author="Steve Guest" w:date="2021-03-24T15:25:00Z" w:initials="SG">
    <w:p w14:paraId="2E0E5BC2" w14:textId="565BCB4B" w:rsidR="00E6727C" w:rsidRDefault="00E6727C">
      <w:pPr>
        <w:pStyle w:val="CommentText"/>
      </w:pPr>
      <w:r>
        <w:rPr>
          <w:rStyle w:val="CommentReference"/>
        </w:rPr>
        <w:annotationRef/>
      </w:r>
      <w:r>
        <w:t>Consider moving this up to 2.4.3 as surely this is one of the most important parts of the UI?</w:t>
      </w:r>
    </w:p>
  </w:comment>
  <w:comment w:id="202" w:author="Dunn, Karen" w:date="2021-03-22T20:34:00Z" w:initials="DK">
    <w:p w14:paraId="2C46BE25" w14:textId="326D59CF" w:rsidR="00F3332F" w:rsidRDefault="00F3332F">
      <w:pPr>
        <w:pStyle w:val="CommentText"/>
      </w:pPr>
      <w:r>
        <w:rPr>
          <w:rStyle w:val="CommentReference"/>
        </w:rPr>
        <w:annotationRef/>
      </w:r>
      <w:r>
        <w:t>What does “accommodate” mean in this context?</w:t>
      </w:r>
    </w:p>
  </w:comment>
  <w:comment w:id="203" w:author="Dunn, Karen" w:date="2021-03-22T20:42:00Z" w:initials="DK">
    <w:p w14:paraId="5C8B9957" w14:textId="69E92BC0" w:rsidR="00F3332F" w:rsidRDefault="00F3332F">
      <w:pPr>
        <w:pStyle w:val="CommentText"/>
      </w:pPr>
      <w:r>
        <w:rPr>
          <w:rStyle w:val="CommentReference"/>
        </w:rPr>
        <w:annotationRef/>
      </w:r>
      <w:r>
        <w:t>Is this for all sensors/comms equipment accessible via the UI?</w:t>
      </w:r>
    </w:p>
  </w:comment>
  <w:comment w:id="131" w:author="Steve Guest" w:date="2021-03-22T12:54:00Z" w:initials="SG">
    <w:p w14:paraId="6AC059AC" w14:textId="43F99E65" w:rsidR="00F3332F" w:rsidRDefault="00F3332F">
      <w:pPr>
        <w:pStyle w:val="CommentText"/>
      </w:pPr>
      <w:r>
        <w:rPr>
          <w:rStyle w:val="CommentReference"/>
        </w:rPr>
        <w:annotationRef/>
      </w:r>
      <w:r>
        <w:t>To be peer reviewed</w:t>
      </w:r>
    </w:p>
  </w:comment>
  <w:comment w:id="206" w:author="Dunn, Karen" w:date="2021-03-22T20:43:00Z" w:initials="DK">
    <w:p w14:paraId="371F6E1E" w14:textId="1E9D1DA2" w:rsidR="00F3332F" w:rsidRDefault="00F3332F">
      <w:pPr>
        <w:pStyle w:val="CommentText"/>
      </w:pPr>
      <w:r>
        <w:rPr>
          <w:rStyle w:val="CommentReference"/>
        </w:rPr>
        <w:annotationRef/>
      </w:r>
      <w:r>
        <w:t>I’d be hesitant to use this particular example as a good place to concentrate without distractions……</w:t>
      </w:r>
    </w:p>
    <w:p w14:paraId="0C8680C9" w14:textId="02443D70" w:rsidR="00F3332F" w:rsidRDefault="00F3332F">
      <w:pPr>
        <w:pStyle w:val="CommentText"/>
      </w:pPr>
    </w:p>
    <w:p w14:paraId="0EF599A1" w14:textId="17D6D1D4" w:rsidR="00F3332F" w:rsidRDefault="00F3332F">
      <w:pPr>
        <w:pStyle w:val="CommentText"/>
      </w:pPr>
      <w:r>
        <w:t>How about “To see optimal operating conditions and results in a VTS centre, it is of paramount importance to create a comfortable and supportive environment to facilitate the ability to concentrate with minimal distractions.”</w:t>
      </w:r>
    </w:p>
  </w:comment>
  <w:comment w:id="229" w:author="Rostopshin, Dmitry" w:date="2019-09-24T18:18:00Z" w:initials="RD">
    <w:p w14:paraId="26EF3CDF" w14:textId="77777777" w:rsidR="00F3332F" w:rsidRDefault="00F3332F" w:rsidP="00657DB0">
      <w:pPr>
        <w:pStyle w:val="CommentText"/>
      </w:pPr>
      <w:r>
        <w:rPr>
          <w:rStyle w:val="CommentReference"/>
        </w:rPr>
        <w:annotationRef/>
      </w:r>
      <w:r>
        <w:t>To redesign the picture of creation of traffic image within VTS system</w:t>
      </w:r>
    </w:p>
  </w:comment>
  <w:comment w:id="240" w:author="Steve Guest" w:date="2021-03-24T15:21:00Z" w:initials="SG">
    <w:p w14:paraId="0094B277" w14:textId="50F78F7E" w:rsidR="00F3332F" w:rsidRDefault="00F3332F">
      <w:pPr>
        <w:pStyle w:val="CommentText"/>
      </w:pPr>
      <w:r>
        <w:rPr>
          <w:rStyle w:val="CommentReference"/>
        </w:rPr>
        <w:annotationRef/>
      </w:r>
      <w:r>
        <w:t>To be peer reviewed</w:t>
      </w:r>
    </w:p>
  </w:comment>
  <w:comment w:id="306" w:author="Steve Guest [2]" w:date="2019-02-28T03:28:00Z" w:initials="SG">
    <w:p w14:paraId="42FF0D67" w14:textId="77777777" w:rsidR="00F3332F" w:rsidRDefault="00F3332F" w:rsidP="00815172">
      <w:pPr>
        <w:pStyle w:val="CommentText"/>
      </w:pPr>
      <w:r>
        <w:rPr>
          <w:rStyle w:val="CommentReference"/>
        </w:rPr>
        <w:annotationRef/>
      </w:r>
      <w:r>
        <w:t>Need to be updated</w:t>
      </w:r>
    </w:p>
    <w:p w14:paraId="4DB212D1" w14:textId="77777777" w:rsidR="00F3332F" w:rsidRDefault="00F3332F" w:rsidP="00815172">
      <w:pPr>
        <w:pStyle w:val="CommentText"/>
      </w:pPr>
      <w:r>
        <w:t>Consider adding Cyber security to this section</w:t>
      </w:r>
    </w:p>
  </w:comment>
  <w:comment w:id="441" w:author="Michael Hadley" w:date="2016-02-15T12:34:00Z" w:initials="MH">
    <w:p w14:paraId="4388B311" w14:textId="77777777" w:rsidR="00F3332F" w:rsidRDefault="00F3332F">
      <w:pPr>
        <w:pStyle w:val="CommentText"/>
      </w:pPr>
      <w:r>
        <w:rPr>
          <w:rStyle w:val="CommentReference"/>
        </w:rPr>
        <w:annotationRef/>
      </w:r>
      <w:r>
        <w:rPr>
          <w:rStyle w:val="CommentReference"/>
        </w:rPr>
        <w:annotationRef/>
      </w:r>
      <w:r>
        <w:t>New style – Heading separation line - landscape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CD674E" w15:done="0"/>
  <w15:commentEx w15:paraId="2F00F4F4" w15:done="0"/>
  <w15:commentEx w15:paraId="75570888" w15:done="0"/>
  <w15:commentEx w15:paraId="288A1079" w15:done="0"/>
  <w15:commentEx w15:paraId="0ADD643C" w15:done="0"/>
  <w15:commentEx w15:paraId="2DAFDE58" w15:done="0"/>
  <w15:commentEx w15:paraId="22E8F757" w15:done="0"/>
  <w15:commentEx w15:paraId="704966C5" w15:paraIdParent="22E8F757" w15:done="0"/>
  <w15:commentEx w15:paraId="14D97621" w15:done="0"/>
  <w15:commentEx w15:paraId="3CC67D88" w15:done="0"/>
  <w15:commentEx w15:paraId="64FB1AEC" w15:done="0"/>
  <w15:commentEx w15:paraId="02FC6031" w15:done="0"/>
  <w15:commentEx w15:paraId="5C2BCD89" w15:done="0"/>
  <w15:commentEx w15:paraId="1543A050" w15:done="0"/>
  <w15:commentEx w15:paraId="128CAE61" w15:done="0"/>
  <w15:commentEx w15:paraId="3A53BD1C" w15:done="0"/>
  <w15:commentEx w15:paraId="2E7D1DA7" w15:done="0"/>
  <w15:commentEx w15:paraId="2E0E5BC2" w15:done="0"/>
  <w15:commentEx w15:paraId="2C46BE25" w15:done="0"/>
  <w15:commentEx w15:paraId="5C8B9957" w15:done="0"/>
  <w15:commentEx w15:paraId="6AC059AC" w15:done="0"/>
  <w15:commentEx w15:paraId="0EF599A1" w15:done="0"/>
  <w15:commentEx w15:paraId="26EF3CDF" w15:done="0"/>
  <w15:commentEx w15:paraId="0094B277" w15:done="0"/>
  <w15:commentEx w15:paraId="4DB212D1" w15:done="0"/>
  <w15:commentEx w15:paraId="4388B31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CD674E" w16cid:durableId="23C69127"/>
  <w16cid:commentId w16cid:paraId="2F00F4F4" w16cid:durableId="23C69128"/>
  <w16cid:commentId w16cid:paraId="75570888" w16cid:durableId="23C69129"/>
  <w16cid:commentId w16cid:paraId="288A1079" w16cid:durableId="24059EF3"/>
  <w16cid:commentId w16cid:paraId="0ADD643C" w16cid:durableId="2405B82B"/>
  <w16cid:commentId w16cid:paraId="2DAFDE58" w16cid:durableId="23FB206E"/>
  <w16cid:commentId w16cid:paraId="22E8F757" w16cid:durableId="23FB1FE9"/>
  <w16cid:commentId w16cid:paraId="704966C5" w16cid:durableId="23FDE6C4"/>
  <w16cid:commentId w16cid:paraId="14D97621" w16cid:durableId="2405D3F4"/>
  <w16cid:commentId w16cid:paraId="3CC67D88" w16cid:durableId="24058AA6"/>
  <w16cid:commentId w16cid:paraId="64FB1AEC" w16cid:durableId="24058AD9"/>
  <w16cid:commentId w16cid:paraId="02FC6031" w16cid:durableId="24045FF3"/>
  <w16cid:commentId w16cid:paraId="5C2BCD89" w16cid:durableId="24058AFD"/>
  <w16cid:commentId w16cid:paraId="1543A050" w16cid:durableId="2405B75A"/>
  <w16cid:commentId w16cid:paraId="128CAE61" w16cid:durableId="2405D258"/>
  <w16cid:commentId w16cid:paraId="3A53BD1C" w16cid:durableId="24058B09"/>
  <w16cid:commentId w16cid:paraId="2E7D1DA7" w16cid:durableId="24058B15"/>
  <w16cid:commentId w16cid:paraId="2E0E5BC2" w16cid:durableId="2405D85A"/>
  <w16cid:commentId w16cid:paraId="2C46BE25" w16cid:durableId="240421EC"/>
  <w16cid:commentId w16cid:paraId="5C8B9957" w16cid:durableId="240421ED"/>
  <w16cid:commentId w16cid:paraId="6AC059AC" w16cid:durableId="2403120F"/>
  <w16cid:commentId w16cid:paraId="0EF599A1" w16cid:durableId="240421EF"/>
  <w16cid:commentId w16cid:paraId="26EF3CDF" w16cid:durableId="2134DC72"/>
  <w16cid:commentId w16cid:paraId="0094B277" w16cid:durableId="2405D765"/>
  <w16cid:commentId w16cid:paraId="4DB212D1" w16cid:durableId="20229B30"/>
  <w16cid:commentId w16cid:paraId="4388B311" w16cid:durableId="23C691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7F2FD" w14:textId="77777777" w:rsidR="00E65F3C" w:rsidRDefault="00E65F3C" w:rsidP="003274DB">
      <w:r>
        <w:separator/>
      </w:r>
    </w:p>
    <w:p w14:paraId="4D317FBE" w14:textId="77777777" w:rsidR="00E65F3C" w:rsidRDefault="00E65F3C"/>
  </w:endnote>
  <w:endnote w:type="continuationSeparator" w:id="0">
    <w:p w14:paraId="047ABFC3" w14:textId="77777777" w:rsidR="00E65F3C" w:rsidRDefault="00E65F3C" w:rsidP="003274DB">
      <w:r>
        <w:continuationSeparator/>
      </w:r>
    </w:p>
    <w:p w14:paraId="741B43EC" w14:textId="77777777" w:rsidR="00E65F3C" w:rsidRDefault="00E65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9CB32" w14:textId="77777777" w:rsidR="00F3332F" w:rsidRDefault="00F3332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C51F19" w14:textId="77777777" w:rsidR="00F3332F" w:rsidRDefault="00F3332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746C512" w14:textId="77777777" w:rsidR="00F3332F" w:rsidRDefault="00F3332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0305DA" w14:textId="77777777" w:rsidR="00F3332F" w:rsidRDefault="00F3332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044C84" w14:textId="77777777" w:rsidR="00F3332F" w:rsidRDefault="00F3332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36D3" w14:textId="77777777" w:rsidR="00F3332F" w:rsidRPr="00852876" w:rsidRDefault="00F3332F" w:rsidP="00910058">
    <w:pPr>
      <w:rPr>
        <w:rFonts w:ascii="Avenir Book" w:hAnsi="Avenir Book"/>
        <w:color w:val="808080" w:themeColor="background1" w:themeShade="80"/>
        <w:sz w:val="13"/>
        <w:szCs w:val="13"/>
        <w:lang w:val="fr-FR"/>
        <w:rPrChange w:id="3" w:author="Dunn, Karen" w:date="2021-03-22T13:46:00Z">
          <w:rPr>
            <w:rFonts w:ascii="Avenir Book" w:hAnsi="Avenir Book"/>
            <w:color w:val="808080" w:themeColor="background1" w:themeShade="80"/>
            <w:sz w:val="13"/>
            <w:szCs w:val="13"/>
          </w:rPr>
        </w:rPrChange>
      </w:rPr>
    </w:pPr>
    <w:r w:rsidRPr="00852876">
      <w:rPr>
        <w:rFonts w:ascii="Avenir Book" w:hAnsi="Avenir Book"/>
        <w:color w:val="808080" w:themeColor="background1" w:themeShade="80"/>
        <w:sz w:val="13"/>
        <w:szCs w:val="13"/>
        <w:lang w:val="fr-FR"/>
        <w:rPrChange w:id="4" w:author="Dunn, Karen" w:date="2021-03-22T13:46:00Z">
          <w:rPr>
            <w:rFonts w:ascii="Avenir Book" w:hAnsi="Avenir Book"/>
            <w:color w:val="808080" w:themeColor="background1" w:themeShade="80"/>
            <w:sz w:val="13"/>
            <w:szCs w:val="13"/>
          </w:rPr>
        </w:rPrChange>
      </w:rPr>
      <w:t>10, rue des Gaudines – 78100 Saint Germaine en Laye, France</w:t>
    </w:r>
  </w:p>
  <w:p w14:paraId="38092807" w14:textId="77777777" w:rsidR="00F3332F" w:rsidRPr="00852876" w:rsidRDefault="00F3332F" w:rsidP="00910058">
    <w:pPr>
      <w:rPr>
        <w:rFonts w:ascii="Avenir Book" w:hAnsi="Avenir Book"/>
        <w:color w:val="808080" w:themeColor="background1" w:themeShade="80"/>
        <w:sz w:val="14"/>
        <w:szCs w:val="14"/>
        <w:lang w:val="fr-FR"/>
        <w:rPrChange w:id="5" w:author="Dunn, Karen" w:date="2021-03-22T13:46:00Z">
          <w:rPr>
            <w:rFonts w:ascii="Avenir Book" w:hAnsi="Avenir Book"/>
            <w:color w:val="808080" w:themeColor="background1" w:themeShade="80"/>
            <w:sz w:val="14"/>
            <w:szCs w:val="14"/>
          </w:rPr>
        </w:rPrChange>
      </w:rPr>
    </w:pPr>
    <w:r w:rsidRPr="00852876">
      <w:rPr>
        <w:rFonts w:ascii="Avenir Book" w:hAnsi="Avenir Book"/>
        <w:color w:val="808080" w:themeColor="background1" w:themeShade="80"/>
        <w:sz w:val="13"/>
        <w:szCs w:val="13"/>
        <w:lang w:val="fr-FR"/>
        <w:rPrChange w:id="6" w:author="Dunn, Karen" w:date="2021-03-22T13:46:00Z">
          <w:rPr>
            <w:rFonts w:ascii="Avenir Book" w:hAnsi="Avenir Book"/>
            <w:color w:val="808080" w:themeColor="background1" w:themeShade="80"/>
            <w:sz w:val="13"/>
            <w:szCs w:val="13"/>
          </w:rPr>
        </w:rPrChange>
      </w:rPr>
      <w:t>Tél. +33(0)1 34 51 70 01 – Fax +33 (0)1 34 51 82 05 – contact@iala-aism.org</w:t>
    </w:r>
  </w:p>
  <w:p w14:paraId="52515342" w14:textId="77777777" w:rsidR="00F3332F" w:rsidRPr="004B6107" w:rsidRDefault="00F3332F"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4F3E618" w14:textId="77777777" w:rsidR="00F3332F" w:rsidRPr="004B6107" w:rsidRDefault="00F3332F"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BCED566" w14:textId="77777777" w:rsidR="00F3332F" w:rsidRPr="00910058" w:rsidRDefault="00F3332F"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10B8C7CF" wp14:editId="1BD60E6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F339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6EC2F" w14:textId="77777777" w:rsidR="00F3332F" w:rsidRDefault="00F3332F"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2D8037B4" wp14:editId="2AE5C7C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D329A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5BFA39C" w14:textId="77777777" w:rsidR="00F3332F" w:rsidRPr="00C907DF" w:rsidRDefault="00F3332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3F47E06" w14:textId="77777777" w:rsidR="00F3332F" w:rsidRPr="00525922" w:rsidRDefault="00F3332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802E" w14:textId="77777777" w:rsidR="00F3332F" w:rsidRPr="00C716E5" w:rsidRDefault="00F3332F" w:rsidP="00C716E5">
    <w:pPr>
      <w:pStyle w:val="Footer"/>
      <w:rPr>
        <w:sz w:val="15"/>
        <w:szCs w:val="15"/>
      </w:rPr>
    </w:pPr>
  </w:p>
  <w:p w14:paraId="4B7A5720" w14:textId="77777777" w:rsidR="00F3332F" w:rsidRDefault="00F3332F" w:rsidP="00C716E5">
    <w:pPr>
      <w:pStyle w:val="Footerportrait"/>
    </w:pPr>
  </w:p>
  <w:p w14:paraId="2F6D4E7A" w14:textId="13D0597E" w:rsidR="00F3332F" w:rsidRPr="00C907DF" w:rsidRDefault="002B048A"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3332F" w:rsidRPr="00C907DF">
      <w:t xml:space="preserve"> </w:t>
    </w:r>
    <w:r>
      <w:fldChar w:fldCharType="begin"/>
    </w:r>
    <w:r>
      <w:instrText xml:space="preserve"> STYLEREF "Document number" \* MERGEFORMAT </w:instrText>
    </w:r>
    <w:r>
      <w:fldChar w:fldCharType="separate"/>
    </w:r>
    <w:r>
      <w:t>1111-1</w:t>
    </w:r>
    <w:r>
      <w:fldChar w:fldCharType="end"/>
    </w:r>
    <w:r w:rsidR="00F3332F" w:rsidRPr="00C907DF">
      <w:t xml:space="preserve"> –</w:t>
    </w:r>
    <w:r w:rsidR="00F3332F">
      <w:t xml:space="preserve"> </w:t>
    </w:r>
    <w:r>
      <w:fldChar w:fldCharType="begin"/>
    </w:r>
    <w:r>
      <w:instrText xml:space="preserve"> STYLEREF "Document name" \* MERGEFORMAT </w:instrText>
    </w:r>
    <w:r>
      <w:fldChar w:fldCharType="separate"/>
    </w:r>
    <w:r>
      <w:t>Producing Functional and Performance Requirements for the Core VTS system</w:t>
    </w:r>
    <w:r>
      <w:fldChar w:fldCharType="end"/>
    </w:r>
  </w:p>
  <w:p w14:paraId="0F686EB9" w14:textId="671E2272" w:rsidR="00F3332F" w:rsidRPr="00C907DF" w:rsidRDefault="002B048A" w:rsidP="00C716E5">
    <w:pPr>
      <w:pStyle w:val="Footerportrait"/>
    </w:pPr>
    <w:r>
      <w:fldChar w:fldCharType="begin"/>
    </w:r>
    <w:r>
      <w:instrText xml:space="preserve"> STYLEREF "Edition number" \* MERGEFORMAT </w:instrText>
    </w:r>
    <w:r>
      <w:fldChar w:fldCharType="separate"/>
    </w:r>
    <w:r>
      <w:t>Edition 2.0</w:t>
    </w:r>
    <w:r>
      <w:fldChar w:fldCharType="end"/>
    </w:r>
    <w:r w:rsidR="00F3332F">
      <w:t xml:space="preserve">  </w:t>
    </w:r>
    <w:r>
      <w:fldChar w:fldCharType="begin"/>
    </w:r>
    <w:r>
      <w:instrText xml:space="preserve"> STYLEREF "Document date" \* MERGEFORMAT </w:instrText>
    </w:r>
    <w:r>
      <w:fldChar w:fldCharType="separate"/>
    </w:r>
    <w:r>
      <w:t>Document date</w:t>
    </w:r>
    <w:r>
      <w:fldChar w:fldCharType="end"/>
    </w:r>
    <w:r w:rsidR="00F3332F" w:rsidRPr="00C907DF">
      <w:tab/>
    </w:r>
    <w:r w:rsidR="00F3332F">
      <w:t xml:space="preserve">P </w:t>
    </w:r>
    <w:r w:rsidR="00F3332F" w:rsidRPr="00C907DF">
      <w:rPr>
        <w:rStyle w:val="PageNumber"/>
        <w:szCs w:val="15"/>
      </w:rPr>
      <w:fldChar w:fldCharType="begin"/>
    </w:r>
    <w:r w:rsidR="00F3332F" w:rsidRPr="00C907DF">
      <w:rPr>
        <w:rStyle w:val="PageNumber"/>
        <w:szCs w:val="15"/>
      </w:rPr>
      <w:instrText xml:space="preserve">PAGE  </w:instrText>
    </w:r>
    <w:r w:rsidR="00F3332F" w:rsidRPr="00C907DF">
      <w:rPr>
        <w:rStyle w:val="PageNumber"/>
        <w:szCs w:val="15"/>
      </w:rPr>
      <w:fldChar w:fldCharType="separate"/>
    </w:r>
    <w:r w:rsidR="00F3332F">
      <w:rPr>
        <w:rStyle w:val="PageNumber"/>
        <w:szCs w:val="15"/>
      </w:rPr>
      <w:t>5</w:t>
    </w:r>
    <w:r w:rsidR="00F3332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B607" w14:textId="77777777" w:rsidR="00F3332F" w:rsidRDefault="00F3332F" w:rsidP="00C716E5">
    <w:pPr>
      <w:pStyle w:val="Footer"/>
    </w:pPr>
  </w:p>
  <w:p w14:paraId="04F8F480" w14:textId="77777777" w:rsidR="00F3332F" w:rsidRDefault="00F3332F" w:rsidP="00C716E5">
    <w:pPr>
      <w:pStyle w:val="Footerportrait"/>
    </w:pPr>
  </w:p>
  <w:p w14:paraId="5DC890B0" w14:textId="7C575D66" w:rsidR="00F3332F" w:rsidRPr="00C907DF" w:rsidRDefault="002B048A"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3332F" w:rsidRPr="00C907DF">
      <w:t xml:space="preserve"> </w:t>
    </w:r>
    <w:r>
      <w:fldChar w:fldCharType="begin"/>
    </w:r>
    <w:r>
      <w:instrText xml:space="preserve"> STYLEREF "Document number" \* MERGEFORMAT </w:instrText>
    </w:r>
    <w:r>
      <w:fldChar w:fldCharType="separate"/>
    </w:r>
    <w:r>
      <w:t>1111-1</w:t>
    </w:r>
    <w:r>
      <w:fldChar w:fldCharType="end"/>
    </w:r>
    <w:r w:rsidR="00F3332F" w:rsidRPr="00C907DF">
      <w:t xml:space="preserve"> –</w:t>
    </w:r>
    <w:r w:rsidR="00F3332F">
      <w:t xml:space="preserve"> </w:t>
    </w:r>
    <w:r>
      <w:fldChar w:fldCharType="begin"/>
    </w:r>
    <w:r>
      <w:instrText xml:space="preserve"> STYLEREF "Document name" \* MERGEFORMAT </w:instrText>
    </w:r>
    <w:r>
      <w:fldChar w:fldCharType="separate"/>
    </w:r>
    <w:r>
      <w:t>Producing Functional and Performance Requirements for the Core VTS system</w:t>
    </w:r>
    <w:r>
      <w:fldChar w:fldCharType="end"/>
    </w:r>
  </w:p>
  <w:p w14:paraId="7263A6FF" w14:textId="26EDA855" w:rsidR="00F3332F" w:rsidRPr="00525922" w:rsidRDefault="002B048A" w:rsidP="00C716E5">
    <w:pPr>
      <w:pStyle w:val="Footerportrait"/>
    </w:pPr>
    <w:r>
      <w:fldChar w:fldCharType="begin"/>
    </w:r>
    <w:r>
      <w:instrText xml:space="preserve"> STYLEREF "Edition number" \* MERGEFORMAT </w:instrText>
    </w:r>
    <w:r>
      <w:fldChar w:fldCharType="separate"/>
    </w:r>
    <w:r>
      <w:t>Edition 2.0</w:t>
    </w:r>
    <w:r>
      <w:fldChar w:fldCharType="end"/>
    </w:r>
    <w:r w:rsidR="00F3332F" w:rsidRPr="00C907DF">
      <w:tab/>
    </w:r>
    <w:r w:rsidR="00F3332F">
      <w:t xml:space="preserve">P </w:t>
    </w:r>
    <w:r w:rsidR="00F3332F" w:rsidRPr="00C907DF">
      <w:rPr>
        <w:rStyle w:val="PageNumber"/>
        <w:szCs w:val="15"/>
      </w:rPr>
      <w:fldChar w:fldCharType="begin"/>
    </w:r>
    <w:r w:rsidR="00F3332F" w:rsidRPr="00C907DF">
      <w:rPr>
        <w:rStyle w:val="PageNumber"/>
        <w:szCs w:val="15"/>
      </w:rPr>
      <w:instrText xml:space="preserve">PAGE  </w:instrText>
    </w:r>
    <w:r w:rsidR="00F3332F" w:rsidRPr="00C907DF">
      <w:rPr>
        <w:rStyle w:val="PageNumber"/>
        <w:szCs w:val="15"/>
      </w:rPr>
      <w:fldChar w:fldCharType="separate"/>
    </w:r>
    <w:r w:rsidR="00F3332F">
      <w:rPr>
        <w:rStyle w:val="PageNumber"/>
        <w:szCs w:val="15"/>
      </w:rPr>
      <w:t>3</w:t>
    </w:r>
    <w:r w:rsidR="00F3332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3931" w14:textId="77777777" w:rsidR="00F3332F" w:rsidRDefault="00F3332F" w:rsidP="00C716E5">
    <w:pPr>
      <w:pStyle w:val="Footer"/>
    </w:pPr>
  </w:p>
  <w:p w14:paraId="16A40AFC" w14:textId="77777777" w:rsidR="00F3332F" w:rsidRDefault="00F3332F" w:rsidP="00C716E5">
    <w:pPr>
      <w:pStyle w:val="Footerlandscape"/>
    </w:pPr>
  </w:p>
  <w:p w14:paraId="2E461487" w14:textId="3D94654B" w:rsidR="00F3332F" w:rsidRPr="00C907DF" w:rsidRDefault="002B048A" w:rsidP="00C716E5">
    <w:pPr>
      <w:pStyle w:val="Footerlandscape"/>
    </w:pPr>
    <w:r>
      <w:fldChar w:fldCharType="begin"/>
    </w:r>
    <w:r>
      <w:instrText xml:space="preserve"> STYLEREF "Document type" \* MERGEFORMAT </w:instrText>
    </w:r>
    <w:r>
      <w:fldChar w:fldCharType="separate"/>
    </w:r>
    <w:r>
      <w:rPr>
        <w:noProof/>
      </w:rPr>
      <w:t>IALA Guideline</w:t>
    </w:r>
    <w:r>
      <w:rPr>
        <w:noProof/>
      </w:rPr>
      <w:fldChar w:fldCharType="end"/>
    </w:r>
    <w:r w:rsidR="00F3332F" w:rsidRPr="00C907DF">
      <w:t xml:space="preserve"> </w:t>
    </w:r>
    <w:r>
      <w:fldChar w:fldCharType="begin"/>
    </w:r>
    <w:r>
      <w:instrText xml:space="preserve"> STYLEREF "Document number" \* MERGEFORMAT </w:instrText>
    </w:r>
    <w:r>
      <w:fldChar w:fldCharType="separate"/>
    </w:r>
    <w:r>
      <w:rPr>
        <w:noProof/>
      </w:rPr>
      <w:t>1111-1</w:t>
    </w:r>
    <w:r>
      <w:rPr>
        <w:noProof/>
      </w:rPr>
      <w:fldChar w:fldCharType="end"/>
    </w:r>
    <w:r w:rsidR="00F3332F" w:rsidRPr="00C907DF">
      <w:t xml:space="preserve"> –</w:t>
    </w:r>
    <w:r w:rsidR="00F3332F">
      <w:t xml:space="preserve"> </w:t>
    </w:r>
    <w:r>
      <w:fldChar w:fldCharType="begin"/>
    </w:r>
    <w:r>
      <w:instrText xml:space="preserve"> STYLEREF "Document name" \* MERGEFORMAT </w:instrText>
    </w:r>
    <w:r>
      <w:fldChar w:fldCharType="separate"/>
    </w:r>
    <w:r>
      <w:rPr>
        <w:noProof/>
      </w:rPr>
      <w:t>Producing Functional and Performance Requirements for the Core VTS system</w:t>
    </w:r>
    <w:r>
      <w:rPr>
        <w:noProof/>
      </w:rPr>
      <w:fldChar w:fldCharType="end"/>
    </w:r>
    <w:r w:rsidR="00F3332F">
      <w:tab/>
    </w:r>
  </w:p>
  <w:p w14:paraId="518E549C" w14:textId="45FBB6F1" w:rsidR="00F3332F" w:rsidRPr="00C907DF" w:rsidRDefault="002B048A" w:rsidP="00C716E5">
    <w:pPr>
      <w:pStyle w:val="Footerlandscape"/>
    </w:pPr>
    <w:r>
      <w:fldChar w:fldCharType="begin"/>
    </w:r>
    <w:r>
      <w:instrText xml:space="preserve"> STYLEREF "Edition numb</w:instrText>
    </w:r>
    <w:r>
      <w:instrText xml:space="preserve">er" \* MERGEFORMAT </w:instrText>
    </w:r>
    <w:r>
      <w:fldChar w:fldCharType="separate"/>
    </w:r>
    <w:r>
      <w:rPr>
        <w:noProof/>
      </w:rPr>
      <w:t>Edition 2.0</w:t>
    </w:r>
    <w:r>
      <w:rPr>
        <w:noProof/>
      </w:rPr>
      <w:fldChar w:fldCharType="end"/>
    </w:r>
    <w:r w:rsidR="00F3332F">
      <w:t xml:space="preserve">  </w:t>
    </w:r>
    <w:r>
      <w:fldChar w:fldCharType="begin"/>
    </w:r>
    <w:r>
      <w:instrText xml:space="preserve"> STYLEREF "Document date" \* MERGEFORMAT </w:instrText>
    </w:r>
    <w:r>
      <w:fldChar w:fldCharType="separate"/>
    </w:r>
    <w:r>
      <w:rPr>
        <w:noProof/>
      </w:rPr>
      <w:t>Document date</w:t>
    </w:r>
    <w:r>
      <w:rPr>
        <w:noProof/>
      </w:rPr>
      <w:fldChar w:fldCharType="end"/>
    </w:r>
    <w:r w:rsidR="00F3332F">
      <w:tab/>
      <w:t xml:space="preserve">P </w:t>
    </w:r>
    <w:r w:rsidR="00F3332F" w:rsidRPr="00C907DF">
      <w:rPr>
        <w:rStyle w:val="PageNumber"/>
        <w:szCs w:val="15"/>
      </w:rPr>
      <w:fldChar w:fldCharType="begin"/>
    </w:r>
    <w:r w:rsidR="00F3332F" w:rsidRPr="00C907DF">
      <w:rPr>
        <w:rStyle w:val="PageNumber"/>
        <w:szCs w:val="15"/>
      </w:rPr>
      <w:instrText xml:space="preserve">PAGE  </w:instrText>
    </w:r>
    <w:r w:rsidR="00F3332F" w:rsidRPr="00C907DF">
      <w:rPr>
        <w:rStyle w:val="PageNumber"/>
        <w:szCs w:val="15"/>
      </w:rPr>
      <w:fldChar w:fldCharType="separate"/>
    </w:r>
    <w:r w:rsidR="00F3332F">
      <w:rPr>
        <w:rStyle w:val="PageNumber"/>
        <w:noProof/>
        <w:szCs w:val="15"/>
      </w:rPr>
      <w:t>20</w:t>
    </w:r>
    <w:r w:rsidR="00F3332F"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3015" w14:textId="77777777" w:rsidR="00F3332F" w:rsidRDefault="00F3332F" w:rsidP="00C716E5">
    <w:pPr>
      <w:pStyle w:val="Footer"/>
    </w:pPr>
  </w:p>
  <w:p w14:paraId="56AB63EE" w14:textId="77777777" w:rsidR="00F3332F" w:rsidRDefault="00F3332F" w:rsidP="00C716E5">
    <w:pPr>
      <w:pStyle w:val="Footerportrait"/>
    </w:pPr>
  </w:p>
  <w:p w14:paraId="0825742F" w14:textId="3FB2E708" w:rsidR="00F3332F" w:rsidRPr="00C907DF" w:rsidRDefault="002B048A" w:rsidP="00184C2E">
    <w:pPr>
      <w:pStyle w:val="Footerportrait"/>
      <w:tabs>
        <w:tab w:val="clear" w:pos="10206"/>
        <w:tab w:val="right" w:pos="15137"/>
      </w:tabs>
    </w:pPr>
    <w:r>
      <w:fldChar w:fldCharType="begin"/>
    </w:r>
    <w:r>
      <w:instrText xml:space="preserve"> STYLEREF "Document type" \* MERGEFORMAT </w:instrText>
    </w:r>
    <w:r>
      <w:fldChar w:fldCharType="separate"/>
    </w:r>
    <w:r w:rsidR="00E6727C">
      <w:t>IALA Guideline</w:t>
    </w:r>
    <w:r>
      <w:fldChar w:fldCharType="end"/>
    </w:r>
    <w:r w:rsidR="00F3332F" w:rsidRPr="00C907DF">
      <w:t xml:space="preserve"> </w:t>
    </w:r>
    <w:r>
      <w:fldChar w:fldCharType="begin"/>
    </w:r>
    <w:r>
      <w:instrText xml:space="preserve"> STYLEREF "Document number" \* MERGEFORMAT </w:instrText>
    </w:r>
    <w:r>
      <w:fldChar w:fldCharType="separate"/>
    </w:r>
    <w:r w:rsidR="00E6727C">
      <w:t>1111-1</w:t>
    </w:r>
    <w:r>
      <w:fldChar w:fldCharType="end"/>
    </w:r>
    <w:r w:rsidR="00F3332F" w:rsidRPr="00C907DF">
      <w:t xml:space="preserve"> –</w:t>
    </w:r>
    <w:r w:rsidR="00F3332F">
      <w:t xml:space="preserve"> </w:t>
    </w:r>
    <w:r>
      <w:fldChar w:fldCharType="begin"/>
    </w:r>
    <w:r>
      <w:instrText xml:space="preserve"> STYLEREF "Document name" \* MERGEFORMAT </w:instrText>
    </w:r>
    <w:r>
      <w:fldChar w:fldCharType="separate"/>
    </w:r>
    <w:r w:rsidR="00E6727C">
      <w:t>Producing Functional and Performance Requirements for the Core VTS system</w:t>
    </w:r>
    <w:r>
      <w:fldChar w:fldCharType="end"/>
    </w:r>
    <w:r w:rsidR="00F3332F">
      <w:tab/>
    </w:r>
  </w:p>
  <w:p w14:paraId="1FE6F6EF" w14:textId="1C6F7A3E" w:rsidR="00F3332F" w:rsidRPr="00C907DF" w:rsidRDefault="002B048A" w:rsidP="00184C2E">
    <w:pPr>
      <w:pStyle w:val="Footerportrait"/>
      <w:tabs>
        <w:tab w:val="clear" w:pos="10206"/>
        <w:tab w:val="right" w:pos="15137"/>
      </w:tabs>
    </w:pPr>
    <w:r>
      <w:fldChar w:fldCharType="begin"/>
    </w:r>
    <w:r>
      <w:instrText xml:space="preserve"> STYLEREF "Edition number" \* MERGEFORMAT </w:instrText>
    </w:r>
    <w:r>
      <w:fldChar w:fldCharType="separate"/>
    </w:r>
    <w:r w:rsidR="00E6727C">
      <w:t>Edition 2.0</w:t>
    </w:r>
    <w:r>
      <w:fldChar w:fldCharType="end"/>
    </w:r>
    <w:r w:rsidR="00F3332F">
      <w:t xml:space="preserve">  </w:t>
    </w:r>
    <w:r>
      <w:fldChar w:fldCharType="begin"/>
    </w:r>
    <w:r>
      <w:instrText xml:space="preserve"> STYLEREF "Document date" \* MERGEFORMAT </w:instrText>
    </w:r>
    <w:r>
      <w:fldChar w:fldCharType="separate"/>
    </w:r>
    <w:r w:rsidR="00E6727C">
      <w:t>Document date</w:t>
    </w:r>
    <w:r>
      <w:fldChar w:fldCharType="end"/>
    </w:r>
    <w:r w:rsidR="00F3332F">
      <w:tab/>
    </w:r>
    <w:r w:rsidR="00F3332F">
      <w:rPr>
        <w:rStyle w:val="PageNumber"/>
        <w:szCs w:val="15"/>
      </w:rPr>
      <w:t xml:space="preserve">P </w:t>
    </w:r>
    <w:r w:rsidR="00F3332F" w:rsidRPr="00C907DF">
      <w:rPr>
        <w:rStyle w:val="PageNumber"/>
        <w:szCs w:val="15"/>
      </w:rPr>
      <w:fldChar w:fldCharType="begin"/>
    </w:r>
    <w:r w:rsidR="00F3332F" w:rsidRPr="00C907DF">
      <w:rPr>
        <w:rStyle w:val="PageNumber"/>
        <w:szCs w:val="15"/>
      </w:rPr>
      <w:instrText xml:space="preserve">PAGE  </w:instrText>
    </w:r>
    <w:r w:rsidR="00F3332F" w:rsidRPr="00C907DF">
      <w:rPr>
        <w:rStyle w:val="PageNumber"/>
        <w:szCs w:val="15"/>
      </w:rPr>
      <w:fldChar w:fldCharType="separate"/>
    </w:r>
    <w:r w:rsidR="00F3332F">
      <w:rPr>
        <w:rStyle w:val="PageNumber"/>
        <w:szCs w:val="15"/>
      </w:rPr>
      <w:t>37</w:t>
    </w:r>
    <w:r w:rsidR="00F3332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65DC8" w14:textId="77777777" w:rsidR="00E65F3C" w:rsidRDefault="00E65F3C" w:rsidP="003274DB">
      <w:r>
        <w:separator/>
      </w:r>
    </w:p>
    <w:p w14:paraId="1B18A730" w14:textId="77777777" w:rsidR="00E65F3C" w:rsidRDefault="00E65F3C"/>
  </w:footnote>
  <w:footnote w:type="continuationSeparator" w:id="0">
    <w:p w14:paraId="789CED87" w14:textId="77777777" w:rsidR="00E65F3C" w:rsidRDefault="00E65F3C" w:rsidP="003274DB">
      <w:r>
        <w:continuationSeparator/>
      </w:r>
    </w:p>
    <w:p w14:paraId="37515CB7" w14:textId="77777777" w:rsidR="00E65F3C" w:rsidRDefault="00E65F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D6E9" w14:textId="77777777" w:rsidR="00F3332F" w:rsidRDefault="002B048A">
    <w:pPr>
      <w:pStyle w:val="Header"/>
    </w:pPr>
    <w:r>
      <w:rPr>
        <w:noProof/>
      </w:rPr>
      <w:pict w14:anchorId="183EB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1F67A" w14:textId="77777777" w:rsidR="00F3332F" w:rsidRDefault="002B048A">
    <w:pPr>
      <w:pStyle w:val="Header"/>
    </w:pPr>
    <w:r>
      <w:rPr>
        <w:noProof/>
      </w:rPr>
      <w:pict w14:anchorId="4CEA34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1D4F0" w14:textId="77777777" w:rsidR="00F3332F" w:rsidRDefault="002B048A" w:rsidP="00C716E5">
    <w:pPr>
      <w:pStyle w:val="Header"/>
    </w:pPr>
    <w:r>
      <w:rPr>
        <w:noProof/>
      </w:rPr>
      <w:pict w14:anchorId="4FE914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61"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3332F">
      <w:rPr>
        <w:noProof/>
        <w:lang w:val="en-US"/>
      </w:rPr>
      <w:drawing>
        <wp:anchor distT="0" distB="0" distL="114300" distR="114300" simplePos="0" relativeHeight="251676672" behindDoc="1" locked="0" layoutInCell="1" allowOverlap="1" wp14:anchorId="3BD0F8CF" wp14:editId="5AE5F756">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79C8E" w14:textId="77777777" w:rsidR="00F3332F" w:rsidRDefault="002B048A">
    <w:pPr>
      <w:pStyle w:val="Header"/>
    </w:pPr>
    <w:r>
      <w:rPr>
        <w:noProof/>
      </w:rPr>
      <w:pict w14:anchorId="434E8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D92C" w14:textId="77777777" w:rsidR="00F3332F" w:rsidRDefault="002B048A">
    <w:pPr>
      <w:pStyle w:val="Header"/>
    </w:pPr>
    <w:r>
      <w:rPr>
        <w:noProof/>
      </w:rPr>
      <w:pict w14:anchorId="37558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8D83" w14:textId="77777777" w:rsidR="00F3332F" w:rsidRPr="00667792" w:rsidRDefault="002B048A" w:rsidP="00667792">
    <w:pPr>
      <w:pStyle w:val="Header"/>
    </w:pPr>
    <w:r>
      <w:rPr>
        <w:noProof/>
      </w:rPr>
      <w:pict w14:anchorId="681A1F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3332F">
      <w:rPr>
        <w:noProof/>
        <w:lang w:val="en-US"/>
      </w:rPr>
      <w:drawing>
        <wp:anchor distT="0" distB="0" distL="114300" distR="114300" simplePos="0" relativeHeight="251678720" behindDoc="1" locked="0" layoutInCell="1" allowOverlap="1" wp14:anchorId="4D3B6156" wp14:editId="7A120CE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08D7" w14:textId="77777777" w:rsidR="00F3332F" w:rsidRDefault="002B048A">
    <w:pPr>
      <w:pStyle w:val="Header"/>
    </w:pPr>
    <w:r>
      <w:rPr>
        <w:noProof/>
      </w:rPr>
      <w:pict w14:anchorId="21854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DCD8" w14:textId="6B735579" w:rsidR="00F3332F" w:rsidRPr="00ED2A8D" w:rsidRDefault="002B048A" w:rsidP="00534B03">
    <w:pPr>
      <w:pStyle w:val="Header"/>
      <w:jc w:val="right"/>
    </w:pPr>
    <w:r>
      <w:rPr>
        <w:noProof/>
      </w:rPr>
      <w:pict w14:anchorId="3A0B32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3332F" w:rsidRPr="00442889">
      <w:rPr>
        <w:noProof/>
        <w:lang w:val="en-US"/>
      </w:rPr>
      <w:drawing>
        <wp:anchor distT="0" distB="0" distL="114300" distR="114300" simplePos="0" relativeHeight="251657214" behindDoc="1" locked="0" layoutInCell="1" allowOverlap="1" wp14:anchorId="5A95B84B" wp14:editId="3CCC0CE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3332F">
      <w:t>VTS5</w:t>
    </w:r>
    <w:r>
      <w:t>1-10.2.5</w:t>
    </w:r>
  </w:p>
  <w:p w14:paraId="1AC5F4F5" w14:textId="77777777" w:rsidR="00F3332F" w:rsidRPr="00ED2A8D" w:rsidRDefault="00F3332F" w:rsidP="008747E0">
    <w:pPr>
      <w:pStyle w:val="Header"/>
    </w:pPr>
  </w:p>
  <w:p w14:paraId="37530E1B" w14:textId="77777777" w:rsidR="00F3332F" w:rsidRDefault="00F3332F" w:rsidP="008747E0">
    <w:pPr>
      <w:pStyle w:val="Header"/>
    </w:pPr>
  </w:p>
  <w:p w14:paraId="0850F701" w14:textId="77777777" w:rsidR="00F3332F" w:rsidRDefault="00F3332F" w:rsidP="008747E0">
    <w:pPr>
      <w:pStyle w:val="Header"/>
    </w:pPr>
  </w:p>
  <w:p w14:paraId="2520A8FF" w14:textId="77777777" w:rsidR="00F3332F" w:rsidRDefault="00F3332F" w:rsidP="008747E0">
    <w:pPr>
      <w:pStyle w:val="Header"/>
    </w:pPr>
  </w:p>
  <w:p w14:paraId="71000AFC" w14:textId="77777777" w:rsidR="00F3332F" w:rsidRDefault="00F3332F" w:rsidP="008747E0">
    <w:pPr>
      <w:pStyle w:val="Header"/>
    </w:pPr>
  </w:p>
  <w:p w14:paraId="29B26946" w14:textId="77777777" w:rsidR="00F3332F" w:rsidRDefault="00F3332F" w:rsidP="008747E0">
    <w:pPr>
      <w:pStyle w:val="Header"/>
    </w:pPr>
    <w:r>
      <w:rPr>
        <w:noProof/>
        <w:lang w:val="en-US"/>
      </w:rPr>
      <w:drawing>
        <wp:anchor distT="0" distB="0" distL="114300" distR="114300" simplePos="0" relativeHeight="251656189" behindDoc="1" locked="0" layoutInCell="1" allowOverlap="1" wp14:anchorId="7B17FD30" wp14:editId="625923A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7D627E" w14:textId="77777777" w:rsidR="00F3332F" w:rsidRPr="00ED2A8D" w:rsidRDefault="00F3332F" w:rsidP="008747E0">
    <w:pPr>
      <w:pStyle w:val="Header"/>
    </w:pPr>
  </w:p>
  <w:p w14:paraId="3138613A" w14:textId="77777777" w:rsidR="00F3332F" w:rsidRPr="00ED2A8D" w:rsidRDefault="00F3332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4F47" w14:textId="77777777" w:rsidR="00F3332F" w:rsidRDefault="002B048A">
    <w:pPr>
      <w:pStyle w:val="Header"/>
    </w:pPr>
    <w:r>
      <w:rPr>
        <w:noProof/>
      </w:rPr>
      <w:pict w14:anchorId="7DF2E3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3332F">
      <w:rPr>
        <w:noProof/>
        <w:lang w:val="en-US"/>
      </w:rPr>
      <w:drawing>
        <wp:anchor distT="0" distB="0" distL="114300" distR="114300" simplePos="0" relativeHeight="251688960" behindDoc="1" locked="0" layoutInCell="1" allowOverlap="1" wp14:anchorId="69FC4F12" wp14:editId="0F7242F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D6416A" w14:textId="77777777" w:rsidR="00F3332F" w:rsidRDefault="00F3332F">
    <w:pPr>
      <w:pStyle w:val="Header"/>
    </w:pPr>
  </w:p>
  <w:p w14:paraId="21986B8E" w14:textId="77777777" w:rsidR="00F3332F" w:rsidRDefault="00F333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3736" w14:textId="77777777" w:rsidR="00F3332F" w:rsidRDefault="002B048A">
    <w:pPr>
      <w:pStyle w:val="Header"/>
    </w:pPr>
    <w:r>
      <w:rPr>
        <w:noProof/>
      </w:rPr>
      <w:pict w14:anchorId="4C2E4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EAD" w14:textId="77777777" w:rsidR="00F3332F" w:rsidRPr="00ED2A8D" w:rsidRDefault="002B048A" w:rsidP="008747E0">
    <w:pPr>
      <w:pStyle w:val="Header"/>
    </w:pPr>
    <w:r>
      <w:rPr>
        <w:noProof/>
      </w:rPr>
      <w:pict w14:anchorId="26E275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3332F">
      <w:rPr>
        <w:noProof/>
        <w:lang w:val="en-US"/>
      </w:rPr>
      <w:drawing>
        <wp:anchor distT="0" distB="0" distL="114300" distR="114300" simplePos="0" relativeHeight="251658752" behindDoc="1" locked="0" layoutInCell="1" allowOverlap="1" wp14:anchorId="58C66950" wp14:editId="4EC31022">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069365" w14:textId="77777777" w:rsidR="00F3332F" w:rsidRPr="00ED2A8D" w:rsidRDefault="00F3332F" w:rsidP="008747E0">
    <w:pPr>
      <w:pStyle w:val="Header"/>
    </w:pPr>
  </w:p>
  <w:p w14:paraId="33516DA6" w14:textId="77777777" w:rsidR="00F3332F" w:rsidRDefault="00F3332F" w:rsidP="008747E0">
    <w:pPr>
      <w:pStyle w:val="Header"/>
    </w:pPr>
  </w:p>
  <w:p w14:paraId="55E8389E" w14:textId="77777777" w:rsidR="00F3332F" w:rsidRDefault="00F3332F" w:rsidP="008747E0">
    <w:pPr>
      <w:pStyle w:val="Header"/>
    </w:pPr>
  </w:p>
  <w:p w14:paraId="48D0F1E5" w14:textId="77777777" w:rsidR="00F3332F" w:rsidRDefault="00F3332F" w:rsidP="008747E0">
    <w:pPr>
      <w:pStyle w:val="Header"/>
    </w:pPr>
  </w:p>
  <w:p w14:paraId="12DCB8A2" w14:textId="77777777" w:rsidR="00F3332F" w:rsidRPr="00441393" w:rsidRDefault="00F3332F" w:rsidP="00441393">
    <w:pPr>
      <w:pStyle w:val="Contents"/>
    </w:pPr>
    <w:r>
      <w:t>DOCUMENT HISTORY</w:t>
    </w:r>
  </w:p>
  <w:p w14:paraId="38A3DB8B" w14:textId="77777777" w:rsidR="00F3332F" w:rsidRPr="00ED2A8D" w:rsidRDefault="00F3332F" w:rsidP="008747E0">
    <w:pPr>
      <w:pStyle w:val="Header"/>
    </w:pPr>
  </w:p>
  <w:p w14:paraId="012A4249" w14:textId="77777777" w:rsidR="00F3332F" w:rsidRPr="00AC33A2" w:rsidRDefault="00F3332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0BD8" w14:textId="77777777" w:rsidR="00F3332F" w:rsidRDefault="002B048A">
    <w:pPr>
      <w:pStyle w:val="Header"/>
    </w:pPr>
    <w:r>
      <w:rPr>
        <w:noProof/>
      </w:rPr>
      <w:pict w14:anchorId="2C4EBB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E6AD" w14:textId="77777777" w:rsidR="00F3332F" w:rsidRDefault="002B048A">
    <w:pPr>
      <w:pStyle w:val="Header"/>
    </w:pPr>
    <w:r>
      <w:rPr>
        <w:noProof/>
      </w:rPr>
      <w:pict w14:anchorId="63828E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E80CA" w14:textId="77777777" w:rsidR="00F3332F" w:rsidRPr="00ED2A8D" w:rsidRDefault="002B048A" w:rsidP="008747E0">
    <w:pPr>
      <w:pStyle w:val="Header"/>
    </w:pPr>
    <w:r>
      <w:rPr>
        <w:noProof/>
      </w:rPr>
      <w:pict w14:anchorId="22AA35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3332F">
      <w:rPr>
        <w:noProof/>
        <w:lang w:val="en-US"/>
      </w:rPr>
      <w:drawing>
        <wp:anchor distT="0" distB="0" distL="114300" distR="114300" simplePos="0" relativeHeight="251674624" behindDoc="1" locked="0" layoutInCell="1" allowOverlap="1" wp14:anchorId="76E10CEA" wp14:editId="32B95E9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5F9376" w14:textId="77777777" w:rsidR="00F3332F" w:rsidRPr="00ED2A8D" w:rsidRDefault="00F3332F" w:rsidP="008747E0">
    <w:pPr>
      <w:pStyle w:val="Header"/>
    </w:pPr>
  </w:p>
  <w:p w14:paraId="03A8D3B0" w14:textId="77777777" w:rsidR="00F3332F" w:rsidRDefault="00F3332F" w:rsidP="008747E0">
    <w:pPr>
      <w:pStyle w:val="Header"/>
    </w:pPr>
  </w:p>
  <w:p w14:paraId="7ECDB4CA" w14:textId="77777777" w:rsidR="00F3332F" w:rsidRDefault="00F3332F" w:rsidP="008747E0">
    <w:pPr>
      <w:pStyle w:val="Header"/>
    </w:pPr>
  </w:p>
  <w:p w14:paraId="349DAFE1" w14:textId="77777777" w:rsidR="00F3332F" w:rsidRDefault="00F3332F" w:rsidP="008747E0">
    <w:pPr>
      <w:pStyle w:val="Header"/>
    </w:pPr>
  </w:p>
  <w:p w14:paraId="20712661" w14:textId="77777777" w:rsidR="00F3332F" w:rsidRPr="00441393" w:rsidRDefault="00F3332F" w:rsidP="00441393">
    <w:pPr>
      <w:pStyle w:val="Contents"/>
    </w:pPr>
    <w:r>
      <w:t>CONTENTS</w:t>
    </w:r>
  </w:p>
  <w:p w14:paraId="2FDA1056" w14:textId="77777777" w:rsidR="00F3332F" w:rsidRDefault="00F3332F" w:rsidP="0078486B">
    <w:pPr>
      <w:pStyle w:val="Header"/>
      <w:spacing w:line="140" w:lineRule="exact"/>
    </w:pPr>
  </w:p>
  <w:p w14:paraId="5BB17674" w14:textId="77777777" w:rsidR="00F3332F" w:rsidRPr="00AC33A2" w:rsidRDefault="00F3332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E861" w14:textId="77777777" w:rsidR="00F3332F" w:rsidRPr="00ED2A8D" w:rsidRDefault="002B048A" w:rsidP="00C716E5">
    <w:pPr>
      <w:pStyle w:val="Header"/>
    </w:pPr>
    <w:r>
      <w:rPr>
        <w:noProof/>
      </w:rPr>
      <w:pict w14:anchorId="0C6EFB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3332F">
      <w:rPr>
        <w:noProof/>
        <w:lang w:val="en-US"/>
      </w:rPr>
      <w:drawing>
        <wp:anchor distT="0" distB="0" distL="114300" distR="114300" simplePos="0" relativeHeight="251697152" behindDoc="1" locked="0" layoutInCell="1" allowOverlap="1" wp14:anchorId="18B38198" wp14:editId="397F761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25C7C7" w14:textId="77777777" w:rsidR="00F3332F" w:rsidRPr="00ED2A8D" w:rsidRDefault="00F3332F" w:rsidP="00C716E5">
    <w:pPr>
      <w:pStyle w:val="Header"/>
    </w:pPr>
  </w:p>
  <w:p w14:paraId="3F6DDE8E" w14:textId="77777777" w:rsidR="00F3332F" w:rsidRDefault="00F3332F" w:rsidP="00C716E5">
    <w:pPr>
      <w:pStyle w:val="Header"/>
    </w:pPr>
  </w:p>
  <w:p w14:paraId="74FFCF70" w14:textId="77777777" w:rsidR="00F3332F" w:rsidRDefault="00F3332F" w:rsidP="00C716E5">
    <w:pPr>
      <w:pStyle w:val="Header"/>
    </w:pPr>
  </w:p>
  <w:p w14:paraId="14C6046F" w14:textId="77777777" w:rsidR="00F3332F" w:rsidRDefault="00F3332F" w:rsidP="00C716E5">
    <w:pPr>
      <w:pStyle w:val="Header"/>
    </w:pPr>
  </w:p>
  <w:p w14:paraId="0BA4DCD6" w14:textId="77777777" w:rsidR="00F3332F" w:rsidRPr="00441393" w:rsidRDefault="00F3332F" w:rsidP="00C716E5">
    <w:pPr>
      <w:pStyle w:val="Contents"/>
    </w:pPr>
    <w:r>
      <w:t>CONTENTS</w:t>
    </w:r>
  </w:p>
  <w:p w14:paraId="4EB8AE4C" w14:textId="77777777" w:rsidR="00F3332F" w:rsidRPr="00ED2A8D" w:rsidRDefault="00F3332F" w:rsidP="00C716E5">
    <w:pPr>
      <w:pStyle w:val="Header"/>
    </w:pPr>
  </w:p>
  <w:p w14:paraId="1E036810" w14:textId="77777777" w:rsidR="00F3332F" w:rsidRPr="00AC33A2" w:rsidRDefault="00F3332F" w:rsidP="00C716E5">
    <w:pPr>
      <w:pStyle w:val="Header"/>
      <w:spacing w:line="140" w:lineRule="exact"/>
    </w:pPr>
  </w:p>
  <w:p w14:paraId="03BBE81C" w14:textId="77777777" w:rsidR="00F3332F" w:rsidRDefault="00F3332F">
    <w:pPr>
      <w:pStyle w:val="Header"/>
    </w:pPr>
    <w:r>
      <w:rPr>
        <w:noProof/>
        <w:lang w:val="en-US"/>
      </w:rPr>
      <w:drawing>
        <wp:anchor distT="0" distB="0" distL="114300" distR="114300" simplePos="0" relativeHeight="251695104" behindDoc="1" locked="0" layoutInCell="1" allowOverlap="1" wp14:anchorId="69E324D4" wp14:editId="4A08C13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AF3BEE"/>
    <w:multiLevelType w:val="hybridMultilevel"/>
    <w:tmpl w:val="B49C5B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183022"/>
    <w:multiLevelType w:val="multilevel"/>
    <w:tmpl w:val="94728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668"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C6969"/>
    <w:multiLevelType w:val="hybridMultilevel"/>
    <w:tmpl w:val="2F86B5CA"/>
    <w:lvl w:ilvl="0" w:tplc="9A4CCB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7332D8"/>
    <w:multiLevelType w:val="hybridMultilevel"/>
    <w:tmpl w:val="699CF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73E551E"/>
    <w:multiLevelType w:val="hybridMultilevel"/>
    <w:tmpl w:val="DC46F056"/>
    <w:lvl w:ilvl="0" w:tplc="04C8C6FA">
      <w:numFmt w:val="bullet"/>
      <w:lvlText w:val="-"/>
      <w:lvlJc w:val="left"/>
      <w:pPr>
        <w:ind w:left="720" w:hanging="360"/>
      </w:pPr>
      <w:rPr>
        <w:rFonts w:ascii="Malgun Gothic" w:eastAsia="Malgun Gothic" w:hAnsi="Malgun Gothic" w:cstheme="minorBidi"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A56724"/>
    <w:multiLevelType w:val="hybridMultilevel"/>
    <w:tmpl w:val="5FE66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BFB7B0B"/>
    <w:multiLevelType w:val="hybridMultilevel"/>
    <w:tmpl w:val="741C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FF4B49"/>
    <w:multiLevelType w:val="hybridMultilevel"/>
    <w:tmpl w:val="49C47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2B43D94"/>
    <w:multiLevelType w:val="hybridMultilevel"/>
    <w:tmpl w:val="13560C0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42"/>
  </w:num>
  <w:num w:numId="3">
    <w:abstractNumId w:val="7"/>
  </w:num>
  <w:num w:numId="4">
    <w:abstractNumId w:val="22"/>
  </w:num>
  <w:num w:numId="5">
    <w:abstractNumId w:val="18"/>
  </w:num>
  <w:num w:numId="6">
    <w:abstractNumId w:val="16"/>
  </w:num>
  <w:num w:numId="7">
    <w:abstractNumId w:val="25"/>
  </w:num>
  <w:num w:numId="8">
    <w:abstractNumId w:val="6"/>
  </w:num>
  <w:num w:numId="9">
    <w:abstractNumId w:val="15"/>
  </w:num>
  <w:num w:numId="10">
    <w:abstractNumId w:val="19"/>
  </w:num>
  <w:num w:numId="11">
    <w:abstractNumId w:val="3"/>
  </w:num>
  <w:num w:numId="12">
    <w:abstractNumId w:val="28"/>
  </w:num>
  <w:num w:numId="13">
    <w:abstractNumId w:val="0"/>
  </w:num>
  <w:num w:numId="14">
    <w:abstractNumId w:val="39"/>
  </w:num>
  <w:num w:numId="15">
    <w:abstractNumId w:val="13"/>
  </w:num>
  <w:num w:numId="16">
    <w:abstractNumId w:val="11"/>
  </w:num>
  <w:num w:numId="17">
    <w:abstractNumId w:val="24"/>
  </w:num>
  <w:num w:numId="18">
    <w:abstractNumId w:val="2"/>
  </w:num>
  <w:num w:numId="19">
    <w:abstractNumId w:val="10"/>
  </w:num>
  <w:num w:numId="20">
    <w:abstractNumId w:val="33"/>
  </w:num>
  <w:num w:numId="21">
    <w:abstractNumId w:val="9"/>
  </w:num>
  <w:num w:numId="22">
    <w:abstractNumId w:val="41"/>
  </w:num>
  <w:num w:numId="23">
    <w:abstractNumId w:val="1"/>
  </w:num>
  <w:num w:numId="24">
    <w:abstractNumId w:val="21"/>
  </w:num>
  <w:num w:numId="25">
    <w:abstractNumId w:val="17"/>
  </w:num>
  <w:num w:numId="26">
    <w:abstractNumId w:val="32"/>
  </w:num>
  <w:num w:numId="27">
    <w:abstractNumId w:val="35"/>
  </w:num>
  <w:num w:numId="28">
    <w:abstractNumId w:val="4"/>
  </w:num>
  <w:num w:numId="29">
    <w:abstractNumId w:val="23"/>
  </w:num>
  <w:num w:numId="30">
    <w:abstractNumId w:val="14"/>
  </w:num>
  <w:num w:numId="31">
    <w:abstractNumId w:val="8"/>
  </w:num>
  <w:num w:numId="32">
    <w:abstractNumId w:val="20"/>
  </w:num>
  <w:num w:numId="33">
    <w:abstractNumId w:val="40"/>
  </w:num>
  <w:num w:numId="34">
    <w:abstractNumId w:val="37"/>
  </w:num>
  <w:num w:numId="35">
    <w:abstractNumId w:val="13"/>
    <w:lvlOverride w:ilvl="0">
      <w:startOverride w:val="1"/>
    </w:lvlOverride>
  </w:num>
  <w:num w:numId="36">
    <w:abstractNumId w:val="12"/>
  </w:num>
  <w:num w:numId="37">
    <w:abstractNumId w:val="36"/>
  </w:num>
  <w:num w:numId="38">
    <w:abstractNumId w:val="29"/>
  </w:num>
  <w:num w:numId="39">
    <w:abstractNumId w:val="26"/>
  </w:num>
  <w:num w:numId="40">
    <w:abstractNumId w:val="27"/>
  </w:num>
  <w:num w:numId="41">
    <w:abstractNumId w:val="30"/>
  </w:num>
  <w:num w:numId="42">
    <w:abstractNumId w:val="5"/>
  </w:num>
  <w:num w:numId="43">
    <w:abstractNumId w:val="5"/>
  </w:num>
  <w:num w:numId="44">
    <w:abstractNumId w:val="31"/>
  </w:num>
  <w:num w:numId="45">
    <w:abstractNumId w:val="38"/>
  </w:num>
  <w:num w:numId="46">
    <w:abstractNumId w:val="34"/>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Hadley">
    <w15:presenceInfo w15:providerId="Windows Live" w15:userId="7edea1fdf255c438"/>
  </w15:person>
  <w15:person w15:author="Dunn, Karen">
    <w15:presenceInfo w15:providerId="AD" w15:userId="S-1-5-21-334392860-1687531001-4089495415-47730"/>
  </w15:person>
  <w15:person w15:author="Steve Guest">
    <w15:presenceInfo w15:providerId="AD" w15:userId="S::steve.guest@knc.kongsberg.com::498ea59e-510c-4cf1-81dd-ba264ffbf559"/>
  </w15:person>
  <w15:person w15:author="Steve Guest [2]">
    <w15:presenceInfo w15:providerId="AD" w15:userId="S::steve.guest@norcontrol.com::498ea59e-510c-4cf1-81dd-ba264ffbf559"/>
  </w15:person>
  <w15:person w15:author="Rostopshin, Dmitry">
    <w15:presenceInfo w15:providerId="AD" w15:userId="S::dmitry.rostopshin@wartsila.com::f4afaeb5-4082-4f35-8c6c-8a2491840c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79A"/>
    <w:rsid w:val="0001616D"/>
    <w:rsid w:val="00016839"/>
    <w:rsid w:val="000174F9"/>
    <w:rsid w:val="000249C2"/>
    <w:rsid w:val="000258F6"/>
    <w:rsid w:val="000262A6"/>
    <w:rsid w:val="000379A7"/>
    <w:rsid w:val="00040EB8"/>
    <w:rsid w:val="000439A4"/>
    <w:rsid w:val="00044293"/>
    <w:rsid w:val="000472F8"/>
    <w:rsid w:val="0005449E"/>
    <w:rsid w:val="0005760A"/>
    <w:rsid w:val="00057699"/>
    <w:rsid w:val="00057B6D"/>
    <w:rsid w:val="00061A7B"/>
    <w:rsid w:val="00071F60"/>
    <w:rsid w:val="0008654C"/>
    <w:rsid w:val="000904ED"/>
    <w:rsid w:val="00091545"/>
    <w:rsid w:val="000A27A8"/>
    <w:rsid w:val="000B02FE"/>
    <w:rsid w:val="000B2356"/>
    <w:rsid w:val="000C711B"/>
    <w:rsid w:val="000D2431"/>
    <w:rsid w:val="000D4DB6"/>
    <w:rsid w:val="000D5B82"/>
    <w:rsid w:val="000D5D08"/>
    <w:rsid w:val="000E3954"/>
    <w:rsid w:val="000E3E52"/>
    <w:rsid w:val="000F0F9F"/>
    <w:rsid w:val="000F3F43"/>
    <w:rsid w:val="000F58ED"/>
    <w:rsid w:val="00110865"/>
    <w:rsid w:val="00111168"/>
    <w:rsid w:val="00113D5B"/>
    <w:rsid w:val="00113F8F"/>
    <w:rsid w:val="00115D8A"/>
    <w:rsid w:val="001168B9"/>
    <w:rsid w:val="00122EBD"/>
    <w:rsid w:val="00131D5F"/>
    <w:rsid w:val="001349DB"/>
    <w:rsid w:val="00135AEB"/>
    <w:rsid w:val="00136E58"/>
    <w:rsid w:val="00152A5B"/>
    <w:rsid w:val="001547F9"/>
    <w:rsid w:val="001607D8"/>
    <w:rsid w:val="00160ECB"/>
    <w:rsid w:val="00161325"/>
    <w:rsid w:val="0017187B"/>
    <w:rsid w:val="001742A5"/>
    <w:rsid w:val="00184427"/>
    <w:rsid w:val="00184C2E"/>
    <w:rsid w:val="00187415"/>
    <w:rsid w:val="001875B1"/>
    <w:rsid w:val="001A5F3E"/>
    <w:rsid w:val="001A777B"/>
    <w:rsid w:val="001B2A35"/>
    <w:rsid w:val="001B339A"/>
    <w:rsid w:val="001C650B"/>
    <w:rsid w:val="001C72B5"/>
    <w:rsid w:val="001D2E7A"/>
    <w:rsid w:val="001D3992"/>
    <w:rsid w:val="001D4A3E"/>
    <w:rsid w:val="001E416D"/>
    <w:rsid w:val="001F3BB0"/>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654A7"/>
    <w:rsid w:val="002659BE"/>
    <w:rsid w:val="0027175D"/>
    <w:rsid w:val="00276585"/>
    <w:rsid w:val="0028314D"/>
    <w:rsid w:val="0029793F"/>
    <w:rsid w:val="002A1C42"/>
    <w:rsid w:val="002A617C"/>
    <w:rsid w:val="002A71CF"/>
    <w:rsid w:val="002A72D3"/>
    <w:rsid w:val="002B048A"/>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6787"/>
    <w:rsid w:val="00347F3E"/>
    <w:rsid w:val="00354469"/>
    <w:rsid w:val="003621C3"/>
    <w:rsid w:val="00362B6B"/>
    <w:rsid w:val="0036382D"/>
    <w:rsid w:val="00364D30"/>
    <w:rsid w:val="00380350"/>
    <w:rsid w:val="00380B4E"/>
    <w:rsid w:val="003816E4"/>
    <w:rsid w:val="0038791B"/>
    <w:rsid w:val="0039131E"/>
    <w:rsid w:val="003A04A6"/>
    <w:rsid w:val="003A1A56"/>
    <w:rsid w:val="003A7759"/>
    <w:rsid w:val="003A7F6E"/>
    <w:rsid w:val="003B03EA"/>
    <w:rsid w:val="003B4A84"/>
    <w:rsid w:val="003C7C34"/>
    <w:rsid w:val="003D0F37"/>
    <w:rsid w:val="003D5150"/>
    <w:rsid w:val="003D79DD"/>
    <w:rsid w:val="003F1901"/>
    <w:rsid w:val="003F1C3A"/>
    <w:rsid w:val="003F6219"/>
    <w:rsid w:val="0041086B"/>
    <w:rsid w:val="00414698"/>
    <w:rsid w:val="0042565E"/>
    <w:rsid w:val="00432C05"/>
    <w:rsid w:val="00440379"/>
    <w:rsid w:val="00441393"/>
    <w:rsid w:val="00447CF0"/>
    <w:rsid w:val="00456F10"/>
    <w:rsid w:val="00470F47"/>
    <w:rsid w:val="00474746"/>
    <w:rsid w:val="00476942"/>
    <w:rsid w:val="00477027"/>
    <w:rsid w:val="00477D62"/>
    <w:rsid w:val="004871A2"/>
    <w:rsid w:val="00492A8D"/>
    <w:rsid w:val="004944C8"/>
    <w:rsid w:val="004A0EBF"/>
    <w:rsid w:val="004A4AC4"/>
    <w:rsid w:val="004A4EC4"/>
    <w:rsid w:val="004A68F1"/>
    <w:rsid w:val="004B13C9"/>
    <w:rsid w:val="004B494F"/>
    <w:rsid w:val="004C0E4B"/>
    <w:rsid w:val="004D6D3F"/>
    <w:rsid w:val="004D7C1A"/>
    <w:rsid w:val="004E0BBB"/>
    <w:rsid w:val="004E193D"/>
    <w:rsid w:val="004E1D57"/>
    <w:rsid w:val="004E2F16"/>
    <w:rsid w:val="004F1812"/>
    <w:rsid w:val="004F5930"/>
    <w:rsid w:val="004F6196"/>
    <w:rsid w:val="00503044"/>
    <w:rsid w:val="00510AD9"/>
    <w:rsid w:val="00517E6C"/>
    <w:rsid w:val="00523666"/>
    <w:rsid w:val="00525922"/>
    <w:rsid w:val="00526234"/>
    <w:rsid w:val="00534B03"/>
    <w:rsid w:val="00534F34"/>
    <w:rsid w:val="0053692E"/>
    <w:rsid w:val="005378A6"/>
    <w:rsid w:val="00542240"/>
    <w:rsid w:val="00547837"/>
    <w:rsid w:val="00552EA6"/>
    <w:rsid w:val="00557337"/>
    <w:rsid w:val="00557434"/>
    <w:rsid w:val="00575AC4"/>
    <w:rsid w:val="00576D38"/>
    <w:rsid w:val="00577542"/>
    <w:rsid w:val="005805D2"/>
    <w:rsid w:val="00595415"/>
    <w:rsid w:val="00597652"/>
    <w:rsid w:val="005A0703"/>
    <w:rsid w:val="005A080B"/>
    <w:rsid w:val="005A2BCD"/>
    <w:rsid w:val="005B12A5"/>
    <w:rsid w:val="005C161A"/>
    <w:rsid w:val="005C1BCB"/>
    <w:rsid w:val="005C2312"/>
    <w:rsid w:val="005C4735"/>
    <w:rsid w:val="005C5C63"/>
    <w:rsid w:val="005C6395"/>
    <w:rsid w:val="005C6F04"/>
    <w:rsid w:val="005D03E9"/>
    <w:rsid w:val="005D0643"/>
    <w:rsid w:val="005D304B"/>
    <w:rsid w:val="005D3AF4"/>
    <w:rsid w:val="005D477A"/>
    <w:rsid w:val="005D6E5D"/>
    <w:rsid w:val="005E3989"/>
    <w:rsid w:val="005E4659"/>
    <w:rsid w:val="005E657A"/>
    <w:rsid w:val="005E6B4B"/>
    <w:rsid w:val="005F1386"/>
    <w:rsid w:val="005F17C2"/>
    <w:rsid w:val="005F6A11"/>
    <w:rsid w:val="00600C2B"/>
    <w:rsid w:val="00601C30"/>
    <w:rsid w:val="0060282A"/>
    <w:rsid w:val="00606A72"/>
    <w:rsid w:val="006127AC"/>
    <w:rsid w:val="006218E8"/>
    <w:rsid w:val="00634A78"/>
    <w:rsid w:val="00642025"/>
    <w:rsid w:val="00646E87"/>
    <w:rsid w:val="0065107F"/>
    <w:rsid w:val="00657DB0"/>
    <w:rsid w:val="00661445"/>
    <w:rsid w:val="00661946"/>
    <w:rsid w:val="00662990"/>
    <w:rsid w:val="00666061"/>
    <w:rsid w:val="00667424"/>
    <w:rsid w:val="00667792"/>
    <w:rsid w:val="0067154B"/>
    <w:rsid w:val="00671677"/>
    <w:rsid w:val="006744D8"/>
    <w:rsid w:val="006750F2"/>
    <w:rsid w:val="006752D6"/>
    <w:rsid w:val="00675E02"/>
    <w:rsid w:val="006802D8"/>
    <w:rsid w:val="00681515"/>
    <w:rsid w:val="0068553C"/>
    <w:rsid w:val="00685F34"/>
    <w:rsid w:val="00695656"/>
    <w:rsid w:val="006975A8"/>
    <w:rsid w:val="006A1012"/>
    <w:rsid w:val="006B27CA"/>
    <w:rsid w:val="006B687F"/>
    <w:rsid w:val="006C1376"/>
    <w:rsid w:val="006C48F9"/>
    <w:rsid w:val="006E0E7D"/>
    <w:rsid w:val="006E10BF"/>
    <w:rsid w:val="006E35BB"/>
    <w:rsid w:val="006E466D"/>
    <w:rsid w:val="006F1C14"/>
    <w:rsid w:val="006F6A16"/>
    <w:rsid w:val="00703A6A"/>
    <w:rsid w:val="00722236"/>
    <w:rsid w:val="00725CCA"/>
    <w:rsid w:val="0072737A"/>
    <w:rsid w:val="007311E7"/>
    <w:rsid w:val="00731DEE"/>
    <w:rsid w:val="00734BC6"/>
    <w:rsid w:val="007427B2"/>
    <w:rsid w:val="00743576"/>
    <w:rsid w:val="0074379A"/>
    <w:rsid w:val="00752DEA"/>
    <w:rsid w:val="007541D3"/>
    <w:rsid w:val="00756ACD"/>
    <w:rsid w:val="00756BF7"/>
    <w:rsid w:val="007577D7"/>
    <w:rsid w:val="0076781A"/>
    <w:rsid w:val="007715E8"/>
    <w:rsid w:val="00772B8E"/>
    <w:rsid w:val="00776004"/>
    <w:rsid w:val="00782942"/>
    <w:rsid w:val="0078486B"/>
    <w:rsid w:val="00785A39"/>
    <w:rsid w:val="00787D8A"/>
    <w:rsid w:val="00790277"/>
    <w:rsid w:val="00790C5D"/>
    <w:rsid w:val="00790F64"/>
    <w:rsid w:val="00791EBC"/>
    <w:rsid w:val="00793577"/>
    <w:rsid w:val="00795637"/>
    <w:rsid w:val="00797EF8"/>
    <w:rsid w:val="007A396C"/>
    <w:rsid w:val="007A446A"/>
    <w:rsid w:val="007A53A6"/>
    <w:rsid w:val="007A6159"/>
    <w:rsid w:val="007B27E9"/>
    <w:rsid w:val="007B2C5B"/>
    <w:rsid w:val="007B2D11"/>
    <w:rsid w:val="007B6700"/>
    <w:rsid w:val="007B6A93"/>
    <w:rsid w:val="007B6CF7"/>
    <w:rsid w:val="007B7BEC"/>
    <w:rsid w:val="007C334C"/>
    <w:rsid w:val="007D1805"/>
    <w:rsid w:val="007D2107"/>
    <w:rsid w:val="007D291E"/>
    <w:rsid w:val="007D3A42"/>
    <w:rsid w:val="007D5895"/>
    <w:rsid w:val="007D77AB"/>
    <w:rsid w:val="007E28D0"/>
    <w:rsid w:val="007E30DF"/>
    <w:rsid w:val="007F7544"/>
    <w:rsid w:val="00800995"/>
    <w:rsid w:val="008019DE"/>
    <w:rsid w:val="00812503"/>
    <w:rsid w:val="00812EAA"/>
    <w:rsid w:val="00815172"/>
    <w:rsid w:val="00816309"/>
    <w:rsid w:val="00816F79"/>
    <w:rsid w:val="008172F8"/>
    <w:rsid w:val="0082599E"/>
    <w:rsid w:val="008326B2"/>
    <w:rsid w:val="00836031"/>
    <w:rsid w:val="00837DBD"/>
    <w:rsid w:val="00846831"/>
    <w:rsid w:val="00851F87"/>
    <w:rsid w:val="00852876"/>
    <w:rsid w:val="008558BE"/>
    <w:rsid w:val="00865532"/>
    <w:rsid w:val="00867686"/>
    <w:rsid w:val="008737D3"/>
    <w:rsid w:val="008747E0"/>
    <w:rsid w:val="00876841"/>
    <w:rsid w:val="0088255B"/>
    <w:rsid w:val="00882B3C"/>
    <w:rsid w:val="0088783D"/>
    <w:rsid w:val="008900A7"/>
    <w:rsid w:val="0089476E"/>
    <w:rsid w:val="008972C3"/>
    <w:rsid w:val="008A28D9"/>
    <w:rsid w:val="008A30BA"/>
    <w:rsid w:val="008C33B5"/>
    <w:rsid w:val="008C3A72"/>
    <w:rsid w:val="008C4DB2"/>
    <w:rsid w:val="008C6969"/>
    <w:rsid w:val="008C69C6"/>
    <w:rsid w:val="008D29F3"/>
    <w:rsid w:val="008D3883"/>
    <w:rsid w:val="008E1F69"/>
    <w:rsid w:val="008E76B1"/>
    <w:rsid w:val="008F38BB"/>
    <w:rsid w:val="008F57D8"/>
    <w:rsid w:val="008F6C9E"/>
    <w:rsid w:val="00902834"/>
    <w:rsid w:val="00910058"/>
    <w:rsid w:val="009115DD"/>
    <w:rsid w:val="00914330"/>
    <w:rsid w:val="00914E26"/>
    <w:rsid w:val="0091590F"/>
    <w:rsid w:val="00921ACD"/>
    <w:rsid w:val="00923B4D"/>
    <w:rsid w:val="0092540C"/>
    <w:rsid w:val="00925E0F"/>
    <w:rsid w:val="00931A57"/>
    <w:rsid w:val="00934294"/>
    <w:rsid w:val="0093492E"/>
    <w:rsid w:val="009410BA"/>
    <w:rsid w:val="009414E6"/>
    <w:rsid w:val="0095450F"/>
    <w:rsid w:val="00956901"/>
    <w:rsid w:val="00962EC1"/>
    <w:rsid w:val="00967073"/>
    <w:rsid w:val="00971591"/>
    <w:rsid w:val="00974564"/>
    <w:rsid w:val="00974E99"/>
    <w:rsid w:val="009764FA"/>
    <w:rsid w:val="00980192"/>
    <w:rsid w:val="00982A22"/>
    <w:rsid w:val="0099077B"/>
    <w:rsid w:val="00994D97"/>
    <w:rsid w:val="009A07B7"/>
    <w:rsid w:val="009A6C80"/>
    <w:rsid w:val="009B06D6"/>
    <w:rsid w:val="009B1545"/>
    <w:rsid w:val="009B3B1D"/>
    <w:rsid w:val="009B5023"/>
    <w:rsid w:val="009B543F"/>
    <w:rsid w:val="009B785E"/>
    <w:rsid w:val="009C26F8"/>
    <w:rsid w:val="009C4B27"/>
    <w:rsid w:val="009C609E"/>
    <w:rsid w:val="009D25B8"/>
    <w:rsid w:val="009D26AB"/>
    <w:rsid w:val="009E16EC"/>
    <w:rsid w:val="009E433C"/>
    <w:rsid w:val="009E4A4D"/>
    <w:rsid w:val="009E6578"/>
    <w:rsid w:val="009F081F"/>
    <w:rsid w:val="009F6CEA"/>
    <w:rsid w:val="00A06A3D"/>
    <w:rsid w:val="00A10EBA"/>
    <w:rsid w:val="00A13E56"/>
    <w:rsid w:val="00A14644"/>
    <w:rsid w:val="00A15115"/>
    <w:rsid w:val="00A1651D"/>
    <w:rsid w:val="00A227BF"/>
    <w:rsid w:val="00A24838"/>
    <w:rsid w:val="00A2743E"/>
    <w:rsid w:val="00A27631"/>
    <w:rsid w:val="00A30440"/>
    <w:rsid w:val="00A30C33"/>
    <w:rsid w:val="00A30E75"/>
    <w:rsid w:val="00A355A8"/>
    <w:rsid w:val="00A37E6E"/>
    <w:rsid w:val="00A407BC"/>
    <w:rsid w:val="00A4308C"/>
    <w:rsid w:val="00A43395"/>
    <w:rsid w:val="00A44836"/>
    <w:rsid w:val="00A524B5"/>
    <w:rsid w:val="00A5344A"/>
    <w:rsid w:val="00A549B3"/>
    <w:rsid w:val="00A56184"/>
    <w:rsid w:val="00A67954"/>
    <w:rsid w:val="00A72404"/>
    <w:rsid w:val="00A72ED7"/>
    <w:rsid w:val="00A748A1"/>
    <w:rsid w:val="00A8083F"/>
    <w:rsid w:val="00A90D86"/>
    <w:rsid w:val="00A91DBA"/>
    <w:rsid w:val="00A95D9A"/>
    <w:rsid w:val="00A97900"/>
    <w:rsid w:val="00AA1D7A"/>
    <w:rsid w:val="00AA3E01"/>
    <w:rsid w:val="00AA411D"/>
    <w:rsid w:val="00AB0BFA"/>
    <w:rsid w:val="00AB4A37"/>
    <w:rsid w:val="00AB76B7"/>
    <w:rsid w:val="00AC1665"/>
    <w:rsid w:val="00AC33A2"/>
    <w:rsid w:val="00AD38F7"/>
    <w:rsid w:val="00AE65F1"/>
    <w:rsid w:val="00AE6BB4"/>
    <w:rsid w:val="00AE74AD"/>
    <w:rsid w:val="00AF159C"/>
    <w:rsid w:val="00B01873"/>
    <w:rsid w:val="00B036AF"/>
    <w:rsid w:val="00B07157"/>
    <w:rsid w:val="00B074AB"/>
    <w:rsid w:val="00B07717"/>
    <w:rsid w:val="00B138EA"/>
    <w:rsid w:val="00B17253"/>
    <w:rsid w:val="00B17D23"/>
    <w:rsid w:val="00B2583D"/>
    <w:rsid w:val="00B300B1"/>
    <w:rsid w:val="00B31A41"/>
    <w:rsid w:val="00B3287F"/>
    <w:rsid w:val="00B3400D"/>
    <w:rsid w:val="00B40199"/>
    <w:rsid w:val="00B502FF"/>
    <w:rsid w:val="00B528D3"/>
    <w:rsid w:val="00B643DF"/>
    <w:rsid w:val="00B65170"/>
    <w:rsid w:val="00B65300"/>
    <w:rsid w:val="00B67422"/>
    <w:rsid w:val="00B70BD4"/>
    <w:rsid w:val="00B712CA"/>
    <w:rsid w:val="00B73463"/>
    <w:rsid w:val="00B74799"/>
    <w:rsid w:val="00B767D1"/>
    <w:rsid w:val="00B76FD5"/>
    <w:rsid w:val="00B82402"/>
    <w:rsid w:val="00B90123"/>
    <w:rsid w:val="00B9016D"/>
    <w:rsid w:val="00BA0F98"/>
    <w:rsid w:val="00BA1517"/>
    <w:rsid w:val="00BA2DDB"/>
    <w:rsid w:val="00BA4E39"/>
    <w:rsid w:val="00BA5754"/>
    <w:rsid w:val="00BA67FD"/>
    <w:rsid w:val="00BA7C48"/>
    <w:rsid w:val="00BC251F"/>
    <w:rsid w:val="00BC27F6"/>
    <w:rsid w:val="00BC39F4"/>
    <w:rsid w:val="00BD1587"/>
    <w:rsid w:val="00BD6A20"/>
    <w:rsid w:val="00BD7EE1"/>
    <w:rsid w:val="00BE1EEC"/>
    <w:rsid w:val="00BE5568"/>
    <w:rsid w:val="00BE5764"/>
    <w:rsid w:val="00BE5782"/>
    <w:rsid w:val="00BE7295"/>
    <w:rsid w:val="00BF1358"/>
    <w:rsid w:val="00C0106D"/>
    <w:rsid w:val="00C03944"/>
    <w:rsid w:val="00C133BE"/>
    <w:rsid w:val="00C17621"/>
    <w:rsid w:val="00C21322"/>
    <w:rsid w:val="00C222B4"/>
    <w:rsid w:val="00C262E4"/>
    <w:rsid w:val="00C30EB1"/>
    <w:rsid w:val="00C33E20"/>
    <w:rsid w:val="00C3407F"/>
    <w:rsid w:val="00C35CF6"/>
    <w:rsid w:val="00C3725B"/>
    <w:rsid w:val="00C37AB3"/>
    <w:rsid w:val="00C522BE"/>
    <w:rsid w:val="00C533EC"/>
    <w:rsid w:val="00C5470E"/>
    <w:rsid w:val="00C55EFB"/>
    <w:rsid w:val="00C56585"/>
    <w:rsid w:val="00C56B3F"/>
    <w:rsid w:val="00C61E62"/>
    <w:rsid w:val="00C6211D"/>
    <w:rsid w:val="00C64B80"/>
    <w:rsid w:val="00C65492"/>
    <w:rsid w:val="00C67704"/>
    <w:rsid w:val="00C716E5"/>
    <w:rsid w:val="00C773D9"/>
    <w:rsid w:val="00C80307"/>
    <w:rsid w:val="00C80ACE"/>
    <w:rsid w:val="00C81162"/>
    <w:rsid w:val="00C83258"/>
    <w:rsid w:val="00C83666"/>
    <w:rsid w:val="00C870B5"/>
    <w:rsid w:val="00C907DF"/>
    <w:rsid w:val="00C91630"/>
    <w:rsid w:val="00C9558A"/>
    <w:rsid w:val="00C95E1B"/>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0C4C"/>
    <w:rsid w:val="00D03F5C"/>
    <w:rsid w:val="00D04F0B"/>
    <w:rsid w:val="00D07384"/>
    <w:rsid w:val="00D1463A"/>
    <w:rsid w:val="00D2394C"/>
    <w:rsid w:val="00D24632"/>
    <w:rsid w:val="00D252C9"/>
    <w:rsid w:val="00D32DDF"/>
    <w:rsid w:val="00D3700C"/>
    <w:rsid w:val="00D40069"/>
    <w:rsid w:val="00D4573B"/>
    <w:rsid w:val="00D638E0"/>
    <w:rsid w:val="00D653B1"/>
    <w:rsid w:val="00D74AE1"/>
    <w:rsid w:val="00D75D42"/>
    <w:rsid w:val="00D803E5"/>
    <w:rsid w:val="00D80B20"/>
    <w:rsid w:val="00D865A8"/>
    <w:rsid w:val="00D9012A"/>
    <w:rsid w:val="00D92C2D"/>
    <w:rsid w:val="00D9361E"/>
    <w:rsid w:val="00D94F38"/>
    <w:rsid w:val="00DA17CD"/>
    <w:rsid w:val="00DB25B3"/>
    <w:rsid w:val="00DB78E1"/>
    <w:rsid w:val="00DD041E"/>
    <w:rsid w:val="00DD3445"/>
    <w:rsid w:val="00DD60F2"/>
    <w:rsid w:val="00DE0893"/>
    <w:rsid w:val="00DE2814"/>
    <w:rsid w:val="00DE6290"/>
    <w:rsid w:val="00DE6796"/>
    <w:rsid w:val="00DF41B2"/>
    <w:rsid w:val="00E01166"/>
    <w:rsid w:val="00E01272"/>
    <w:rsid w:val="00E015AE"/>
    <w:rsid w:val="00E03067"/>
    <w:rsid w:val="00E03846"/>
    <w:rsid w:val="00E04E7F"/>
    <w:rsid w:val="00E069B6"/>
    <w:rsid w:val="00E16EB4"/>
    <w:rsid w:val="00E20A7D"/>
    <w:rsid w:val="00E21A27"/>
    <w:rsid w:val="00E222F4"/>
    <w:rsid w:val="00E27580"/>
    <w:rsid w:val="00E27A2F"/>
    <w:rsid w:val="00E42A94"/>
    <w:rsid w:val="00E44826"/>
    <w:rsid w:val="00E451BA"/>
    <w:rsid w:val="00E454B5"/>
    <w:rsid w:val="00E458BF"/>
    <w:rsid w:val="00E54905"/>
    <w:rsid w:val="00E54BFB"/>
    <w:rsid w:val="00E54CD7"/>
    <w:rsid w:val="00E65F3C"/>
    <w:rsid w:val="00E6727C"/>
    <w:rsid w:val="00E706E7"/>
    <w:rsid w:val="00E803D9"/>
    <w:rsid w:val="00E818AD"/>
    <w:rsid w:val="00E84229"/>
    <w:rsid w:val="00E84965"/>
    <w:rsid w:val="00E90E4E"/>
    <w:rsid w:val="00E92091"/>
    <w:rsid w:val="00E9391E"/>
    <w:rsid w:val="00EA1052"/>
    <w:rsid w:val="00EA1AB4"/>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EF4C7A"/>
    <w:rsid w:val="00F00376"/>
    <w:rsid w:val="00F01F0C"/>
    <w:rsid w:val="00F02A5A"/>
    <w:rsid w:val="00F11368"/>
    <w:rsid w:val="00F11764"/>
    <w:rsid w:val="00F157E2"/>
    <w:rsid w:val="00F259E2"/>
    <w:rsid w:val="00F3332F"/>
    <w:rsid w:val="00F37487"/>
    <w:rsid w:val="00F41AAF"/>
    <w:rsid w:val="00F41F0B"/>
    <w:rsid w:val="00F44089"/>
    <w:rsid w:val="00F44F47"/>
    <w:rsid w:val="00F527AC"/>
    <w:rsid w:val="00F5503F"/>
    <w:rsid w:val="00F61D83"/>
    <w:rsid w:val="00F65DD1"/>
    <w:rsid w:val="00F707B3"/>
    <w:rsid w:val="00F71135"/>
    <w:rsid w:val="00F74309"/>
    <w:rsid w:val="00F7793E"/>
    <w:rsid w:val="00F80152"/>
    <w:rsid w:val="00F82C35"/>
    <w:rsid w:val="00F90461"/>
    <w:rsid w:val="00FA370D"/>
    <w:rsid w:val="00FA66F1"/>
    <w:rsid w:val="00FC06AF"/>
    <w:rsid w:val="00FC378B"/>
    <w:rsid w:val="00FC3977"/>
    <w:rsid w:val="00FD1519"/>
    <w:rsid w:val="00FD2566"/>
    <w:rsid w:val="00FD2F16"/>
    <w:rsid w:val="00FD6065"/>
    <w:rsid w:val="00FE1D34"/>
    <w:rsid w:val="00FE244F"/>
    <w:rsid w:val="00FE2A6F"/>
    <w:rsid w:val="00FE3314"/>
    <w:rsid w:val="00FE5922"/>
    <w:rsid w:val="00FE6BF2"/>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3404807"/>
  <w15:docId w15:val="{8A3A3D77-1D63-4FFF-BD8C-B4BDFCA0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F3332F"/>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qForma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8019DE"/>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80770">
      <w:bodyDiv w:val="1"/>
      <w:marLeft w:val="0"/>
      <w:marRight w:val="0"/>
      <w:marTop w:val="0"/>
      <w:marBottom w:val="0"/>
      <w:divBdr>
        <w:top w:val="none" w:sz="0" w:space="0" w:color="auto"/>
        <w:left w:val="none" w:sz="0" w:space="0" w:color="auto"/>
        <w:bottom w:val="none" w:sz="0" w:space="0" w:color="auto"/>
        <w:right w:val="none" w:sz="0" w:space="0" w:color="auto"/>
      </w:divBdr>
      <w:divsChild>
        <w:div w:id="769742100">
          <w:marLeft w:val="0"/>
          <w:marRight w:val="0"/>
          <w:marTop w:val="0"/>
          <w:marBottom w:val="0"/>
          <w:divBdr>
            <w:top w:val="none" w:sz="0" w:space="0" w:color="auto"/>
            <w:left w:val="none" w:sz="0" w:space="0" w:color="auto"/>
            <w:bottom w:val="none" w:sz="0" w:space="0" w:color="auto"/>
            <w:right w:val="none" w:sz="0" w:space="0" w:color="auto"/>
          </w:divBdr>
        </w:div>
      </w:divsChild>
    </w:div>
    <w:div w:id="364597262">
      <w:bodyDiv w:val="1"/>
      <w:marLeft w:val="0"/>
      <w:marRight w:val="0"/>
      <w:marTop w:val="0"/>
      <w:marBottom w:val="0"/>
      <w:divBdr>
        <w:top w:val="none" w:sz="0" w:space="0" w:color="auto"/>
        <w:left w:val="none" w:sz="0" w:space="0" w:color="auto"/>
        <w:bottom w:val="none" w:sz="0" w:space="0" w:color="auto"/>
        <w:right w:val="none" w:sz="0" w:space="0" w:color="auto"/>
      </w:divBdr>
    </w:div>
    <w:div w:id="1375422783">
      <w:bodyDiv w:val="1"/>
      <w:marLeft w:val="0"/>
      <w:marRight w:val="0"/>
      <w:marTop w:val="0"/>
      <w:marBottom w:val="0"/>
      <w:divBdr>
        <w:top w:val="none" w:sz="0" w:space="0" w:color="auto"/>
        <w:left w:val="none" w:sz="0" w:space="0" w:color="auto"/>
        <w:bottom w:val="none" w:sz="0" w:space="0" w:color="auto"/>
        <w:right w:val="none" w:sz="0" w:space="0" w:color="auto"/>
      </w:divBdr>
    </w:div>
    <w:div w:id="1539128462">
      <w:bodyDiv w:val="1"/>
      <w:marLeft w:val="0"/>
      <w:marRight w:val="0"/>
      <w:marTop w:val="0"/>
      <w:marBottom w:val="0"/>
      <w:divBdr>
        <w:top w:val="none" w:sz="0" w:space="0" w:color="auto"/>
        <w:left w:val="none" w:sz="0" w:space="0" w:color="auto"/>
        <w:bottom w:val="none" w:sz="0" w:space="0" w:color="auto"/>
        <w:right w:val="none" w:sz="0" w:space="0" w:color="auto"/>
      </w:divBdr>
    </w:div>
    <w:div w:id="178168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theme" Target="theme/theme1.xml"/><Relationship Id="rId21" Type="http://schemas.openxmlformats.org/officeDocument/2006/relationships/header" Target="header5.xml"/><Relationship Id="rId34" Type="http://schemas.openxmlformats.org/officeDocument/2006/relationships/header" Target="header1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3.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4.jpeg"/><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header" Target="header11.xm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gu.KONGSBERG\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214760-8966-436C-8122-80FE909C2C8D}">
  <ds:schemaRefs>
    <ds:schemaRef ds:uri="http://schemas.microsoft.com/sharepoint/v3/contenttype/forms"/>
  </ds:schemaRefs>
</ds:datastoreItem>
</file>

<file path=customXml/itemProps2.xml><?xml version="1.0" encoding="utf-8"?>
<ds:datastoreItem xmlns:ds="http://schemas.openxmlformats.org/officeDocument/2006/customXml" ds:itemID="{9F9CD837-A10A-4EE8-8202-9EEF41489B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7E8C81-C0F8-4A10-A2D7-BC731920D692}">
  <ds:schemaRefs>
    <ds:schemaRef ds:uri="http://schemas.openxmlformats.org/officeDocument/2006/bibliography"/>
  </ds:schemaRefs>
</ds:datastoreItem>
</file>

<file path=customXml/itemProps4.xml><?xml version="1.0" encoding="utf-8"?>
<ds:datastoreItem xmlns:ds="http://schemas.openxmlformats.org/officeDocument/2006/customXml" ds:itemID="{B13266D2-9239-463A-9FEF-E0EF8154F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374</TotalTime>
  <Pages>19</Pages>
  <Words>13345</Words>
  <Characters>76068</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89235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Steve Guest</dc:creator>
  <cp:keywords/>
  <dc:description/>
  <cp:lastModifiedBy>Kevin Gregory</cp:lastModifiedBy>
  <cp:revision>12</cp:revision>
  <dcterms:created xsi:type="dcterms:W3CDTF">2021-03-24T08:52:00Z</dcterms:created>
  <dcterms:modified xsi:type="dcterms:W3CDTF">2021-08-29T12:17:00Z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